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693EBC" w14:textId="77777777" w:rsidR="00A94ACE" w:rsidRDefault="00A94ACE" w:rsidP="00A94ACE">
      <w:pPr>
        <w:pStyle w:val="AnnexNo"/>
        <w:rPr>
          <w:ins w:id="0" w:author="Johnny Schultz" w:date="2015-01-15T11:32:00Z"/>
        </w:rPr>
      </w:pPr>
      <w:bookmarkStart w:id="1" w:name="_Toc440783957"/>
      <w:commentRangeStart w:id="2"/>
      <w:ins w:id="3" w:author="Johnny Schultz" w:date="2015-01-15T11:32:00Z">
        <w:r>
          <w:t>Annex 2</w:t>
        </w:r>
      </w:ins>
      <w:commentRangeEnd w:id="2"/>
      <w:r w:rsidR="006C30A0">
        <w:rPr>
          <w:rStyle w:val="CommentReference"/>
          <w:caps w:val="0"/>
          <w:lang w:val="en-US"/>
        </w:rPr>
        <w:commentReference w:id="2"/>
      </w:r>
      <w:bookmarkStart w:id="4" w:name="_GoBack"/>
      <w:bookmarkEnd w:id="4"/>
    </w:p>
    <w:p w14:paraId="419896C7" w14:textId="77777777" w:rsidR="00A94ACE" w:rsidRDefault="00A94ACE" w:rsidP="00A94ACE">
      <w:pPr>
        <w:pStyle w:val="Annextitle"/>
        <w:rPr>
          <w:ins w:id="5" w:author="Johnny Schultz" w:date="2015-01-15T11:32:00Z"/>
        </w:rPr>
      </w:pPr>
      <w:ins w:id="6" w:author="Johnny Schultz" w:date="2015-01-15T11:32:00Z">
        <w:r>
          <w:t>Technical characteristics of th</w:t>
        </w:r>
        <w:r w:rsidR="00A328AD">
          <w:t>e Application Specific Messages</w:t>
        </w:r>
        <w:r>
          <w:t xml:space="preserve"> (ASM) </w:t>
        </w:r>
      </w:ins>
      <w:ins w:id="7" w:author="Johnny Schultz" w:date="2015-01-15T11:53:00Z">
        <w:r w:rsidR="00A328AD">
          <w:t xml:space="preserve">   </w:t>
        </w:r>
      </w:ins>
      <w:ins w:id="8" w:author="Johnny Schultz" w:date="2015-01-15T11:33:00Z">
        <w:r>
          <w:t xml:space="preserve">           </w:t>
        </w:r>
      </w:ins>
      <w:ins w:id="9" w:author="Johnny Schultz" w:date="2015-01-15T11:32:00Z">
        <w:r>
          <w:t>for the VDES</w:t>
        </w:r>
      </w:ins>
      <w:ins w:id="10" w:author="Johnny Schultz" w:date="2015-01-15T11:33:00Z">
        <w:r>
          <w:t xml:space="preserve"> </w:t>
        </w:r>
      </w:ins>
      <w:ins w:id="11" w:author="Johnny Schultz" w:date="2015-01-15T11:32:00Z">
        <w:r>
          <w:t>in the VHF maritime mobile band</w:t>
        </w:r>
      </w:ins>
    </w:p>
    <w:p w14:paraId="15DD1A06" w14:textId="77777777" w:rsidR="00ED3675" w:rsidRPr="00BE2EBC" w:rsidRDefault="00A94ACE" w:rsidP="007A3BC8">
      <w:pPr>
        <w:pStyle w:val="Heading1"/>
        <w:rPr>
          <w:sz w:val="24"/>
          <w:szCs w:val="24"/>
        </w:rPr>
      </w:pPr>
      <w:ins w:id="12" w:author="Johnny Schultz" w:date="2015-01-15T11:33:00Z">
        <w:r w:rsidRPr="00BE2EBC">
          <w:rPr>
            <w:sz w:val="24"/>
            <w:szCs w:val="24"/>
          </w:rPr>
          <w:t>1</w:t>
        </w:r>
      </w:ins>
      <w:del w:id="13" w:author="Johnny Schultz" w:date="2015-01-15T11:33:00Z">
        <w:r w:rsidR="007A3BC8" w:rsidRPr="00BE2EBC" w:rsidDel="00A94ACE">
          <w:rPr>
            <w:sz w:val="24"/>
            <w:szCs w:val="24"/>
          </w:rPr>
          <w:delText>7</w:delText>
        </w:r>
      </w:del>
      <w:r w:rsidR="007A3BC8" w:rsidRPr="00BE2EBC">
        <w:rPr>
          <w:sz w:val="24"/>
          <w:szCs w:val="24"/>
        </w:rPr>
        <w:tab/>
      </w:r>
      <w:ins w:id="14" w:author="Johnny Schultz" w:date="2015-01-15T11:53:00Z">
        <w:r w:rsidR="00A328AD" w:rsidRPr="00BE2EBC">
          <w:rPr>
            <w:sz w:val="24"/>
            <w:szCs w:val="24"/>
          </w:rPr>
          <w:t>Structure of the a</w:t>
        </w:r>
      </w:ins>
      <w:del w:id="15" w:author="Johnny Schultz" w:date="2015-01-15T11:53:00Z">
        <w:r w:rsidR="00ED3675" w:rsidRPr="00BE2EBC" w:rsidDel="00A328AD">
          <w:rPr>
            <w:sz w:val="24"/>
            <w:szCs w:val="24"/>
          </w:rPr>
          <w:delText>A</w:delText>
        </w:r>
      </w:del>
      <w:r w:rsidR="00ED3675" w:rsidRPr="00BE2EBC">
        <w:rPr>
          <w:sz w:val="24"/>
          <w:szCs w:val="24"/>
        </w:rPr>
        <w:t>pplication specific messages</w:t>
      </w:r>
    </w:p>
    <w:p w14:paraId="5E3C27D4" w14:textId="4980EA72" w:rsidR="00ED3675" w:rsidRDefault="00ED3675" w:rsidP="00ED3675">
      <w:moveFromRangeStart w:id="16" w:author="Johnny Schultz" w:date="2015-01-15T13:11:00Z" w:name="move409090792"/>
      <w:moveFrom w:id="17" w:author="Johnny Schultz" w:date="2015-01-15T13:11:00Z">
        <w:r w:rsidRPr="00857223" w:rsidDel="007430B5">
          <w:t xml:space="preserve">For the VDES, to mitigate AIS VDL loading effects, ASM should conform to the data structure specified in Recommendation </w:t>
        </w:r>
        <w:r w:rsidR="00A94ACE" w:rsidDel="007430B5">
          <w:fldChar w:fldCharType="begin"/>
        </w:r>
        <w:r w:rsidR="00A94ACE" w:rsidDel="007430B5">
          <w:instrText xml:space="preserve"> HYPERLINK "http://www.itu.int/rec/R-REC-M.1371/en" </w:instrText>
        </w:r>
        <w:r w:rsidR="00A94ACE" w:rsidDel="007430B5">
          <w:fldChar w:fldCharType="separate"/>
        </w:r>
        <w:r w:rsidRPr="00142E82" w:rsidDel="007430B5">
          <w:rPr>
            <w:rStyle w:val="Hyperlink"/>
          </w:rPr>
          <w:t>ITU-R M.1371</w:t>
        </w:r>
        <w:r w:rsidR="00A94ACE" w:rsidDel="007430B5">
          <w:rPr>
            <w:rStyle w:val="Hyperlink"/>
          </w:rPr>
          <w:fldChar w:fldCharType="end"/>
        </w:r>
        <w:r w:rsidRPr="00857223" w:rsidDel="007430B5">
          <w:t xml:space="preserve"> and may use the two channels designated for ASM in Table 1 (ASM 1 and ASM 2) instead of AIS 1 and AIS 2. Transmission method should be according </w:t>
        </w:r>
        <w:r w:rsidRPr="0026644D" w:rsidDel="007430B5">
          <w:t>to</w:t>
        </w:r>
        <w:r w:rsidDel="007430B5">
          <w:t xml:space="preserve"> </w:t>
        </w:r>
        <w:r w:rsidRPr="000F54E7" w:rsidDel="007430B5">
          <w:t xml:space="preserve">Section </w:t>
        </w:r>
        <w:r w:rsidRPr="000F54E7" w:rsidDel="007430B5">
          <w:fldChar w:fldCharType="begin"/>
        </w:r>
        <w:r w:rsidRPr="000F54E7" w:rsidDel="007430B5">
          <w:instrText xml:space="preserve"> REF _Ref397762535 \r \h </w:instrText>
        </w:r>
        <w:r w:rsidR="00A328AD" w:rsidDel="007430B5">
          <w:rPr>
            <w:highlight w:val="yellow"/>
          </w:rPr>
          <w:instrText xml:space="preserve"> \* MERGEFORMAT </w:instrText>
        </w:r>
      </w:moveFrom>
      <w:del w:id="18" w:author="Johnny Schultz" w:date="2015-01-15T13:11:00Z"/>
      <w:moveFrom w:id="19" w:author="Johnny Schultz" w:date="2015-01-15T13:11:00Z">
        <w:r w:rsidRPr="000F54E7" w:rsidDel="007430B5">
          <w:fldChar w:fldCharType="separate"/>
        </w:r>
        <w:r w:rsidR="00A2795C" w:rsidRPr="000F54E7" w:rsidDel="007430B5">
          <w:rPr>
            <w:cs/>
          </w:rPr>
          <w:t>‎</w:t>
        </w:r>
        <w:r w:rsidR="00A2795C" w:rsidRPr="000F54E7" w:rsidDel="007430B5">
          <w:t>0</w:t>
        </w:r>
        <w:r w:rsidRPr="000F54E7" w:rsidDel="007430B5">
          <w:fldChar w:fldCharType="end"/>
        </w:r>
      </w:moveFrom>
      <w:moveFromRangeEnd w:id="16"/>
      <w:del w:id="20" w:author="Johnny Schultz" w:date="2015-01-15T13:14:00Z">
        <w:r w:rsidRPr="0026644D" w:rsidDel="00577B61">
          <w:delText>.</w:delText>
        </w:r>
      </w:del>
      <w:ins w:id="21" w:author="Johnny Schultz" w:date="2015-01-15T13:12:00Z">
        <w:r w:rsidR="007430B5">
          <w:t xml:space="preserve">This Annex describes the characteristics of the TDMA access schemes </w:t>
        </w:r>
        <w:r w:rsidR="00D2138D">
          <w:t>which include random access TDMA</w:t>
        </w:r>
        <w:r w:rsidR="007430B5">
          <w:t xml:space="preserve"> (RATDMA), incremental TDMA (ITDMA)</w:t>
        </w:r>
      </w:ins>
      <w:ins w:id="22" w:author="Johnny Schultz" w:date="2015-01-15T13:13:00Z">
        <w:r w:rsidR="00577B61">
          <w:t xml:space="preserve">, fixed access TDMA (FATDMA) techniques.  </w:t>
        </w:r>
      </w:ins>
    </w:p>
    <w:p w14:paraId="44D0CD14" w14:textId="77777777" w:rsidR="00ED3675" w:rsidRPr="00F53EA1" w:rsidRDefault="00577B61" w:rsidP="007A3BC8">
      <w:pPr>
        <w:pStyle w:val="Heading1"/>
        <w:rPr>
          <w:rFonts w:eastAsia="Calibri"/>
          <w:sz w:val="24"/>
          <w:szCs w:val="24"/>
        </w:rPr>
      </w:pPr>
      <w:ins w:id="23" w:author="Johnny Schultz" w:date="2015-01-15T11:34:00Z">
        <w:r w:rsidRPr="00F53EA1">
          <w:rPr>
            <w:rFonts w:eastAsia="Calibri"/>
            <w:sz w:val="24"/>
            <w:szCs w:val="24"/>
          </w:rPr>
          <w:t>1.1</w:t>
        </w:r>
      </w:ins>
      <w:del w:id="24" w:author="Johnny Schultz" w:date="2015-01-15T11:34:00Z">
        <w:r w:rsidR="007A3BC8" w:rsidRPr="00F53EA1" w:rsidDel="00A94ACE">
          <w:rPr>
            <w:rFonts w:eastAsia="Calibri"/>
            <w:sz w:val="24"/>
            <w:szCs w:val="24"/>
          </w:rPr>
          <w:delText>8</w:delText>
        </w:r>
      </w:del>
      <w:r w:rsidR="007A3BC8" w:rsidRPr="00F53EA1">
        <w:rPr>
          <w:rFonts w:eastAsia="Calibri"/>
          <w:sz w:val="24"/>
          <w:szCs w:val="24"/>
        </w:rPr>
        <w:tab/>
      </w:r>
      <w:ins w:id="25" w:author="Johnny Schultz" w:date="2015-01-15T13:15:00Z">
        <w:r w:rsidRPr="00F53EA1">
          <w:rPr>
            <w:rFonts w:eastAsia="Calibri"/>
            <w:sz w:val="24"/>
            <w:szCs w:val="24"/>
          </w:rPr>
          <w:t>Application specific messages layer module</w:t>
        </w:r>
      </w:ins>
      <w:del w:id="26" w:author="Johnny Schultz" w:date="2015-01-15T13:15:00Z">
        <w:r w:rsidR="00ED3675" w:rsidRPr="00F53EA1" w:rsidDel="00577B61">
          <w:rPr>
            <w:rFonts w:eastAsia="Calibri"/>
            <w:sz w:val="24"/>
            <w:szCs w:val="24"/>
          </w:rPr>
          <w:delText>Protocol layer overview</w:delText>
        </w:r>
      </w:del>
    </w:p>
    <w:p w14:paraId="195842AC" w14:textId="77777777" w:rsidR="00577B61" w:rsidRDefault="00577B61" w:rsidP="00ED3675">
      <w:pPr>
        <w:rPr>
          <w:ins w:id="27" w:author="Johnny Schultz" w:date="2015-01-15T13:16:00Z"/>
        </w:rPr>
      </w:pPr>
      <w:ins w:id="28" w:author="Johnny Schultz" w:date="2015-01-15T13:16:00Z">
        <w:r>
          <w:t>This recommendation covers layers 1 to 4 (physical layer, link layer, network layer and transport layer) of the open system interconnection (OSI) model.</w:t>
        </w:r>
      </w:ins>
    </w:p>
    <w:p w14:paraId="6A02821F" w14:textId="3123B098" w:rsidR="00ED3675" w:rsidRDefault="00577B61" w:rsidP="00ED3675">
      <w:ins w:id="29" w:author="Johnny Schultz" w:date="2015-01-15T13:17:00Z">
        <w:r w:rsidRPr="000F54E7">
          <w:t xml:space="preserve">Figure </w:t>
        </w:r>
      </w:ins>
      <w:ins w:id="30" w:author="Johnny Schultz" w:date="2015-01-15T16:33:00Z">
        <w:r w:rsidR="001F34BD">
          <w:t>1</w:t>
        </w:r>
      </w:ins>
      <w:ins w:id="31" w:author="Johnny Schultz" w:date="2015-01-15T13:17:00Z">
        <w:r>
          <w:t xml:space="preserve"> illustrates the layer model of the ASM station (physical layer to transport layer) and the layers of the applications (session layer to applications layer):</w:t>
        </w:r>
      </w:ins>
      <w:del w:id="32" w:author="Johnny Schultz" w:date="2015-01-15T13:18:00Z">
        <w:r w:rsidR="00ED3675" w:rsidDel="00577B61">
          <w:delText xml:space="preserve">The VDES architecture should utilize the </w:delText>
        </w:r>
        <w:r w:rsidR="00142E82" w:rsidDel="00577B61">
          <w:delText>open systems interconnection</w:delText>
        </w:r>
        <w:r w:rsidR="00ED3675" w:rsidRPr="00680177" w:rsidDel="00577B61">
          <w:delText xml:space="preserve"> layers 1 to 4 (physical layer, link layer, network layer, transport</w:delText>
        </w:r>
        <w:r w:rsidR="00ED3675" w:rsidDel="00577B61">
          <w:delText xml:space="preserve"> </w:delText>
        </w:r>
        <w:r w:rsidR="00ED3675" w:rsidRPr="00680177" w:rsidDel="00577B61">
          <w:delText xml:space="preserve">layer) </w:delText>
        </w:r>
        <w:r w:rsidR="00ED3675" w:rsidDel="00577B61">
          <w:delText xml:space="preserve">as illustrated in </w:delText>
        </w:r>
        <w:r w:rsidR="00ED3675" w:rsidDel="00577B61">
          <w:rPr>
            <w:highlight w:val="yellow"/>
          </w:rPr>
          <w:fldChar w:fldCharType="begin"/>
        </w:r>
        <w:r w:rsidR="00ED3675" w:rsidDel="00577B61">
          <w:delInstrText xml:space="preserve"> REF _Ref397632885 \h </w:delInstrText>
        </w:r>
        <w:r w:rsidR="00ED3675" w:rsidDel="00577B61">
          <w:rPr>
            <w:highlight w:val="yellow"/>
          </w:rPr>
        </w:r>
        <w:r w:rsidR="00ED3675" w:rsidDel="00577B61">
          <w:rPr>
            <w:highlight w:val="yellow"/>
          </w:rPr>
          <w:fldChar w:fldCharType="separate"/>
        </w:r>
        <w:r w:rsidR="00A2795C" w:rsidDel="00577B61">
          <w:delText xml:space="preserve">Figure </w:delText>
        </w:r>
        <w:r w:rsidR="00A2795C" w:rsidDel="00577B61">
          <w:rPr>
            <w:noProof/>
          </w:rPr>
          <w:delText>3</w:delText>
        </w:r>
        <w:r w:rsidR="00ED3675" w:rsidDel="00577B61">
          <w:rPr>
            <w:highlight w:val="yellow"/>
          </w:rPr>
          <w:fldChar w:fldCharType="end"/>
        </w:r>
        <w:r w:rsidR="00ED3675" w:rsidDel="00577B61">
          <w:delText>.</w:delText>
        </w:r>
      </w:del>
    </w:p>
    <w:p w14:paraId="7D46BD98" w14:textId="2461A013" w:rsidR="00ED3675" w:rsidDel="00577B61" w:rsidRDefault="00ED3675" w:rsidP="007A3BC8">
      <w:pPr>
        <w:pStyle w:val="FigureNo"/>
        <w:rPr>
          <w:del w:id="33" w:author="Johnny Schultz" w:date="2015-01-15T13:19:00Z"/>
        </w:rPr>
      </w:pPr>
      <w:bookmarkStart w:id="34" w:name="_Ref397632885"/>
      <w:r w:rsidRPr="000F54E7">
        <w:t xml:space="preserve">Figure </w:t>
      </w:r>
      <w:bookmarkEnd w:id="34"/>
      <w:ins w:id="35" w:author="Johnny Schultz" w:date="2015-01-15T13:19:00Z">
        <w:r w:rsidR="001F34BD" w:rsidRPr="001F34BD">
          <w:rPr>
            <w:caps w:val="0"/>
          </w:rPr>
          <w:t>1</w:t>
        </w:r>
      </w:ins>
    </w:p>
    <w:p w14:paraId="1DE4645C" w14:textId="77777777" w:rsidR="00ED3675" w:rsidRDefault="00142E82">
      <w:pPr>
        <w:pStyle w:val="FigureNo"/>
        <w:pPrChange w:id="36" w:author="Johnny Schultz" w:date="2015-01-15T13:19:00Z">
          <w:pPr>
            <w:pStyle w:val="Figuretitle"/>
          </w:pPr>
        </w:pPrChange>
      </w:pPr>
      <w:del w:id="37" w:author="Johnny Schultz" w:date="2015-01-15T13:19:00Z">
        <w:r w:rsidDel="00577B61">
          <w:delText>open systems interconnection</w:delText>
        </w:r>
        <w:r w:rsidRPr="00680177" w:rsidDel="00577B61">
          <w:delText xml:space="preserve"> </w:delText>
        </w:r>
        <w:r w:rsidR="001B100D" w:rsidDel="00577B61">
          <w:delText>layers 1-4</w:delText>
        </w:r>
      </w:del>
    </w:p>
    <w:tbl>
      <w:tblPr>
        <w:tblW w:w="6720" w:type="dxa"/>
        <w:tblInd w:w="55" w:type="dxa"/>
        <w:tblCellMar>
          <w:left w:w="70" w:type="dxa"/>
          <w:right w:w="70" w:type="dxa"/>
        </w:tblCellMar>
        <w:tblLook w:val="04A0" w:firstRow="1" w:lastRow="0" w:firstColumn="1" w:lastColumn="0" w:noHBand="0" w:noVBand="1"/>
      </w:tblPr>
      <w:tblGrid>
        <w:gridCol w:w="960"/>
        <w:gridCol w:w="960"/>
        <w:gridCol w:w="960"/>
        <w:gridCol w:w="960"/>
        <w:gridCol w:w="960"/>
        <w:gridCol w:w="960"/>
        <w:gridCol w:w="960"/>
      </w:tblGrid>
      <w:tr w:rsidR="00ED3675" w:rsidRPr="00AB60A5" w:rsidDel="00577B61" w14:paraId="0FAC79F5" w14:textId="77777777" w:rsidTr="00642052">
        <w:trPr>
          <w:trHeight w:val="435"/>
          <w:del w:id="38" w:author="Johnny Schultz" w:date="2015-01-15T13:19:00Z"/>
        </w:trPr>
        <w:tc>
          <w:tcPr>
            <w:tcW w:w="960" w:type="dxa"/>
            <w:tcBorders>
              <w:top w:val="nil"/>
              <w:left w:val="nil"/>
              <w:bottom w:val="nil"/>
              <w:right w:val="nil"/>
            </w:tcBorders>
            <w:shd w:val="clear" w:color="auto" w:fill="auto"/>
            <w:noWrap/>
            <w:vAlign w:val="bottom"/>
            <w:hideMark/>
          </w:tcPr>
          <w:p w14:paraId="5DEAE5E0" w14:textId="77777777" w:rsidR="00ED3675" w:rsidRPr="001B100D" w:rsidDel="00577B61" w:rsidRDefault="00ED3675" w:rsidP="00642052">
            <w:pPr>
              <w:rPr>
                <w:del w:id="39" w:author="Johnny Schultz" w:date="2015-01-15T13:19:00Z"/>
                <w:sz w:val="20"/>
                <w:lang w:eastAsia="da-DK"/>
              </w:rPr>
            </w:pPr>
          </w:p>
        </w:tc>
        <w:tc>
          <w:tcPr>
            <w:tcW w:w="960" w:type="dxa"/>
            <w:tcBorders>
              <w:top w:val="nil"/>
              <w:left w:val="nil"/>
              <w:bottom w:val="nil"/>
              <w:right w:val="nil"/>
            </w:tcBorders>
            <w:shd w:val="clear" w:color="auto" w:fill="auto"/>
            <w:noWrap/>
            <w:vAlign w:val="center"/>
            <w:hideMark/>
          </w:tcPr>
          <w:p w14:paraId="1781B505" w14:textId="77777777" w:rsidR="00ED3675" w:rsidRPr="001B100D" w:rsidDel="00577B61" w:rsidRDefault="00ED3675" w:rsidP="00642052">
            <w:pPr>
              <w:rPr>
                <w:del w:id="40" w:author="Johnny Schultz" w:date="2015-01-15T13:19:00Z"/>
                <w:sz w:val="20"/>
                <w:lang w:eastAsia="da-DK"/>
              </w:rPr>
            </w:pPr>
            <w:del w:id="41" w:author="Johnny Schultz" w:date="2015-01-15T13:19:00Z">
              <w:r w:rsidRPr="001B100D" w:rsidDel="00577B61">
                <w:rPr>
                  <w:sz w:val="20"/>
                  <w:lang w:eastAsia="da-DK"/>
                </w:rPr>
                <w:delText xml:space="preserve">Layer 4: </w:delText>
              </w:r>
            </w:del>
          </w:p>
        </w:tc>
        <w:tc>
          <w:tcPr>
            <w:tcW w:w="960" w:type="dxa"/>
            <w:tcBorders>
              <w:top w:val="nil"/>
              <w:left w:val="nil"/>
              <w:bottom w:val="nil"/>
              <w:right w:val="nil"/>
            </w:tcBorders>
            <w:shd w:val="clear" w:color="auto" w:fill="auto"/>
            <w:noWrap/>
            <w:vAlign w:val="bottom"/>
            <w:hideMark/>
          </w:tcPr>
          <w:p w14:paraId="660A30D8" w14:textId="77777777" w:rsidR="00ED3675" w:rsidRPr="001B100D" w:rsidDel="00577B61" w:rsidRDefault="00ED3675" w:rsidP="00642052">
            <w:pPr>
              <w:rPr>
                <w:del w:id="42" w:author="Johnny Schultz" w:date="2015-01-15T13:19:00Z"/>
                <w:sz w:val="20"/>
                <w:lang w:eastAsia="da-DK"/>
              </w:rPr>
            </w:pPr>
          </w:p>
        </w:tc>
        <w:tc>
          <w:tcPr>
            <w:tcW w:w="1920" w:type="dxa"/>
            <w:gridSpan w:val="2"/>
            <w:tcBorders>
              <w:top w:val="single" w:sz="8" w:space="0" w:color="auto"/>
              <w:left w:val="single" w:sz="8" w:space="0" w:color="auto"/>
              <w:bottom w:val="single" w:sz="8" w:space="0" w:color="auto"/>
              <w:right w:val="nil"/>
            </w:tcBorders>
            <w:shd w:val="clear" w:color="auto" w:fill="auto"/>
            <w:vAlign w:val="center"/>
            <w:hideMark/>
          </w:tcPr>
          <w:p w14:paraId="3000B8DE" w14:textId="77777777" w:rsidR="00ED3675" w:rsidRPr="001B100D" w:rsidDel="00577B61" w:rsidRDefault="00ED3675" w:rsidP="00642052">
            <w:pPr>
              <w:rPr>
                <w:del w:id="43" w:author="Johnny Schultz" w:date="2015-01-15T13:19:00Z"/>
                <w:sz w:val="20"/>
                <w:lang w:eastAsia="da-DK"/>
              </w:rPr>
            </w:pPr>
            <w:del w:id="44" w:author="Johnny Schultz" w:date="2015-01-15T13:19:00Z">
              <w:r w:rsidRPr="001B100D" w:rsidDel="00577B61">
                <w:rPr>
                  <w:sz w:val="20"/>
                  <w:lang w:eastAsia="da-DK"/>
                </w:rPr>
                <w:delText>Transport</w:delText>
              </w:r>
            </w:del>
          </w:p>
        </w:tc>
        <w:tc>
          <w:tcPr>
            <w:tcW w:w="960"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26C0F3CB" w14:textId="77777777" w:rsidR="00ED3675" w:rsidRPr="001B100D" w:rsidDel="00577B61" w:rsidRDefault="00ED3675" w:rsidP="00C754D6">
            <w:pPr>
              <w:jc w:val="center"/>
              <w:rPr>
                <w:del w:id="45" w:author="Johnny Schultz" w:date="2015-01-15T13:19:00Z"/>
                <w:sz w:val="20"/>
                <w:lang w:eastAsia="da-DK"/>
              </w:rPr>
            </w:pPr>
            <w:del w:id="46" w:author="Johnny Schultz" w:date="2015-01-15T13:19:00Z">
              <w:r w:rsidRPr="001B100D" w:rsidDel="00577B61">
                <w:rPr>
                  <w:sz w:val="20"/>
                  <w:lang w:eastAsia="da-DK"/>
                </w:rPr>
                <w:delText>ITU-R M.1371</w:delText>
              </w:r>
            </w:del>
          </w:p>
        </w:tc>
        <w:tc>
          <w:tcPr>
            <w:tcW w:w="960" w:type="dxa"/>
            <w:tcBorders>
              <w:top w:val="nil"/>
              <w:left w:val="nil"/>
              <w:bottom w:val="nil"/>
              <w:right w:val="nil"/>
            </w:tcBorders>
            <w:shd w:val="clear" w:color="auto" w:fill="auto"/>
            <w:noWrap/>
            <w:vAlign w:val="bottom"/>
            <w:hideMark/>
          </w:tcPr>
          <w:p w14:paraId="53556FBD" w14:textId="77777777" w:rsidR="00ED3675" w:rsidRPr="00AB60A5" w:rsidDel="00577B61" w:rsidRDefault="00ED3675" w:rsidP="00642052">
            <w:pPr>
              <w:rPr>
                <w:del w:id="47" w:author="Johnny Schultz" w:date="2015-01-15T13:19:00Z"/>
                <w:lang w:eastAsia="da-DK"/>
              </w:rPr>
            </w:pPr>
          </w:p>
        </w:tc>
      </w:tr>
      <w:tr w:rsidR="00ED3675" w:rsidRPr="00AB60A5" w:rsidDel="00577B61" w14:paraId="6BE72698" w14:textId="77777777" w:rsidTr="00642052">
        <w:trPr>
          <w:trHeight w:val="435"/>
          <w:del w:id="48" w:author="Johnny Schultz" w:date="2015-01-15T13:19:00Z"/>
        </w:trPr>
        <w:tc>
          <w:tcPr>
            <w:tcW w:w="960" w:type="dxa"/>
            <w:tcBorders>
              <w:top w:val="nil"/>
              <w:left w:val="nil"/>
              <w:bottom w:val="nil"/>
              <w:right w:val="nil"/>
            </w:tcBorders>
            <w:shd w:val="clear" w:color="auto" w:fill="auto"/>
            <w:noWrap/>
            <w:vAlign w:val="bottom"/>
            <w:hideMark/>
          </w:tcPr>
          <w:p w14:paraId="66CF6CBD" w14:textId="77777777" w:rsidR="00ED3675" w:rsidRPr="001B100D" w:rsidDel="00577B61" w:rsidRDefault="00ED3675" w:rsidP="00642052">
            <w:pPr>
              <w:rPr>
                <w:del w:id="49" w:author="Johnny Schultz" w:date="2015-01-15T13:19:00Z"/>
                <w:sz w:val="20"/>
                <w:lang w:eastAsia="da-DK"/>
              </w:rPr>
            </w:pPr>
          </w:p>
        </w:tc>
        <w:tc>
          <w:tcPr>
            <w:tcW w:w="960" w:type="dxa"/>
            <w:tcBorders>
              <w:top w:val="nil"/>
              <w:left w:val="nil"/>
              <w:bottom w:val="nil"/>
              <w:right w:val="nil"/>
            </w:tcBorders>
            <w:shd w:val="clear" w:color="auto" w:fill="auto"/>
            <w:noWrap/>
            <w:vAlign w:val="center"/>
            <w:hideMark/>
          </w:tcPr>
          <w:p w14:paraId="3E8B8C77" w14:textId="77777777" w:rsidR="00ED3675" w:rsidRPr="001B100D" w:rsidDel="00577B61" w:rsidRDefault="00ED3675" w:rsidP="00642052">
            <w:pPr>
              <w:rPr>
                <w:del w:id="50" w:author="Johnny Schultz" w:date="2015-01-15T13:19:00Z"/>
                <w:sz w:val="20"/>
                <w:lang w:eastAsia="da-DK"/>
              </w:rPr>
            </w:pPr>
            <w:del w:id="51" w:author="Johnny Schultz" w:date="2015-01-15T13:19:00Z">
              <w:r w:rsidRPr="001B100D" w:rsidDel="00577B61">
                <w:rPr>
                  <w:sz w:val="20"/>
                  <w:lang w:eastAsia="da-DK"/>
                </w:rPr>
                <w:delText>Layer 3:</w:delText>
              </w:r>
            </w:del>
          </w:p>
        </w:tc>
        <w:tc>
          <w:tcPr>
            <w:tcW w:w="960" w:type="dxa"/>
            <w:tcBorders>
              <w:top w:val="nil"/>
              <w:left w:val="nil"/>
              <w:bottom w:val="nil"/>
              <w:right w:val="nil"/>
            </w:tcBorders>
            <w:shd w:val="clear" w:color="auto" w:fill="auto"/>
            <w:noWrap/>
            <w:vAlign w:val="bottom"/>
            <w:hideMark/>
          </w:tcPr>
          <w:p w14:paraId="0A988A19" w14:textId="77777777" w:rsidR="00ED3675" w:rsidRPr="001B100D" w:rsidDel="00577B61" w:rsidRDefault="00ED3675" w:rsidP="00642052">
            <w:pPr>
              <w:rPr>
                <w:del w:id="52" w:author="Johnny Schultz" w:date="2015-01-15T13:19:00Z"/>
                <w:sz w:val="20"/>
                <w:lang w:eastAsia="da-DK"/>
              </w:rPr>
            </w:pPr>
          </w:p>
        </w:tc>
        <w:tc>
          <w:tcPr>
            <w:tcW w:w="1920" w:type="dxa"/>
            <w:gridSpan w:val="2"/>
            <w:tcBorders>
              <w:top w:val="single" w:sz="8" w:space="0" w:color="auto"/>
              <w:left w:val="single" w:sz="8" w:space="0" w:color="auto"/>
              <w:bottom w:val="single" w:sz="8" w:space="0" w:color="auto"/>
              <w:right w:val="nil"/>
            </w:tcBorders>
            <w:shd w:val="clear" w:color="auto" w:fill="auto"/>
            <w:vAlign w:val="center"/>
            <w:hideMark/>
          </w:tcPr>
          <w:p w14:paraId="18F6A4E5" w14:textId="77777777" w:rsidR="00ED3675" w:rsidRPr="001B100D" w:rsidDel="00577B61" w:rsidRDefault="00ED3675" w:rsidP="00642052">
            <w:pPr>
              <w:rPr>
                <w:del w:id="53" w:author="Johnny Schultz" w:date="2015-01-15T13:19:00Z"/>
                <w:sz w:val="20"/>
                <w:lang w:eastAsia="da-DK"/>
              </w:rPr>
            </w:pPr>
            <w:del w:id="54" w:author="Johnny Schultz" w:date="2015-01-15T13:19:00Z">
              <w:r w:rsidRPr="001B100D" w:rsidDel="00577B61">
                <w:rPr>
                  <w:sz w:val="20"/>
                  <w:lang w:eastAsia="da-DK"/>
                </w:rPr>
                <w:delText xml:space="preserve">Network </w:delText>
              </w:r>
            </w:del>
          </w:p>
        </w:tc>
        <w:tc>
          <w:tcPr>
            <w:tcW w:w="960" w:type="dxa"/>
            <w:vMerge/>
            <w:tcBorders>
              <w:top w:val="single" w:sz="8" w:space="0" w:color="auto"/>
              <w:left w:val="single" w:sz="8" w:space="0" w:color="auto"/>
              <w:bottom w:val="single" w:sz="8" w:space="0" w:color="000000"/>
              <w:right w:val="single" w:sz="8" w:space="0" w:color="auto"/>
            </w:tcBorders>
            <w:vAlign w:val="center"/>
            <w:hideMark/>
          </w:tcPr>
          <w:p w14:paraId="4920A76E" w14:textId="77777777" w:rsidR="00ED3675" w:rsidRPr="00AB60A5" w:rsidDel="00577B61" w:rsidRDefault="00ED3675" w:rsidP="00642052">
            <w:pPr>
              <w:rPr>
                <w:del w:id="55" w:author="Johnny Schultz" w:date="2015-01-15T13:19:00Z"/>
                <w:lang w:eastAsia="da-DK"/>
              </w:rPr>
            </w:pPr>
          </w:p>
        </w:tc>
        <w:tc>
          <w:tcPr>
            <w:tcW w:w="960" w:type="dxa"/>
            <w:tcBorders>
              <w:top w:val="nil"/>
              <w:left w:val="nil"/>
              <w:bottom w:val="nil"/>
              <w:right w:val="nil"/>
            </w:tcBorders>
            <w:shd w:val="clear" w:color="auto" w:fill="auto"/>
            <w:noWrap/>
            <w:vAlign w:val="bottom"/>
            <w:hideMark/>
          </w:tcPr>
          <w:p w14:paraId="04C3F052" w14:textId="77777777" w:rsidR="00ED3675" w:rsidRPr="00AB60A5" w:rsidDel="00577B61" w:rsidRDefault="00ED3675" w:rsidP="00642052">
            <w:pPr>
              <w:rPr>
                <w:del w:id="56" w:author="Johnny Schultz" w:date="2015-01-15T13:19:00Z"/>
                <w:lang w:eastAsia="da-DK"/>
              </w:rPr>
            </w:pPr>
          </w:p>
        </w:tc>
      </w:tr>
      <w:tr w:rsidR="00ED3675" w:rsidRPr="00AB60A5" w:rsidDel="00577B61" w14:paraId="40D204BC" w14:textId="77777777" w:rsidTr="00642052">
        <w:trPr>
          <w:trHeight w:val="435"/>
          <w:del w:id="57" w:author="Johnny Schultz" w:date="2015-01-15T13:19:00Z"/>
        </w:trPr>
        <w:tc>
          <w:tcPr>
            <w:tcW w:w="960" w:type="dxa"/>
            <w:tcBorders>
              <w:top w:val="nil"/>
              <w:left w:val="nil"/>
              <w:bottom w:val="nil"/>
              <w:right w:val="nil"/>
            </w:tcBorders>
            <w:shd w:val="clear" w:color="auto" w:fill="auto"/>
            <w:noWrap/>
            <w:vAlign w:val="bottom"/>
            <w:hideMark/>
          </w:tcPr>
          <w:p w14:paraId="1DC086E3" w14:textId="77777777" w:rsidR="00ED3675" w:rsidRPr="001B100D" w:rsidDel="00577B61" w:rsidRDefault="00ED3675" w:rsidP="00642052">
            <w:pPr>
              <w:rPr>
                <w:del w:id="58" w:author="Johnny Schultz" w:date="2015-01-15T13:19:00Z"/>
                <w:sz w:val="20"/>
                <w:lang w:eastAsia="da-DK"/>
              </w:rPr>
            </w:pPr>
          </w:p>
        </w:tc>
        <w:tc>
          <w:tcPr>
            <w:tcW w:w="960" w:type="dxa"/>
            <w:tcBorders>
              <w:top w:val="nil"/>
              <w:left w:val="nil"/>
              <w:bottom w:val="nil"/>
              <w:right w:val="nil"/>
            </w:tcBorders>
            <w:shd w:val="clear" w:color="auto" w:fill="auto"/>
            <w:noWrap/>
            <w:vAlign w:val="center"/>
            <w:hideMark/>
          </w:tcPr>
          <w:p w14:paraId="7E037B11" w14:textId="77777777" w:rsidR="00ED3675" w:rsidRPr="001B100D" w:rsidDel="00577B61" w:rsidRDefault="00ED3675" w:rsidP="00642052">
            <w:pPr>
              <w:rPr>
                <w:del w:id="59" w:author="Johnny Schultz" w:date="2015-01-15T13:19:00Z"/>
                <w:sz w:val="20"/>
                <w:lang w:eastAsia="da-DK"/>
              </w:rPr>
            </w:pPr>
            <w:del w:id="60" w:author="Johnny Schultz" w:date="2015-01-15T13:19:00Z">
              <w:r w:rsidRPr="001B100D" w:rsidDel="00577B61">
                <w:rPr>
                  <w:sz w:val="20"/>
                  <w:lang w:eastAsia="da-DK"/>
                </w:rPr>
                <w:delText xml:space="preserve">Layer 2: </w:delText>
              </w:r>
            </w:del>
          </w:p>
        </w:tc>
        <w:tc>
          <w:tcPr>
            <w:tcW w:w="960" w:type="dxa"/>
            <w:tcBorders>
              <w:top w:val="nil"/>
              <w:left w:val="nil"/>
              <w:bottom w:val="nil"/>
              <w:right w:val="nil"/>
            </w:tcBorders>
            <w:shd w:val="clear" w:color="auto" w:fill="auto"/>
            <w:noWrap/>
            <w:vAlign w:val="bottom"/>
            <w:hideMark/>
          </w:tcPr>
          <w:p w14:paraId="66953BC0" w14:textId="77777777" w:rsidR="00ED3675" w:rsidRPr="001B100D" w:rsidDel="00577B61" w:rsidRDefault="00ED3675" w:rsidP="00642052">
            <w:pPr>
              <w:rPr>
                <w:del w:id="61" w:author="Johnny Schultz" w:date="2015-01-15T13:19:00Z"/>
                <w:sz w:val="20"/>
                <w:lang w:eastAsia="da-DK"/>
              </w:rPr>
            </w:pPr>
          </w:p>
        </w:tc>
        <w:tc>
          <w:tcPr>
            <w:tcW w:w="1920" w:type="dxa"/>
            <w:gridSpan w:val="2"/>
            <w:tcBorders>
              <w:top w:val="single" w:sz="8" w:space="0" w:color="auto"/>
              <w:left w:val="single" w:sz="8" w:space="0" w:color="auto"/>
              <w:bottom w:val="single" w:sz="8" w:space="0" w:color="auto"/>
              <w:right w:val="nil"/>
            </w:tcBorders>
            <w:shd w:val="clear" w:color="auto" w:fill="auto"/>
            <w:vAlign w:val="center"/>
            <w:hideMark/>
          </w:tcPr>
          <w:p w14:paraId="06222944" w14:textId="77777777" w:rsidR="00ED3675" w:rsidRPr="001B100D" w:rsidDel="00577B61" w:rsidRDefault="00ED3675" w:rsidP="00642052">
            <w:pPr>
              <w:rPr>
                <w:del w:id="62" w:author="Johnny Schultz" w:date="2015-01-15T13:19:00Z"/>
                <w:sz w:val="20"/>
                <w:lang w:eastAsia="da-DK"/>
              </w:rPr>
            </w:pPr>
            <w:del w:id="63" w:author="Johnny Schultz" w:date="2015-01-15T13:19:00Z">
              <w:r w:rsidRPr="001B100D" w:rsidDel="00577B61">
                <w:rPr>
                  <w:sz w:val="20"/>
                  <w:lang w:eastAsia="da-DK"/>
                </w:rPr>
                <w:delText>Data Link</w:delText>
              </w:r>
            </w:del>
          </w:p>
        </w:tc>
        <w:tc>
          <w:tcPr>
            <w:tcW w:w="960" w:type="dxa"/>
            <w:vMerge/>
            <w:tcBorders>
              <w:top w:val="single" w:sz="8" w:space="0" w:color="auto"/>
              <w:left w:val="single" w:sz="8" w:space="0" w:color="auto"/>
              <w:bottom w:val="single" w:sz="8" w:space="0" w:color="000000"/>
              <w:right w:val="single" w:sz="8" w:space="0" w:color="auto"/>
            </w:tcBorders>
            <w:vAlign w:val="center"/>
            <w:hideMark/>
          </w:tcPr>
          <w:p w14:paraId="6795DA7C" w14:textId="77777777" w:rsidR="00ED3675" w:rsidRPr="00AB60A5" w:rsidDel="00577B61" w:rsidRDefault="00ED3675" w:rsidP="00642052">
            <w:pPr>
              <w:rPr>
                <w:del w:id="64" w:author="Johnny Schultz" w:date="2015-01-15T13:19:00Z"/>
                <w:lang w:eastAsia="da-DK"/>
              </w:rPr>
            </w:pPr>
          </w:p>
        </w:tc>
        <w:tc>
          <w:tcPr>
            <w:tcW w:w="960" w:type="dxa"/>
            <w:tcBorders>
              <w:top w:val="nil"/>
              <w:left w:val="nil"/>
              <w:bottom w:val="nil"/>
              <w:right w:val="nil"/>
            </w:tcBorders>
            <w:shd w:val="clear" w:color="auto" w:fill="auto"/>
            <w:noWrap/>
            <w:vAlign w:val="bottom"/>
            <w:hideMark/>
          </w:tcPr>
          <w:p w14:paraId="7AEBBD81" w14:textId="77777777" w:rsidR="00ED3675" w:rsidRPr="00AB60A5" w:rsidDel="00577B61" w:rsidRDefault="00ED3675" w:rsidP="00642052">
            <w:pPr>
              <w:rPr>
                <w:del w:id="65" w:author="Johnny Schultz" w:date="2015-01-15T13:19:00Z"/>
                <w:lang w:eastAsia="da-DK"/>
              </w:rPr>
            </w:pPr>
          </w:p>
        </w:tc>
      </w:tr>
      <w:tr w:rsidR="00ED3675" w:rsidRPr="00AB60A5" w:rsidDel="00577B61" w14:paraId="59432A74" w14:textId="77777777" w:rsidTr="00642052">
        <w:trPr>
          <w:trHeight w:val="435"/>
          <w:del w:id="66" w:author="Johnny Schultz" w:date="2015-01-15T13:19:00Z"/>
        </w:trPr>
        <w:tc>
          <w:tcPr>
            <w:tcW w:w="960" w:type="dxa"/>
            <w:tcBorders>
              <w:top w:val="nil"/>
              <w:left w:val="nil"/>
              <w:bottom w:val="nil"/>
              <w:right w:val="nil"/>
            </w:tcBorders>
            <w:shd w:val="clear" w:color="auto" w:fill="auto"/>
            <w:noWrap/>
            <w:vAlign w:val="bottom"/>
            <w:hideMark/>
          </w:tcPr>
          <w:p w14:paraId="540C7856" w14:textId="77777777" w:rsidR="00ED3675" w:rsidRPr="001B100D" w:rsidDel="00577B61" w:rsidRDefault="00ED3675" w:rsidP="00642052">
            <w:pPr>
              <w:rPr>
                <w:del w:id="67" w:author="Johnny Schultz" w:date="2015-01-15T13:19:00Z"/>
                <w:sz w:val="20"/>
                <w:lang w:eastAsia="da-DK"/>
              </w:rPr>
            </w:pPr>
          </w:p>
        </w:tc>
        <w:tc>
          <w:tcPr>
            <w:tcW w:w="960" w:type="dxa"/>
            <w:tcBorders>
              <w:top w:val="nil"/>
              <w:left w:val="nil"/>
              <w:bottom w:val="nil"/>
              <w:right w:val="nil"/>
            </w:tcBorders>
            <w:shd w:val="clear" w:color="auto" w:fill="auto"/>
            <w:noWrap/>
            <w:vAlign w:val="center"/>
            <w:hideMark/>
          </w:tcPr>
          <w:p w14:paraId="7D71657D" w14:textId="77777777" w:rsidR="00ED3675" w:rsidRPr="001B100D" w:rsidDel="00577B61" w:rsidRDefault="00ED3675" w:rsidP="00642052">
            <w:pPr>
              <w:rPr>
                <w:del w:id="68" w:author="Johnny Schultz" w:date="2015-01-15T13:19:00Z"/>
                <w:sz w:val="20"/>
                <w:lang w:eastAsia="da-DK"/>
              </w:rPr>
            </w:pPr>
            <w:del w:id="69" w:author="Johnny Schultz" w:date="2015-01-15T13:19:00Z">
              <w:r w:rsidRPr="001B100D" w:rsidDel="00577B61">
                <w:rPr>
                  <w:sz w:val="20"/>
                  <w:lang w:eastAsia="da-DK"/>
                </w:rPr>
                <w:delText>Layer 1:</w:delText>
              </w:r>
            </w:del>
          </w:p>
        </w:tc>
        <w:tc>
          <w:tcPr>
            <w:tcW w:w="960" w:type="dxa"/>
            <w:tcBorders>
              <w:top w:val="nil"/>
              <w:left w:val="nil"/>
              <w:bottom w:val="nil"/>
              <w:right w:val="nil"/>
            </w:tcBorders>
            <w:shd w:val="clear" w:color="auto" w:fill="auto"/>
            <w:noWrap/>
            <w:vAlign w:val="bottom"/>
            <w:hideMark/>
          </w:tcPr>
          <w:p w14:paraId="024F5BFC" w14:textId="77777777" w:rsidR="00ED3675" w:rsidRPr="001B100D" w:rsidDel="00577B61" w:rsidRDefault="00ED3675" w:rsidP="00642052">
            <w:pPr>
              <w:rPr>
                <w:del w:id="70" w:author="Johnny Schultz" w:date="2015-01-15T13:19:00Z"/>
                <w:sz w:val="20"/>
                <w:lang w:eastAsia="da-DK"/>
              </w:rPr>
            </w:pPr>
          </w:p>
        </w:tc>
        <w:tc>
          <w:tcPr>
            <w:tcW w:w="1920" w:type="dxa"/>
            <w:gridSpan w:val="2"/>
            <w:tcBorders>
              <w:top w:val="single" w:sz="8" w:space="0" w:color="auto"/>
              <w:left w:val="single" w:sz="8" w:space="0" w:color="auto"/>
              <w:bottom w:val="single" w:sz="8" w:space="0" w:color="auto"/>
              <w:right w:val="nil"/>
            </w:tcBorders>
            <w:shd w:val="clear" w:color="auto" w:fill="auto"/>
            <w:vAlign w:val="center"/>
            <w:hideMark/>
          </w:tcPr>
          <w:p w14:paraId="3988717E" w14:textId="77777777" w:rsidR="00ED3675" w:rsidRPr="001B100D" w:rsidDel="00577B61" w:rsidRDefault="00ED3675" w:rsidP="00642052">
            <w:pPr>
              <w:rPr>
                <w:del w:id="71" w:author="Johnny Schultz" w:date="2015-01-15T13:19:00Z"/>
                <w:sz w:val="20"/>
                <w:lang w:eastAsia="da-DK"/>
              </w:rPr>
            </w:pPr>
            <w:del w:id="72" w:author="Johnny Schultz" w:date="2015-01-15T13:19:00Z">
              <w:r w:rsidRPr="001B100D" w:rsidDel="00577B61">
                <w:rPr>
                  <w:sz w:val="20"/>
                  <w:lang w:eastAsia="da-DK"/>
                </w:rPr>
                <w:delText>Access</w:delText>
              </w:r>
            </w:del>
          </w:p>
        </w:tc>
        <w:tc>
          <w:tcPr>
            <w:tcW w:w="960" w:type="dxa"/>
            <w:vMerge/>
            <w:tcBorders>
              <w:top w:val="single" w:sz="8" w:space="0" w:color="auto"/>
              <w:left w:val="single" w:sz="8" w:space="0" w:color="auto"/>
              <w:bottom w:val="single" w:sz="8" w:space="0" w:color="000000"/>
              <w:right w:val="single" w:sz="8" w:space="0" w:color="auto"/>
            </w:tcBorders>
            <w:vAlign w:val="center"/>
            <w:hideMark/>
          </w:tcPr>
          <w:p w14:paraId="4276C94A" w14:textId="77777777" w:rsidR="00ED3675" w:rsidRPr="00AB60A5" w:rsidDel="00577B61" w:rsidRDefault="00ED3675" w:rsidP="00642052">
            <w:pPr>
              <w:rPr>
                <w:del w:id="73" w:author="Johnny Schultz" w:date="2015-01-15T13:19:00Z"/>
                <w:lang w:eastAsia="da-DK"/>
              </w:rPr>
            </w:pPr>
          </w:p>
        </w:tc>
        <w:tc>
          <w:tcPr>
            <w:tcW w:w="960" w:type="dxa"/>
            <w:tcBorders>
              <w:top w:val="nil"/>
              <w:left w:val="nil"/>
              <w:bottom w:val="nil"/>
              <w:right w:val="nil"/>
            </w:tcBorders>
            <w:shd w:val="clear" w:color="auto" w:fill="auto"/>
            <w:noWrap/>
            <w:vAlign w:val="bottom"/>
            <w:hideMark/>
          </w:tcPr>
          <w:p w14:paraId="6214F68B" w14:textId="77777777" w:rsidR="00ED3675" w:rsidRPr="00AB60A5" w:rsidDel="00577B61" w:rsidRDefault="00ED3675" w:rsidP="00642052">
            <w:pPr>
              <w:rPr>
                <w:del w:id="74" w:author="Johnny Schultz" w:date="2015-01-15T13:19:00Z"/>
                <w:lang w:eastAsia="da-DK"/>
              </w:rPr>
            </w:pPr>
          </w:p>
        </w:tc>
      </w:tr>
      <w:tr w:rsidR="00ED3675" w:rsidRPr="00AB60A5" w:rsidDel="00577B61" w14:paraId="16268011" w14:textId="77777777" w:rsidTr="00642052">
        <w:trPr>
          <w:trHeight w:val="435"/>
          <w:del w:id="75" w:author="Johnny Schultz" w:date="2015-01-15T13:19:00Z"/>
        </w:trPr>
        <w:tc>
          <w:tcPr>
            <w:tcW w:w="960" w:type="dxa"/>
            <w:tcBorders>
              <w:top w:val="nil"/>
              <w:left w:val="nil"/>
              <w:bottom w:val="nil"/>
              <w:right w:val="nil"/>
            </w:tcBorders>
            <w:shd w:val="clear" w:color="auto" w:fill="auto"/>
            <w:noWrap/>
            <w:vAlign w:val="bottom"/>
            <w:hideMark/>
          </w:tcPr>
          <w:p w14:paraId="00C09CEE" w14:textId="77777777" w:rsidR="00ED3675" w:rsidRPr="001B100D" w:rsidDel="00577B61" w:rsidRDefault="00ED3675" w:rsidP="00642052">
            <w:pPr>
              <w:rPr>
                <w:del w:id="76" w:author="Johnny Schultz" w:date="2015-01-15T13:19:00Z"/>
                <w:sz w:val="20"/>
                <w:lang w:eastAsia="da-DK"/>
              </w:rPr>
            </w:pPr>
          </w:p>
        </w:tc>
        <w:tc>
          <w:tcPr>
            <w:tcW w:w="960" w:type="dxa"/>
            <w:tcBorders>
              <w:top w:val="nil"/>
              <w:left w:val="nil"/>
              <w:bottom w:val="nil"/>
              <w:right w:val="nil"/>
            </w:tcBorders>
            <w:shd w:val="clear" w:color="auto" w:fill="auto"/>
            <w:noWrap/>
            <w:vAlign w:val="center"/>
            <w:hideMark/>
          </w:tcPr>
          <w:p w14:paraId="78510271" w14:textId="77777777" w:rsidR="00ED3675" w:rsidRPr="001B100D" w:rsidDel="00577B61" w:rsidRDefault="00ED3675" w:rsidP="00642052">
            <w:pPr>
              <w:rPr>
                <w:del w:id="77" w:author="Johnny Schultz" w:date="2015-01-15T13:19:00Z"/>
                <w:sz w:val="20"/>
                <w:lang w:eastAsia="da-DK"/>
              </w:rPr>
            </w:pPr>
            <w:del w:id="78" w:author="Johnny Schultz" w:date="2015-01-15T13:19:00Z">
              <w:r w:rsidRPr="001B100D" w:rsidDel="00577B61">
                <w:rPr>
                  <w:sz w:val="20"/>
                  <w:lang w:eastAsia="da-DK"/>
                </w:rPr>
                <w:delText>Channels</w:delText>
              </w:r>
            </w:del>
          </w:p>
        </w:tc>
        <w:tc>
          <w:tcPr>
            <w:tcW w:w="960" w:type="dxa"/>
            <w:tcBorders>
              <w:top w:val="nil"/>
              <w:left w:val="nil"/>
              <w:bottom w:val="nil"/>
              <w:right w:val="nil"/>
            </w:tcBorders>
            <w:shd w:val="clear" w:color="auto" w:fill="auto"/>
            <w:noWrap/>
            <w:vAlign w:val="bottom"/>
            <w:hideMark/>
          </w:tcPr>
          <w:p w14:paraId="56D79ACB" w14:textId="77777777" w:rsidR="00ED3675" w:rsidRPr="001B100D" w:rsidDel="00577B61" w:rsidRDefault="00ED3675" w:rsidP="00642052">
            <w:pPr>
              <w:rPr>
                <w:del w:id="79" w:author="Johnny Schultz" w:date="2015-01-15T13:19:00Z"/>
                <w:sz w:val="20"/>
                <w:lang w:eastAsia="da-DK"/>
              </w:rPr>
            </w:pPr>
          </w:p>
        </w:tc>
        <w:tc>
          <w:tcPr>
            <w:tcW w:w="960" w:type="dxa"/>
            <w:tcBorders>
              <w:top w:val="nil"/>
              <w:left w:val="single" w:sz="8" w:space="0" w:color="auto"/>
              <w:bottom w:val="single" w:sz="8" w:space="0" w:color="auto"/>
              <w:right w:val="single" w:sz="8" w:space="0" w:color="auto"/>
            </w:tcBorders>
            <w:shd w:val="clear" w:color="auto" w:fill="auto"/>
            <w:vAlign w:val="center"/>
            <w:hideMark/>
          </w:tcPr>
          <w:p w14:paraId="285A38C9" w14:textId="77777777" w:rsidR="00ED3675" w:rsidRPr="001B100D" w:rsidDel="00577B61" w:rsidRDefault="00ED3675" w:rsidP="00C754D6">
            <w:pPr>
              <w:jc w:val="center"/>
              <w:rPr>
                <w:del w:id="80" w:author="Johnny Schultz" w:date="2015-01-15T13:19:00Z"/>
                <w:sz w:val="20"/>
                <w:lang w:eastAsia="da-DK"/>
              </w:rPr>
            </w:pPr>
            <w:del w:id="81" w:author="Johnny Schultz" w:date="2015-01-15T13:19:00Z">
              <w:r w:rsidRPr="001B100D" w:rsidDel="00577B61">
                <w:rPr>
                  <w:sz w:val="20"/>
                  <w:lang w:eastAsia="da-DK"/>
                </w:rPr>
                <w:delText>VDE</w:delText>
              </w:r>
            </w:del>
          </w:p>
        </w:tc>
        <w:tc>
          <w:tcPr>
            <w:tcW w:w="960" w:type="dxa"/>
            <w:tcBorders>
              <w:top w:val="nil"/>
              <w:left w:val="nil"/>
              <w:bottom w:val="single" w:sz="8" w:space="0" w:color="auto"/>
              <w:right w:val="single" w:sz="8" w:space="0" w:color="auto"/>
            </w:tcBorders>
            <w:shd w:val="clear" w:color="auto" w:fill="auto"/>
            <w:vAlign w:val="center"/>
            <w:hideMark/>
          </w:tcPr>
          <w:p w14:paraId="28414519" w14:textId="77777777" w:rsidR="00ED3675" w:rsidRPr="001B100D" w:rsidDel="00577B61" w:rsidRDefault="00ED3675" w:rsidP="00C754D6">
            <w:pPr>
              <w:jc w:val="center"/>
              <w:rPr>
                <w:del w:id="82" w:author="Johnny Schultz" w:date="2015-01-15T13:19:00Z"/>
                <w:sz w:val="20"/>
                <w:lang w:eastAsia="da-DK"/>
              </w:rPr>
            </w:pPr>
            <w:del w:id="83" w:author="Johnny Schultz" w:date="2015-01-15T13:19:00Z">
              <w:r w:rsidRPr="001B100D" w:rsidDel="00577B61">
                <w:rPr>
                  <w:sz w:val="20"/>
                  <w:lang w:eastAsia="da-DK"/>
                </w:rPr>
                <w:delText>ASM</w:delText>
              </w:r>
            </w:del>
          </w:p>
        </w:tc>
        <w:tc>
          <w:tcPr>
            <w:tcW w:w="960" w:type="dxa"/>
            <w:tcBorders>
              <w:top w:val="nil"/>
              <w:left w:val="nil"/>
              <w:bottom w:val="single" w:sz="8" w:space="0" w:color="auto"/>
              <w:right w:val="single" w:sz="8" w:space="0" w:color="auto"/>
            </w:tcBorders>
            <w:shd w:val="clear" w:color="auto" w:fill="auto"/>
            <w:vAlign w:val="center"/>
            <w:hideMark/>
          </w:tcPr>
          <w:p w14:paraId="6B048DE5" w14:textId="77777777" w:rsidR="00ED3675" w:rsidRPr="001B100D" w:rsidDel="00577B61" w:rsidRDefault="00ED3675" w:rsidP="00C754D6">
            <w:pPr>
              <w:jc w:val="center"/>
              <w:rPr>
                <w:del w:id="84" w:author="Johnny Schultz" w:date="2015-01-15T13:19:00Z"/>
                <w:sz w:val="20"/>
                <w:lang w:eastAsia="da-DK"/>
              </w:rPr>
            </w:pPr>
            <w:del w:id="85" w:author="Johnny Schultz" w:date="2015-01-15T13:19:00Z">
              <w:r w:rsidRPr="001B100D" w:rsidDel="00577B61">
                <w:rPr>
                  <w:sz w:val="20"/>
                  <w:lang w:eastAsia="da-DK"/>
                </w:rPr>
                <w:delText>AIS</w:delText>
              </w:r>
            </w:del>
          </w:p>
        </w:tc>
        <w:tc>
          <w:tcPr>
            <w:tcW w:w="960" w:type="dxa"/>
            <w:tcBorders>
              <w:top w:val="nil"/>
              <w:left w:val="nil"/>
              <w:bottom w:val="nil"/>
              <w:right w:val="nil"/>
            </w:tcBorders>
            <w:shd w:val="clear" w:color="auto" w:fill="auto"/>
            <w:noWrap/>
            <w:vAlign w:val="bottom"/>
            <w:hideMark/>
          </w:tcPr>
          <w:p w14:paraId="28C484C7" w14:textId="77777777" w:rsidR="00ED3675" w:rsidRPr="00AB60A5" w:rsidDel="00577B61" w:rsidRDefault="00ED3675" w:rsidP="00642052">
            <w:pPr>
              <w:rPr>
                <w:del w:id="86" w:author="Johnny Schultz" w:date="2015-01-15T13:19:00Z"/>
                <w:lang w:eastAsia="da-DK"/>
              </w:rPr>
            </w:pPr>
          </w:p>
        </w:tc>
      </w:tr>
    </w:tbl>
    <w:tbl>
      <w:tblPr>
        <w:tblStyle w:val="TableGrid"/>
        <w:tblW w:w="0" w:type="auto"/>
        <w:jc w:val="center"/>
        <w:tblLook w:val="04A0" w:firstRow="1" w:lastRow="0" w:firstColumn="1" w:lastColumn="0" w:noHBand="0" w:noVBand="1"/>
      </w:tblPr>
      <w:tblGrid>
        <w:gridCol w:w="2160"/>
        <w:gridCol w:w="720"/>
        <w:gridCol w:w="540"/>
        <w:gridCol w:w="720"/>
        <w:gridCol w:w="2160"/>
      </w:tblGrid>
      <w:tr w:rsidR="00577B61" w:rsidRPr="004D5CBD" w14:paraId="0406585F" w14:textId="77777777" w:rsidTr="003D3979">
        <w:trPr>
          <w:trHeight w:val="350"/>
          <w:jc w:val="center"/>
          <w:ins w:id="87" w:author="Johnny Schultz" w:date="2015-01-15T13:19:00Z"/>
        </w:trPr>
        <w:tc>
          <w:tcPr>
            <w:tcW w:w="6300" w:type="dxa"/>
            <w:gridSpan w:val="5"/>
            <w:vAlign w:val="center"/>
          </w:tcPr>
          <w:p w14:paraId="5E0BC160" w14:textId="77777777" w:rsidR="00577B61" w:rsidRPr="004D5CBD" w:rsidRDefault="00577B61" w:rsidP="003D3979">
            <w:pPr>
              <w:jc w:val="center"/>
              <w:rPr>
                <w:ins w:id="88" w:author="Johnny Schultz" w:date="2015-01-15T13:19:00Z"/>
                <w:sz w:val="18"/>
                <w:szCs w:val="18"/>
              </w:rPr>
            </w:pPr>
            <w:ins w:id="89" w:author="Johnny Schultz" w:date="2015-01-15T13:19:00Z">
              <w:r w:rsidRPr="004D5CBD">
                <w:rPr>
                  <w:sz w:val="18"/>
                  <w:szCs w:val="18"/>
                </w:rPr>
                <w:t>Application Layer</w:t>
              </w:r>
            </w:ins>
          </w:p>
        </w:tc>
      </w:tr>
      <w:tr w:rsidR="00577B61" w:rsidRPr="004D5CBD" w14:paraId="70A2A686" w14:textId="77777777" w:rsidTr="003D3979">
        <w:trPr>
          <w:trHeight w:val="350"/>
          <w:jc w:val="center"/>
          <w:ins w:id="90" w:author="Johnny Schultz" w:date="2015-01-15T13:19:00Z"/>
        </w:trPr>
        <w:tc>
          <w:tcPr>
            <w:tcW w:w="6300" w:type="dxa"/>
            <w:gridSpan w:val="5"/>
            <w:vAlign w:val="center"/>
          </w:tcPr>
          <w:p w14:paraId="0278D57C" w14:textId="77777777" w:rsidR="00577B61" w:rsidRPr="004D5CBD" w:rsidRDefault="00577B61" w:rsidP="003D3979">
            <w:pPr>
              <w:jc w:val="center"/>
              <w:rPr>
                <w:ins w:id="91" w:author="Johnny Schultz" w:date="2015-01-15T13:19:00Z"/>
                <w:sz w:val="18"/>
                <w:szCs w:val="18"/>
              </w:rPr>
            </w:pPr>
            <w:ins w:id="92" w:author="Johnny Schultz" w:date="2015-01-15T13:19:00Z">
              <w:r w:rsidRPr="004D5CBD">
                <w:rPr>
                  <w:sz w:val="18"/>
                  <w:szCs w:val="18"/>
                </w:rPr>
                <w:t>Presentation Layer</w:t>
              </w:r>
            </w:ins>
          </w:p>
        </w:tc>
      </w:tr>
      <w:tr w:rsidR="00577B61" w:rsidRPr="004D5CBD" w14:paraId="3AAD2089" w14:textId="77777777" w:rsidTr="003D3979">
        <w:trPr>
          <w:trHeight w:val="350"/>
          <w:jc w:val="center"/>
          <w:ins w:id="93" w:author="Johnny Schultz" w:date="2015-01-15T13:19:00Z"/>
        </w:trPr>
        <w:tc>
          <w:tcPr>
            <w:tcW w:w="6300" w:type="dxa"/>
            <w:gridSpan w:val="5"/>
            <w:vAlign w:val="center"/>
          </w:tcPr>
          <w:p w14:paraId="2ADB5087" w14:textId="77777777" w:rsidR="00577B61" w:rsidRPr="004D5CBD" w:rsidRDefault="00577B61" w:rsidP="003D3979">
            <w:pPr>
              <w:jc w:val="center"/>
              <w:rPr>
                <w:ins w:id="94" w:author="Johnny Schultz" w:date="2015-01-15T13:19:00Z"/>
                <w:sz w:val="18"/>
                <w:szCs w:val="18"/>
              </w:rPr>
            </w:pPr>
            <w:ins w:id="95" w:author="Johnny Schultz" w:date="2015-01-15T13:19:00Z">
              <w:r w:rsidRPr="004D5CBD">
                <w:rPr>
                  <w:sz w:val="18"/>
                  <w:szCs w:val="18"/>
                </w:rPr>
                <w:t>Session Layer</w:t>
              </w:r>
            </w:ins>
          </w:p>
        </w:tc>
      </w:tr>
      <w:tr w:rsidR="00577B61" w:rsidRPr="004D5CBD" w14:paraId="2EAB5EA9" w14:textId="77777777" w:rsidTr="003D3979">
        <w:trPr>
          <w:trHeight w:val="440"/>
          <w:jc w:val="center"/>
          <w:ins w:id="96" w:author="Johnny Schultz" w:date="2015-01-15T13:19:00Z"/>
        </w:trPr>
        <w:tc>
          <w:tcPr>
            <w:tcW w:w="6300" w:type="dxa"/>
            <w:gridSpan w:val="5"/>
            <w:vAlign w:val="center"/>
          </w:tcPr>
          <w:p w14:paraId="1EC60B47" w14:textId="77777777" w:rsidR="00577B61" w:rsidRPr="004D5CBD" w:rsidRDefault="00577B61" w:rsidP="003D3979">
            <w:pPr>
              <w:jc w:val="center"/>
              <w:rPr>
                <w:ins w:id="97" w:author="Johnny Schultz" w:date="2015-01-15T13:19:00Z"/>
                <w:sz w:val="18"/>
                <w:szCs w:val="18"/>
              </w:rPr>
            </w:pPr>
            <w:ins w:id="98" w:author="Johnny Schultz" w:date="2015-01-15T13:19:00Z">
              <w:r w:rsidRPr="004D5CBD">
                <w:rPr>
                  <w:sz w:val="18"/>
                  <w:szCs w:val="18"/>
                </w:rPr>
                <w:t>Transport Layer</w:t>
              </w:r>
            </w:ins>
          </w:p>
        </w:tc>
      </w:tr>
      <w:tr w:rsidR="00577B61" w:rsidRPr="004D5CBD" w14:paraId="632DE9BB" w14:textId="77777777" w:rsidTr="003D3979">
        <w:trPr>
          <w:trHeight w:val="476"/>
          <w:jc w:val="center"/>
          <w:ins w:id="99" w:author="Johnny Schultz" w:date="2015-01-15T13:19:00Z"/>
        </w:trPr>
        <w:tc>
          <w:tcPr>
            <w:tcW w:w="6300" w:type="dxa"/>
            <w:gridSpan w:val="5"/>
          </w:tcPr>
          <w:p w14:paraId="7F5B5840" w14:textId="77777777" w:rsidR="00577B61" w:rsidRPr="004D5CBD" w:rsidRDefault="00577B61" w:rsidP="003D3979">
            <w:pPr>
              <w:jc w:val="center"/>
              <w:rPr>
                <w:ins w:id="100" w:author="Johnny Schultz" w:date="2015-01-15T13:19:00Z"/>
                <w:sz w:val="18"/>
                <w:szCs w:val="18"/>
              </w:rPr>
            </w:pPr>
            <w:ins w:id="101" w:author="Johnny Schultz" w:date="2015-01-15T13:19:00Z">
              <w:r w:rsidRPr="004D5CBD">
                <w:rPr>
                  <w:sz w:val="18"/>
                  <w:szCs w:val="18"/>
                </w:rPr>
                <w:t>Network Layer</w:t>
              </w:r>
            </w:ins>
          </w:p>
          <w:p w14:paraId="6E558DCD" w14:textId="77777777" w:rsidR="00577B61" w:rsidRPr="004D5CBD" w:rsidRDefault="00577B61" w:rsidP="003D3979">
            <w:pPr>
              <w:rPr>
                <w:ins w:id="102" w:author="Johnny Schultz" w:date="2015-01-15T13:19:00Z"/>
                <w:sz w:val="18"/>
                <w:szCs w:val="18"/>
              </w:rPr>
            </w:pPr>
            <w:ins w:id="103" w:author="Johnny Schultz" w:date="2015-01-15T13:19:00Z">
              <w:r w:rsidRPr="004D5CBD">
                <w:rPr>
                  <w:sz w:val="18"/>
                  <w:szCs w:val="18"/>
                </w:rPr>
                <w:t>A</w:t>
              </w:r>
              <w:del w:id="104" w:author="Peggy Browning" w:date="2015-04-21T10:05:00Z">
                <w:r w:rsidRPr="004D5CBD" w:rsidDel="006A41C2">
                  <w:rPr>
                    <w:sz w:val="18"/>
                    <w:szCs w:val="18"/>
                  </w:rPr>
                  <w:delText>I</w:delText>
                </w:r>
              </w:del>
              <w:r w:rsidRPr="004D5CBD">
                <w:rPr>
                  <w:sz w:val="18"/>
                  <w:szCs w:val="18"/>
                </w:rPr>
                <w:t xml:space="preserve">SM1                                                                                                 </w:t>
              </w:r>
              <w:commentRangeStart w:id="105"/>
              <w:r w:rsidRPr="004D5CBD">
                <w:rPr>
                  <w:sz w:val="18"/>
                  <w:szCs w:val="18"/>
                </w:rPr>
                <w:t>A</w:t>
              </w:r>
              <w:del w:id="106" w:author="Peggy Browning" w:date="2015-04-21T10:05:00Z">
                <w:r w:rsidRPr="004D5CBD" w:rsidDel="006A41C2">
                  <w:rPr>
                    <w:sz w:val="18"/>
                    <w:szCs w:val="18"/>
                  </w:rPr>
                  <w:delText>I</w:delText>
                </w:r>
              </w:del>
              <w:r w:rsidRPr="004D5CBD">
                <w:rPr>
                  <w:sz w:val="18"/>
                  <w:szCs w:val="18"/>
                </w:rPr>
                <w:t>SM2</w:t>
              </w:r>
            </w:ins>
            <w:commentRangeEnd w:id="105"/>
            <w:r w:rsidR="00A24233">
              <w:rPr>
                <w:rStyle w:val="CommentReference"/>
                <w:rFonts w:eastAsiaTheme="minorEastAsia"/>
                <w:lang w:val="en-US"/>
              </w:rPr>
              <w:commentReference w:id="105"/>
            </w:r>
          </w:p>
        </w:tc>
      </w:tr>
      <w:tr w:rsidR="00577B61" w:rsidRPr="004D5CBD" w14:paraId="1DE65B07" w14:textId="77777777" w:rsidTr="003D3979">
        <w:trPr>
          <w:trHeight w:val="494"/>
          <w:jc w:val="center"/>
          <w:ins w:id="107" w:author="Johnny Schultz" w:date="2015-01-15T13:19:00Z"/>
        </w:trPr>
        <w:tc>
          <w:tcPr>
            <w:tcW w:w="2880" w:type="dxa"/>
            <w:gridSpan w:val="2"/>
            <w:vAlign w:val="center"/>
          </w:tcPr>
          <w:p w14:paraId="736C994D" w14:textId="77777777" w:rsidR="00577B61" w:rsidRPr="004D5CBD" w:rsidRDefault="00577B61" w:rsidP="003D3979">
            <w:pPr>
              <w:rPr>
                <w:ins w:id="108" w:author="Johnny Schultz" w:date="2015-01-15T13:19:00Z"/>
                <w:sz w:val="18"/>
                <w:szCs w:val="18"/>
              </w:rPr>
            </w:pPr>
            <w:ins w:id="109" w:author="Johnny Schultz" w:date="2015-01-15T13:19:00Z">
              <w:r w:rsidRPr="004D5CBD">
                <w:rPr>
                  <w:sz w:val="18"/>
                  <w:szCs w:val="18"/>
                </w:rPr>
                <w:t>Link Management Entity (LME) Layer</w:t>
              </w:r>
            </w:ins>
          </w:p>
        </w:tc>
        <w:tc>
          <w:tcPr>
            <w:tcW w:w="540" w:type="dxa"/>
            <w:vMerge w:val="restart"/>
            <w:vAlign w:val="center"/>
          </w:tcPr>
          <w:p w14:paraId="28420E2B" w14:textId="77777777" w:rsidR="00577B61" w:rsidRPr="004D5CBD" w:rsidRDefault="00577B61" w:rsidP="003D3979">
            <w:pPr>
              <w:rPr>
                <w:ins w:id="110" w:author="Johnny Schultz" w:date="2015-01-15T13:19:00Z"/>
                <w:sz w:val="18"/>
                <w:szCs w:val="18"/>
              </w:rPr>
            </w:pPr>
          </w:p>
        </w:tc>
        <w:tc>
          <w:tcPr>
            <w:tcW w:w="2880" w:type="dxa"/>
            <w:gridSpan w:val="2"/>
            <w:vAlign w:val="center"/>
          </w:tcPr>
          <w:p w14:paraId="09265061" w14:textId="77777777" w:rsidR="00577B61" w:rsidRPr="004D5CBD" w:rsidRDefault="00577B61" w:rsidP="003D3979">
            <w:pPr>
              <w:rPr>
                <w:ins w:id="111" w:author="Johnny Schultz" w:date="2015-01-15T13:19:00Z"/>
                <w:sz w:val="18"/>
                <w:szCs w:val="18"/>
              </w:rPr>
            </w:pPr>
            <w:ins w:id="112" w:author="Johnny Schultz" w:date="2015-01-15T13:19:00Z">
              <w:r w:rsidRPr="004D5CBD">
                <w:rPr>
                  <w:sz w:val="18"/>
                  <w:szCs w:val="18"/>
                </w:rPr>
                <w:t>Link Management Entity (LME) Layer</w:t>
              </w:r>
            </w:ins>
          </w:p>
        </w:tc>
      </w:tr>
      <w:tr w:rsidR="00577B61" w:rsidRPr="004D5CBD" w14:paraId="3E9740A7" w14:textId="77777777" w:rsidTr="003D3979">
        <w:trPr>
          <w:trHeight w:val="440"/>
          <w:jc w:val="center"/>
          <w:ins w:id="113" w:author="Johnny Schultz" w:date="2015-01-15T13:19:00Z"/>
        </w:trPr>
        <w:tc>
          <w:tcPr>
            <w:tcW w:w="2880" w:type="dxa"/>
            <w:gridSpan w:val="2"/>
            <w:vAlign w:val="center"/>
          </w:tcPr>
          <w:p w14:paraId="293EE174" w14:textId="77777777" w:rsidR="00577B61" w:rsidRPr="004D5CBD" w:rsidRDefault="00577B61" w:rsidP="003D3979">
            <w:pPr>
              <w:rPr>
                <w:ins w:id="114" w:author="Johnny Schultz" w:date="2015-01-15T13:19:00Z"/>
                <w:sz w:val="18"/>
                <w:szCs w:val="18"/>
              </w:rPr>
            </w:pPr>
            <w:ins w:id="115" w:author="Johnny Schultz" w:date="2015-01-15T13:19:00Z">
              <w:r w:rsidRPr="004D5CBD">
                <w:rPr>
                  <w:sz w:val="18"/>
                  <w:szCs w:val="18"/>
                </w:rPr>
                <w:t>Data Link Service (DLS) Layer</w:t>
              </w:r>
            </w:ins>
          </w:p>
        </w:tc>
        <w:tc>
          <w:tcPr>
            <w:tcW w:w="540" w:type="dxa"/>
            <w:vMerge/>
            <w:vAlign w:val="center"/>
          </w:tcPr>
          <w:p w14:paraId="6C5BE4AC" w14:textId="77777777" w:rsidR="00577B61" w:rsidRPr="004D5CBD" w:rsidRDefault="00577B61" w:rsidP="003D3979">
            <w:pPr>
              <w:rPr>
                <w:ins w:id="116" w:author="Johnny Schultz" w:date="2015-01-15T13:19:00Z"/>
                <w:sz w:val="18"/>
                <w:szCs w:val="18"/>
              </w:rPr>
            </w:pPr>
          </w:p>
        </w:tc>
        <w:tc>
          <w:tcPr>
            <w:tcW w:w="2880" w:type="dxa"/>
            <w:gridSpan w:val="2"/>
            <w:vAlign w:val="center"/>
          </w:tcPr>
          <w:p w14:paraId="1C6089E8" w14:textId="77777777" w:rsidR="00577B61" w:rsidRPr="004D5CBD" w:rsidRDefault="00577B61" w:rsidP="003D3979">
            <w:pPr>
              <w:rPr>
                <w:ins w:id="117" w:author="Johnny Schultz" w:date="2015-01-15T13:19:00Z"/>
                <w:sz w:val="18"/>
                <w:szCs w:val="18"/>
              </w:rPr>
            </w:pPr>
            <w:ins w:id="118" w:author="Johnny Schultz" w:date="2015-01-15T13:19:00Z">
              <w:r w:rsidRPr="004D5CBD">
                <w:rPr>
                  <w:sz w:val="18"/>
                  <w:szCs w:val="18"/>
                </w:rPr>
                <w:t>Data Link Service (DLS) Layer</w:t>
              </w:r>
            </w:ins>
          </w:p>
        </w:tc>
      </w:tr>
      <w:tr w:rsidR="00577B61" w:rsidRPr="004D5CBD" w14:paraId="152AB645" w14:textId="77777777" w:rsidTr="003D3979">
        <w:trPr>
          <w:trHeight w:val="530"/>
          <w:jc w:val="center"/>
          <w:ins w:id="119" w:author="Johnny Schultz" w:date="2015-01-15T13:19:00Z"/>
        </w:trPr>
        <w:tc>
          <w:tcPr>
            <w:tcW w:w="2880" w:type="dxa"/>
            <w:gridSpan w:val="2"/>
            <w:vAlign w:val="center"/>
          </w:tcPr>
          <w:p w14:paraId="4B98296C" w14:textId="77777777" w:rsidR="00577B61" w:rsidRPr="004D5CBD" w:rsidRDefault="00577B61" w:rsidP="003D3979">
            <w:pPr>
              <w:rPr>
                <w:ins w:id="120" w:author="Johnny Schultz" w:date="2015-01-15T13:19:00Z"/>
                <w:sz w:val="18"/>
                <w:szCs w:val="18"/>
              </w:rPr>
            </w:pPr>
            <w:ins w:id="121" w:author="Johnny Schultz" w:date="2015-01-15T13:19:00Z">
              <w:r w:rsidRPr="004D5CBD">
                <w:rPr>
                  <w:sz w:val="18"/>
                  <w:szCs w:val="18"/>
                </w:rPr>
                <w:lastRenderedPageBreak/>
                <w:t>Medium Access Control (MAC) Layer</w:t>
              </w:r>
            </w:ins>
          </w:p>
        </w:tc>
        <w:tc>
          <w:tcPr>
            <w:tcW w:w="540" w:type="dxa"/>
            <w:vMerge/>
            <w:vAlign w:val="center"/>
          </w:tcPr>
          <w:p w14:paraId="2779FD83" w14:textId="77777777" w:rsidR="00577B61" w:rsidRPr="004D5CBD" w:rsidRDefault="00577B61" w:rsidP="003D3979">
            <w:pPr>
              <w:rPr>
                <w:ins w:id="122" w:author="Johnny Schultz" w:date="2015-01-15T13:19:00Z"/>
                <w:sz w:val="18"/>
                <w:szCs w:val="18"/>
              </w:rPr>
            </w:pPr>
          </w:p>
        </w:tc>
        <w:tc>
          <w:tcPr>
            <w:tcW w:w="2880" w:type="dxa"/>
            <w:gridSpan w:val="2"/>
            <w:vAlign w:val="center"/>
          </w:tcPr>
          <w:p w14:paraId="0DFF45F0" w14:textId="77777777" w:rsidR="00577B61" w:rsidRPr="004D5CBD" w:rsidRDefault="00577B61" w:rsidP="003D3979">
            <w:pPr>
              <w:rPr>
                <w:ins w:id="123" w:author="Johnny Schultz" w:date="2015-01-15T13:19:00Z"/>
                <w:sz w:val="18"/>
                <w:szCs w:val="18"/>
              </w:rPr>
            </w:pPr>
            <w:ins w:id="124" w:author="Johnny Schultz" w:date="2015-01-15T13:19:00Z">
              <w:r w:rsidRPr="004D5CBD">
                <w:rPr>
                  <w:sz w:val="18"/>
                  <w:szCs w:val="18"/>
                </w:rPr>
                <w:t>Medium Access Control (MAC) Layer</w:t>
              </w:r>
            </w:ins>
          </w:p>
        </w:tc>
      </w:tr>
      <w:tr w:rsidR="00577B61" w:rsidRPr="004D5CBD" w14:paraId="76BC57EB" w14:textId="77777777" w:rsidTr="003D3979">
        <w:trPr>
          <w:trHeight w:val="440"/>
          <w:jc w:val="center"/>
          <w:ins w:id="125" w:author="Johnny Schultz" w:date="2015-01-15T13:19:00Z"/>
        </w:trPr>
        <w:tc>
          <w:tcPr>
            <w:tcW w:w="2880" w:type="dxa"/>
            <w:gridSpan w:val="2"/>
            <w:vAlign w:val="center"/>
          </w:tcPr>
          <w:p w14:paraId="229F43BE" w14:textId="77777777" w:rsidR="00577B61" w:rsidRPr="004D5CBD" w:rsidRDefault="00577B61" w:rsidP="003D3979">
            <w:pPr>
              <w:rPr>
                <w:ins w:id="126" w:author="Johnny Schultz" w:date="2015-01-15T13:19:00Z"/>
                <w:sz w:val="18"/>
                <w:szCs w:val="18"/>
              </w:rPr>
            </w:pPr>
            <w:ins w:id="127" w:author="Johnny Schultz" w:date="2015-01-15T13:19:00Z">
              <w:r w:rsidRPr="004D5CBD">
                <w:rPr>
                  <w:sz w:val="18"/>
                  <w:szCs w:val="18"/>
                </w:rPr>
                <w:t>Physical Layer</w:t>
              </w:r>
            </w:ins>
          </w:p>
        </w:tc>
        <w:tc>
          <w:tcPr>
            <w:tcW w:w="540" w:type="dxa"/>
            <w:vMerge/>
            <w:vAlign w:val="center"/>
          </w:tcPr>
          <w:p w14:paraId="52F69F39" w14:textId="77777777" w:rsidR="00577B61" w:rsidRPr="004D5CBD" w:rsidRDefault="00577B61" w:rsidP="003D3979">
            <w:pPr>
              <w:rPr>
                <w:ins w:id="128" w:author="Johnny Schultz" w:date="2015-01-15T13:19:00Z"/>
                <w:sz w:val="18"/>
                <w:szCs w:val="18"/>
              </w:rPr>
            </w:pPr>
          </w:p>
        </w:tc>
        <w:tc>
          <w:tcPr>
            <w:tcW w:w="2880" w:type="dxa"/>
            <w:gridSpan w:val="2"/>
            <w:vAlign w:val="center"/>
          </w:tcPr>
          <w:p w14:paraId="5A472752" w14:textId="77777777" w:rsidR="00577B61" w:rsidRPr="004D5CBD" w:rsidRDefault="00577B61" w:rsidP="003D3979">
            <w:pPr>
              <w:rPr>
                <w:ins w:id="129" w:author="Johnny Schultz" w:date="2015-01-15T13:19:00Z"/>
                <w:sz w:val="18"/>
                <w:szCs w:val="18"/>
              </w:rPr>
            </w:pPr>
            <w:ins w:id="130" w:author="Johnny Schultz" w:date="2015-01-15T13:19:00Z">
              <w:r w:rsidRPr="004D5CBD">
                <w:rPr>
                  <w:sz w:val="18"/>
                  <w:szCs w:val="18"/>
                </w:rPr>
                <w:t>Physical Layer</w:t>
              </w:r>
            </w:ins>
          </w:p>
        </w:tc>
      </w:tr>
      <w:tr w:rsidR="00577B61" w:rsidRPr="004D5CBD" w14:paraId="22C86CAE" w14:textId="77777777" w:rsidTr="003D3979">
        <w:trPr>
          <w:trHeight w:val="449"/>
          <w:jc w:val="center"/>
          <w:ins w:id="131" w:author="Johnny Schultz" w:date="2015-01-15T13:19:00Z"/>
        </w:trPr>
        <w:tc>
          <w:tcPr>
            <w:tcW w:w="2160" w:type="dxa"/>
            <w:vAlign w:val="center"/>
          </w:tcPr>
          <w:p w14:paraId="3285B820" w14:textId="77777777" w:rsidR="00577B61" w:rsidRPr="004D5CBD" w:rsidRDefault="00577B61" w:rsidP="003D3979">
            <w:pPr>
              <w:rPr>
                <w:ins w:id="132" w:author="Johnny Schultz" w:date="2015-01-15T13:19:00Z"/>
                <w:sz w:val="18"/>
                <w:szCs w:val="18"/>
              </w:rPr>
            </w:pPr>
            <w:ins w:id="133" w:author="Johnny Schultz" w:date="2015-01-15T13:19:00Z">
              <w:r w:rsidRPr="004D5CBD">
                <w:rPr>
                  <w:sz w:val="18"/>
                  <w:szCs w:val="18"/>
                </w:rPr>
                <w:t>RX ASM1</w:t>
              </w:r>
            </w:ins>
          </w:p>
        </w:tc>
        <w:tc>
          <w:tcPr>
            <w:tcW w:w="1980" w:type="dxa"/>
            <w:gridSpan w:val="3"/>
            <w:vAlign w:val="center"/>
          </w:tcPr>
          <w:p w14:paraId="4EF570E0" w14:textId="77777777" w:rsidR="00577B61" w:rsidRPr="004D5CBD" w:rsidRDefault="00577B61" w:rsidP="003D3979">
            <w:pPr>
              <w:rPr>
                <w:ins w:id="134" w:author="Johnny Schultz" w:date="2015-01-15T13:19:00Z"/>
                <w:sz w:val="18"/>
                <w:szCs w:val="18"/>
              </w:rPr>
            </w:pPr>
            <w:ins w:id="135" w:author="Johnny Schultz" w:date="2015-01-15T13:19:00Z">
              <w:r w:rsidRPr="004D5CBD">
                <w:rPr>
                  <w:sz w:val="18"/>
                  <w:szCs w:val="18"/>
                </w:rPr>
                <w:t>TX ASM1/ASM2</w:t>
              </w:r>
            </w:ins>
          </w:p>
        </w:tc>
        <w:tc>
          <w:tcPr>
            <w:tcW w:w="2160" w:type="dxa"/>
            <w:vAlign w:val="center"/>
          </w:tcPr>
          <w:p w14:paraId="38F825A1" w14:textId="77777777" w:rsidR="00577B61" w:rsidRPr="004D5CBD" w:rsidRDefault="00577B61" w:rsidP="003D3979">
            <w:pPr>
              <w:rPr>
                <w:ins w:id="136" w:author="Johnny Schultz" w:date="2015-01-15T13:19:00Z"/>
                <w:sz w:val="18"/>
                <w:szCs w:val="18"/>
              </w:rPr>
            </w:pPr>
            <w:ins w:id="137" w:author="Johnny Schultz" w:date="2015-01-15T13:19:00Z">
              <w:r w:rsidRPr="004D5CBD">
                <w:rPr>
                  <w:sz w:val="18"/>
                  <w:szCs w:val="18"/>
                </w:rPr>
                <w:t xml:space="preserve">RX ASM </w:t>
              </w:r>
              <w:commentRangeStart w:id="138"/>
              <w:r w:rsidRPr="004D5CBD">
                <w:rPr>
                  <w:sz w:val="18"/>
                  <w:szCs w:val="18"/>
                </w:rPr>
                <w:t>2</w:t>
              </w:r>
            </w:ins>
            <w:commentRangeEnd w:id="138"/>
            <w:r w:rsidR="00A24233">
              <w:rPr>
                <w:rStyle w:val="CommentReference"/>
                <w:rFonts w:eastAsiaTheme="minorEastAsia"/>
                <w:lang w:val="en-US"/>
              </w:rPr>
              <w:commentReference w:id="138"/>
            </w:r>
          </w:p>
        </w:tc>
      </w:tr>
      <w:tr w:rsidR="00577B61" w:rsidRPr="004D5CBD" w14:paraId="398A97F7" w14:textId="77777777" w:rsidTr="003D3979">
        <w:trPr>
          <w:trHeight w:val="566"/>
          <w:jc w:val="center"/>
          <w:ins w:id="139" w:author="Johnny Schultz" w:date="2015-01-15T13:19:00Z"/>
        </w:trPr>
        <w:tc>
          <w:tcPr>
            <w:tcW w:w="6300" w:type="dxa"/>
            <w:gridSpan w:val="5"/>
            <w:vAlign w:val="center"/>
          </w:tcPr>
          <w:p w14:paraId="7DFE04DB" w14:textId="77777777" w:rsidR="00577B61" w:rsidRDefault="00577B61" w:rsidP="003D3979">
            <w:pPr>
              <w:rPr>
                <w:ins w:id="140" w:author="Johnny Schultz" w:date="2015-01-15T13:19:00Z"/>
                <w:sz w:val="18"/>
                <w:szCs w:val="18"/>
              </w:rPr>
            </w:pPr>
            <w:ins w:id="141" w:author="Johnny Schultz" w:date="2015-01-15T13:19:00Z">
              <w:r>
                <w:rPr>
                  <w:sz w:val="18"/>
                  <w:szCs w:val="18"/>
                </w:rPr>
                <w:t>Rx: Receiver</w:t>
              </w:r>
            </w:ins>
          </w:p>
          <w:p w14:paraId="150D47DD" w14:textId="77777777" w:rsidR="00577B61" w:rsidRPr="004D5CBD" w:rsidRDefault="00577B61" w:rsidP="003D3979">
            <w:pPr>
              <w:rPr>
                <w:ins w:id="142" w:author="Johnny Schultz" w:date="2015-01-15T13:19:00Z"/>
                <w:sz w:val="18"/>
                <w:szCs w:val="18"/>
              </w:rPr>
            </w:pPr>
            <w:ins w:id="143" w:author="Johnny Schultz" w:date="2015-01-15T13:19:00Z">
              <w:r>
                <w:rPr>
                  <w:sz w:val="18"/>
                  <w:szCs w:val="18"/>
                </w:rPr>
                <w:t>Tx: Transmitter</w:t>
              </w:r>
            </w:ins>
          </w:p>
        </w:tc>
      </w:tr>
    </w:tbl>
    <w:p w14:paraId="14F4BECB" w14:textId="77777777" w:rsidR="007430B5" w:rsidRDefault="007430B5">
      <w:pPr>
        <w:tabs>
          <w:tab w:val="clear" w:pos="1134"/>
          <w:tab w:val="clear" w:pos="1871"/>
          <w:tab w:val="clear" w:pos="2268"/>
        </w:tabs>
        <w:overflowPunct/>
        <w:autoSpaceDE/>
        <w:autoSpaceDN/>
        <w:adjustRightInd/>
        <w:spacing w:before="0"/>
        <w:textAlignment w:val="auto"/>
        <w:rPr>
          <w:ins w:id="144" w:author="Johnny Schultz" w:date="2015-01-15T13:06:00Z"/>
          <w:caps/>
          <w:sz w:val="28"/>
        </w:rPr>
      </w:pPr>
    </w:p>
    <w:p w14:paraId="793AE747" w14:textId="2178185A" w:rsidR="001B1D14" w:rsidRPr="00E66B43" w:rsidRDefault="00B86589" w:rsidP="001B1D14">
      <w:pPr>
        <w:pStyle w:val="Heading2"/>
        <w:rPr>
          <w:ins w:id="145" w:author="Johnny Schultz" w:date="2015-01-15T14:06:00Z"/>
        </w:rPr>
      </w:pPr>
      <w:ins w:id="146" w:author="Johnny Schultz" w:date="2015-01-15T16:34:00Z">
        <w:r>
          <w:t>1.</w:t>
        </w:r>
      </w:ins>
      <w:ins w:id="147" w:author="Johnny Schultz" w:date="2015-01-15T14:09:00Z">
        <w:r w:rsidR="001B1D14">
          <w:t>2</w:t>
        </w:r>
        <w:r w:rsidR="001B1D14">
          <w:tab/>
        </w:r>
      </w:ins>
      <w:moveToRangeStart w:id="148" w:author="Johnny Schultz" w:date="2015-01-15T13:11:00Z" w:name="move409090792"/>
      <w:moveTo w:id="149" w:author="Johnny Schultz" w:date="2015-01-15T13:11:00Z">
        <w:del w:id="150" w:author="Johnny Schultz" w:date="2015-01-15T14:06:00Z">
          <w:r w:rsidR="007430B5" w:rsidRPr="00857223" w:rsidDel="001B1D14">
            <w:delText xml:space="preserve">For the VDES, to mitigate AIS VDL loading effects, ASM should conform to the data structure specified in Recommendation </w:delText>
          </w:r>
          <w:r w:rsidR="007430B5" w:rsidDel="001B1D14">
            <w:fldChar w:fldCharType="begin"/>
          </w:r>
          <w:r w:rsidR="007430B5" w:rsidDel="001B1D14">
            <w:delInstrText xml:space="preserve"> HYPERLINK "http://www.itu.int/rec/R-REC-M.1371/en" </w:delInstrText>
          </w:r>
          <w:r w:rsidR="007430B5" w:rsidDel="001B1D14">
            <w:fldChar w:fldCharType="separate"/>
          </w:r>
          <w:r w:rsidR="007430B5" w:rsidRPr="00142E82" w:rsidDel="001B1D14">
            <w:rPr>
              <w:rStyle w:val="Hyperlink"/>
            </w:rPr>
            <w:delText>ITU-R M.1371</w:delText>
          </w:r>
          <w:r w:rsidR="007430B5" w:rsidDel="001B1D14">
            <w:rPr>
              <w:rStyle w:val="Hyperlink"/>
            </w:rPr>
            <w:fldChar w:fldCharType="end"/>
          </w:r>
          <w:r w:rsidR="007430B5" w:rsidRPr="00857223" w:rsidDel="001B1D14">
            <w:delText xml:space="preserve"> and may use the two channels designated for ASM in Table 1 (ASM 1 and ASM 2) instead of AIS 1 and AIS 2. Transmission method should be according </w:delText>
          </w:r>
          <w:r w:rsidR="007430B5" w:rsidRPr="0026644D" w:rsidDel="001B1D14">
            <w:delText>to</w:delText>
          </w:r>
          <w:r w:rsidR="007430B5" w:rsidDel="001B1D14">
            <w:delText xml:space="preserve"> </w:delText>
          </w:r>
          <w:r w:rsidR="007430B5" w:rsidRPr="004547F5" w:rsidDel="001B1D14">
            <w:rPr>
              <w:highlight w:val="yellow"/>
            </w:rPr>
            <w:delText xml:space="preserve">Section </w:delText>
          </w:r>
          <w:r w:rsidR="007430B5" w:rsidRPr="004547F5" w:rsidDel="001B1D14">
            <w:rPr>
              <w:highlight w:val="yellow"/>
            </w:rPr>
            <w:fldChar w:fldCharType="begin"/>
          </w:r>
          <w:r w:rsidR="007430B5" w:rsidRPr="004547F5" w:rsidDel="001B1D14">
            <w:rPr>
              <w:highlight w:val="yellow"/>
            </w:rPr>
            <w:delInstrText xml:space="preserve"> REF _Ref397762535 \r \h </w:delInstrText>
          </w:r>
          <w:r w:rsidR="007430B5" w:rsidDel="001B1D14">
            <w:rPr>
              <w:highlight w:val="yellow"/>
            </w:rPr>
            <w:delInstrText xml:space="preserve"> \* MERGEFORMAT </w:delInstrText>
          </w:r>
        </w:del>
      </w:moveTo>
      <w:del w:id="151" w:author="Johnny Schultz" w:date="2015-01-15T14:06:00Z">
        <w:r w:rsidR="007430B5" w:rsidRPr="004547F5" w:rsidDel="001B1D14">
          <w:rPr>
            <w:highlight w:val="yellow"/>
          </w:rPr>
        </w:r>
      </w:del>
      <w:moveTo w:id="152" w:author="Johnny Schultz" w:date="2015-01-15T13:11:00Z">
        <w:del w:id="153" w:author="Johnny Schultz" w:date="2015-01-15T14:06:00Z">
          <w:r w:rsidR="007430B5" w:rsidRPr="004547F5" w:rsidDel="001B1D14">
            <w:rPr>
              <w:highlight w:val="yellow"/>
            </w:rPr>
            <w:fldChar w:fldCharType="separate"/>
          </w:r>
          <w:r w:rsidR="007430B5" w:rsidRPr="004547F5" w:rsidDel="001B1D14">
            <w:rPr>
              <w:highlight w:val="yellow"/>
              <w:cs/>
            </w:rPr>
            <w:delText>‎</w:delText>
          </w:r>
          <w:r w:rsidR="007430B5" w:rsidRPr="004547F5" w:rsidDel="001B1D14">
            <w:rPr>
              <w:highlight w:val="yellow"/>
            </w:rPr>
            <w:delText>0</w:delText>
          </w:r>
          <w:r w:rsidR="007430B5" w:rsidRPr="004547F5" w:rsidDel="001B1D14">
            <w:rPr>
              <w:highlight w:val="yellow"/>
            </w:rPr>
            <w:fldChar w:fldCharType="end"/>
          </w:r>
        </w:del>
      </w:moveTo>
      <w:moveToRangeEnd w:id="148"/>
      <w:ins w:id="154" w:author="Johnny Schultz" w:date="2015-01-15T14:06:00Z">
        <w:r w:rsidR="001B1D14" w:rsidRPr="00E66B43">
          <w:t>Responsibilities of layers for preparing</w:t>
        </w:r>
        <w:r w:rsidR="001B1D14">
          <w:t xml:space="preserve"> ASM</w:t>
        </w:r>
        <w:r w:rsidR="001B1D14" w:rsidRPr="00E66B43">
          <w:t xml:space="preserve"> data for transmission</w:t>
        </w:r>
      </w:ins>
    </w:p>
    <w:p w14:paraId="63C78F85" w14:textId="6E21BC23" w:rsidR="001B1D14" w:rsidRPr="00E66B43" w:rsidRDefault="00B86589" w:rsidP="001B1D14">
      <w:pPr>
        <w:pStyle w:val="Heading3"/>
        <w:rPr>
          <w:ins w:id="155" w:author="Johnny Schultz" w:date="2015-01-15T14:06:00Z"/>
        </w:rPr>
      </w:pPr>
      <w:ins w:id="156" w:author="Johnny Schultz" w:date="2015-01-15T16:34:00Z">
        <w:r>
          <w:t>1.</w:t>
        </w:r>
      </w:ins>
      <w:ins w:id="157" w:author="Johnny Schultz" w:date="2015-01-15T14:09:00Z">
        <w:r w:rsidR="001B1D14">
          <w:t>2.1</w:t>
        </w:r>
        <w:r w:rsidR="001B1D14">
          <w:tab/>
        </w:r>
      </w:ins>
      <w:ins w:id="158" w:author="Johnny Schultz" w:date="2015-01-15T14:06:00Z">
        <w:r w:rsidR="001B1D14" w:rsidRPr="00E66B43">
          <w:t>Transport layer</w:t>
        </w:r>
      </w:ins>
    </w:p>
    <w:p w14:paraId="79D9BD8D" w14:textId="77777777" w:rsidR="001B1D14" w:rsidRPr="00E66B43" w:rsidRDefault="001B1D14" w:rsidP="001B1D14">
      <w:pPr>
        <w:rPr>
          <w:ins w:id="159" w:author="Johnny Schultz" w:date="2015-01-15T14:06:00Z"/>
        </w:rPr>
      </w:pPr>
      <w:ins w:id="160" w:author="Johnny Schultz" w:date="2015-01-15T14:06:00Z">
        <w:r w:rsidRPr="00E66B43">
          <w:t>The transport layer is responsible for converting data into transmission packets of correct size and sequencing of data packets.</w:t>
        </w:r>
      </w:ins>
    </w:p>
    <w:p w14:paraId="3149BB11" w14:textId="661ECCAC" w:rsidR="001B1D14" w:rsidRPr="00E66B43" w:rsidRDefault="00B86589" w:rsidP="001B1D14">
      <w:pPr>
        <w:pStyle w:val="Heading3"/>
        <w:rPr>
          <w:ins w:id="161" w:author="Johnny Schultz" w:date="2015-01-15T14:06:00Z"/>
        </w:rPr>
      </w:pPr>
      <w:ins w:id="162" w:author="Johnny Schultz" w:date="2015-01-15T16:34:00Z">
        <w:r>
          <w:t>1.</w:t>
        </w:r>
      </w:ins>
      <w:ins w:id="163" w:author="Johnny Schultz" w:date="2015-01-15T14:10:00Z">
        <w:r w:rsidR="001B1D14">
          <w:t>2.2</w:t>
        </w:r>
        <w:r w:rsidR="001B1D14">
          <w:tab/>
        </w:r>
      </w:ins>
      <w:ins w:id="164" w:author="Johnny Schultz" w:date="2015-01-15T14:06:00Z">
        <w:r w:rsidR="001B1D14" w:rsidRPr="00E66B43">
          <w:t>Network layer</w:t>
        </w:r>
      </w:ins>
    </w:p>
    <w:p w14:paraId="749A43EE" w14:textId="77777777" w:rsidR="001B1D14" w:rsidRPr="00E66B43" w:rsidRDefault="001B1D14" w:rsidP="001B1D14">
      <w:pPr>
        <w:rPr>
          <w:ins w:id="165" w:author="Johnny Schultz" w:date="2015-01-15T14:06:00Z"/>
        </w:rPr>
      </w:pPr>
      <w:ins w:id="166" w:author="Johnny Schultz" w:date="2015-01-15T14:06:00Z">
        <w:r w:rsidRPr="00E66B43">
          <w:t>The network layer is responsible for the management of priority assignments of messages, distribution of transmission packets between channels, and data link congestion resolution.</w:t>
        </w:r>
      </w:ins>
    </w:p>
    <w:p w14:paraId="5D2CE99C" w14:textId="610C3760" w:rsidR="001B1D14" w:rsidRPr="00E66B43" w:rsidRDefault="00B86589" w:rsidP="001B1D14">
      <w:pPr>
        <w:pStyle w:val="Heading3"/>
        <w:rPr>
          <w:ins w:id="167" w:author="Johnny Schultz" w:date="2015-01-15T14:06:00Z"/>
        </w:rPr>
      </w:pPr>
      <w:ins w:id="168" w:author="Johnny Schultz" w:date="2015-01-15T16:34:00Z">
        <w:r>
          <w:t>1.2</w:t>
        </w:r>
      </w:ins>
      <w:ins w:id="169" w:author="Johnny Schultz" w:date="2015-01-15T14:10:00Z">
        <w:r w:rsidR="001B1D14">
          <w:t>.3</w:t>
        </w:r>
        <w:r w:rsidR="001B1D14">
          <w:tab/>
        </w:r>
      </w:ins>
      <w:ins w:id="170" w:author="Johnny Schultz" w:date="2015-01-15T14:06:00Z">
        <w:r w:rsidR="001B1D14" w:rsidRPr="00E66B43">
          <w:t>Link layer</w:t>
        </w:r>
      </w:ins>
    </w:p>
    <w:p w14:paraId="1F0AF218" w14:textId="77777777" w:rsidR="001B1D14" w:rsidRPr="00E66B43" w:rsidRDefault="001B1D14" w:rsidP="001B1D14">
      <w:pPr>
        <w:rPr>
          <w:ins w:id="171" w:author="Johnny Schultz" w:date="2015-01-15T14:06:00Z"/>
        </w:rPr>
      </w:pPr>
      <w:ins w:id="172" w:author="Johnny Schultz" w:date="2015-01-15T14:06:00Z">
        <w:r w:rsidRPr="00E66B43">
          <w:t>The link layer is divided into three sub-layers with the following tasks:</w:t>
        </w:r>
      </w:ins>
    </w:p>
    <w:p w14:paraId="01F65631" w14:textId="2550813F" w:rsidR="001B1D14" w:rsidRPr="00E66B43" w:rsidRDefault="00B86589" w:rsidP="001B1D14">
      <w:pPr>
        <w:pStyle w:val="Heading4"/>
        <w:rPr>
          <w:ins w:id="173" w:author="Johnny Schultz" w:date="2015-01-15T14:06:00Z"/>
        </w:rPr>
      </w:pPr>
      <w:ins w:id="174" w:author="Johnny Schultz" w:date="2015-01-15T16:34:00Z">
        <w:r>
          <w:t>1.2.</w:t>
        </w:r>
      </w:ins>
      <w:ins w:id="175" w:author="Johnny Schultz" w:date="2015-01-15T14:10:00Z">
        <w:r w:rsidR="001B1D14">
          <w:t>3.1</w:t>
        </w:r>
        <w:r w:rsidR="001B1D14">
          <w:tab/>
        </w:r>
      </w:ins>
      <w:ins w:id="176" w:author="Johnny Schultz" w:date="2015-01-15T14:06:00Z">
        <w:r w:rsidR="001B1D14" w:rsidRPr="00E66B43">
          <w:t>Link management entity</w:t>
        </w:r>
      </w:ins>
    </w:p>
    <w:p w14:paraId="6255569D" w14:textId="1A0B6FA8" w:rsidR="001B1D14" w:rsidRPr="00E66B43" w:rsidRDefault="001B1D14" w:rsidP="001B1D14">
      <w:pPr>
        <w:rPr>
          <w:ins w:id="177" w:author="Johnny Schultz" w:date="2015-01-15T14:06:00Z"/>
        </w:rPr>
      </w:pPr>
      <w:ins w:id="178" w:author="Johnny Schultz" w:date="2015-01-15T14:06:00Z">
        <w:r>
          <w:t>Assemble ASM</w:t>
        </w:r>
        <w:r w:rsidRPr="00E66B43">
          <w:t xml:space="preserve"> message bits.</w:t>
        </w:r>
      </w:ins>
    </w:p>
    <w:p w14:paraId="7EE8A372" w14:textId="52287CF0" w:rsidR="001B1D14" w:rsidRPr="00E66B43" w:rsidRDefault="001B1D14" w:rsidP="001B1D14">
      <w:pPr>
        <w:rPr>
          <w:ins w:id="179" w:author="Johnny Schultz" w:date="2015-01-15T14:06:00Z"/>
        </w:rPr>
      </w:pPr>
      <w:ins w:id="180" w:author="Johnny Schultz" w:date="2015-01-15T14:06:00Z">
        <w:r>
          <w:t>Order ASM</w:t>
        </w:r>
        <w:r w:rsidRPr="00E66B43">
          <w:t xml:space="preserve"> message bits into 8-bit bytes for assembly of transmission packet</w:t>
        </w:r>
      </w:ins>
      <w:ins w:id="181" w:author="Johnny Schultz" w:date="2015-04-08T14:17:00Z">
        <w:r w:rsidR="001F34BD">
          <w:t>.</w:t>
        </w:r>
      </w:ins>
      <w:ins w:id="182" w:author="Johnny Schultz" w:date="2015-01-15T14:06:00Z">
        <w:r w:rsidRPr="00E66B43">
          <w:t xml:space="preserve"> </w:t>
        </w:r>
      </w:ins>
    </w:p>
    <w:p w14:paraId="3DD33829" w14:textId="3FCEEE7E" w:rsidR="001B1D14" w:rsidRPr="00E66B43" w:rsidRDefault="00B86589" w:rsidP="001B1D14">
      <w:pPr>
        <w:pStyle w:val="Heading4"/>
        <w:rPr>
          <w:ins w:id="183" w:author="Johnny Schultz" w:date="2015-01-15T14:06:00Z"/>
        </w:rPr>
      </w:pPr>
      <w:ins w:id="184" w:author="Johnny Schultz" w:date="2015-01-15T16:34:00Z">
        <w:r>
          <w:t>1.2</w:t>
        </w:r>
      </w:ins>
      <w:ins w:id="185" w:author="Johnny Schultz" w:date="2015-01-15T14:10:00Z">
        <w:r w:rsidR="001B1D14">
          <w:t>.3.2</w:t>
        </w:r>
        <w:r w:rsidR="001B1D14">
          <w:tab/>
        </w:r>
      </w:ins>
      <w:ins w:id="186" w:author="Johnny Schultz" w:date="2015-01-15T14:06:00Z">
        <w:r w:rsidR="001B1D14" w:rsidRPr="00E66B43">
          <w:t>Data link services</w:t>
        </w:r>
      </w:ins>
    </w:p>
    <w:p w14:paraId="6B1E5E86" w14:textId="21D94F86" w:rsidR="001B1D14" w:rsidRPr="005C0AB6" w:rsidRDefault="001B1D14" w:rsidP="001B1D14">
      <w:pPr>
        <w:rPr>
          <w:ins w:id="187" w:author="Johnny Schultz" w:date="2015-01-15T14:06:00Z"/>
          <w:highlight w:val="yellow"/>
        </w:rPr>
      </w:pPr>
      <w:ins w:id="188" w:author="Johnny Schultz" w:date="2015-01-15T14:06:00Z">
        <w:r w:rsidRPr="00F53EA1">
          <w:t>Calculate frame check sequence (FCS) for ASM message bits</w:t>
        </w:r>
      </w:ins>
      <w:ins w:id="189" w:author="Johnny Schultz" w:date="2015-04-08T14:18:00Z">
        <w:r w:rsidR="001F34BD">
          <w:t>.</w:t>
        </w:r>
      </w:ins>
    </w:p>
    <w:p w14:paraId="071D2E86" w14:textId="0BEC76FD" w:rsidR="001B1D14" w:rsidRPr="005C0AB6" w:rsidRDefault="001B1D14" w:rsidP="001B1D14">
      <w:pPr>
        <w:rPr>
          <w:ins w:id="190" w:author="Johnny Schultz" w:date="2015-01-15T14:06:00Z"/>
          <w:highlight w:val="yellow"/>
        </w:rPr>
      </w:pPr>
      <w:ins w:id="191" w:author="Johnny Schultz" w:date="2015-01-15T14:06:00Z">
        <w:r w:rsidRPr="00F53EA1">
          <w:t>Append FCS to ASM message to complete creation of transmission packet contents</w:t>
        </w:r>
      </w:ins>
      <w:ins w:id="192" w:author="Johnny Schultz" w:date="2015-04-08T14:18:00Z">
        <w:r w:rsidR="001F34BD" w:rsidRPr="00F53EA1">
          <w:t>.</w:t>
        </w:r>
      </w:ins>
    </w:p>
    <w:p w14:paraId="4582221A" w14:textId="7103AEF1" w:rsidR="001B1D14" w:rsidRPr="00E66B43" w:rsidRDefault="001B1D14" w:rsidP="001B1D14">
      <w:pPr>
        <w:rPr>
          <w:ins w:id="193" w:author="Johnny Schultz" w:date="2015-01-15T14:06:00Z"/>
        </w:rPr>
      </w:pPr>
      <w:ins w:id="194" w:author="Johnny Schultz" w:date="2015-01-15T14:06:00Z">
        <w:r w:rsidRPr="00F53EA1">
          <w:t>Complete assembly of transmission packet.</w:t>
        </w:r>
      </w:ins>
    </w:p>
    <w:p w14:paraId="2C631457" w14:textId="434F3820" w:rsidR="001B1D14" w:rsidRPr="00E66B43" w:rsidRDefault="00B86589" w:rsidP="001B1D14">
      <w:pPr>
        <w:pStyle w:val="Heading4"/>
        <w:rPr>
          <w:ins w:id="195" w:author="Johnny Schultz" w:date="2015-01-15T14:06:00Z"/>
        </w:rPr>
      </w:pPr>
      <w:ins w:id="196" w:author="Johnny Schultz" w:date="2015-01-15T16:35:00Z">
        <w:r>
          <w:t>1.2</w:t>
        </w:r>
      </w:ins>
      <w:ins w:id="197" w:author="Johnny Schultz" w:date="2015-01-15T14:10:00Z">
        <w:r w:rsidR="001B1D14">
          <w:t>.3.3</w:t>
        </w:r>
        <w:r w:rsidR="001B1D14">
          <w:tab/>
        </w:r>
      </w:ins>
      <w:ins w:id="198" w:author="Johnny Schultz" w:date="2015-01-15T14:06:00Z">
        <w:r w:rsidR="001B1D14" w:rsidRPr="00E66B43">
          <w:t xml:space="preserve">Media access control </w:t>
        </w:r>
      </w:ins>
    </w:p>
    <w:p w14:paraId="70101FB9" w14:textId="77777777" w:rsidR="001B1D14" w:rsidRPr="00E66B43" w:rsidRDefault="001B1D14" w:rsidP="001B1D14">
      <w:pPr>
        <w:rPr>
          <w:ins w:id="199" w:author="Johnny Schultz" w:date="2015-01-15T14:06:00Z"/>
        </w:rPr>
      </w:pPr>
      <w:ins w:id="200" w:author="Johnny Schultz" w:date="2015-01-15T14:06:00Z">
        <w:r w:rsidRPr="00E66B43">
          <w:t>Provides a method for granting access to the data transfer to the VHF data link (VDL). The method used is a TDMA scheme using a common time reference.</w:t>
        </w:r>
      </w:ins>
    </w:p>
    <w:p w14:paraId="359DFF68" w14:textId="7B79F729" w:rsidR="001B1D14" w:rsidRPr="00E66B43" w:rsidRDefault="00B86589" w:rsidP="001B1D14">
      <w:pPr>
        <w:pStyle w:val="Heading3"/>
        <w:rPr>
          <w:ins w:id="201" w:author="Johnny Schultz" w:date="2015-01-15T14:06:00Z"/>
        </w:rPr>
      </w:pPr>
      <w:ins w:id="202" w:author="Johnny Schultz" w:date="2015-01-15T16:35:00Z">
        <w:r>
          <w:t>1.2</w:t>
        </w:r>
      </w:ins>
      <w:ins w:id="203" w:author="Johnny Schultz" w:date="2015-01-15T14:11:00Z">
        <w:r w:rsidR="001B1D14">
          <w:t>.4</w:t>
        </w:r>
        <w:r w:rsidR="001B1D14">
          <w:tab/>
        </w:r>
      </w:ins>
      <w:ins w:id="204" w:author="Johnny Schultz" w:date="2015-01-15T14:06:00Z">
        <w:r w:rsidR="001B1D14" w:rsidRPr="00E66B43">
          <w:t xml:space="preserve">Physical </w:t>
        </w:r>
        <w:r w:rsidR="001B1D14" w:rsidRPr="00FF2614">
          <w:t>layer</w:t>
        </w:r>
      </w:ins>
    </w:p>
    <w:p w14:paraId="095C14B9" w14:textId="5C8BA145" w:rsidR="001B1D14" w:rsidRPr="00F53EA1" w:rsidRDefault="001B1D14" w:rsidP="001B1D14">
      <w:pPr>
        <w:rPr>
          <w:ins w:id="205" w:author="Johnny Schultz" w:date="2015-01-15T14:06:00Z"/>
          <w:highlight w:val="yellow"/>
        </w:rPr>
      </w:pPr>
      <w:ins w:id="206" w:author="Johnny Schultz" w:date="2015-01-15T14:06:00Z">
        <w:del w:id="207" w:author="Peggy Browning" w:date="2015-04-21T09:20:00Z">
          <w:r w:rsidRPr="00F53EA1" w:rsidDel="008C17B6">
            <w:rPr>
              <w:highlight w:val="yellow"/>
            </w:rPr>
            <w:delText>Non return to zero inverted (NRZI) encode assembled transmission packet.</w:delText>
          </w:r>
        </w:del>
      </w:ins>
    </w:p>
    <w:p w14:paraId="2C93ABD0" w14:textId="3BD5EF98" w:rsidR="001B1D14" w:rsidRPr="00E66B43" w:rsidRDefault="001B1D14" w:rsidP="001B1D14">
      <w:pPr>
        <w:rPr>
          <w:ins w:id="208" w:author="Johnny Schultz" w:date="2015-01-15T14:06:00Z"/>
        </w:rPr>
      </w:pPr>
      <w:ins w:id="209" w:author="Johnny Schultz" w:date="2015-01-15T14:06:00Z">
        <w:r w:rsidRPr="006945DE">
          <w:t xml:space="preserve">Convert digital </w:t>
        </w:r>
      </w:ins>
      <w:ins w:id="210" w:author="Johnny Schultz" w:date="2015-04-10T10:43:00Z">
        <w:del w:id="211" w:author="Peggy Browning" w:date="2015-04-21T09:20:00Z">
          <w:r w:rsidR="006945DE" w:rsidDel="008C17B6">
            <w:delText>[</w:delText>
          </w:r>
        </w:del>
      </w:ins>
      <w:ins w:id="212" w:author="Johnny Schultz" w:date="2015-01-15T14:06:00Z">
        <w:del w:id="213" w:author="Peggy Browning" w:date="2015-04-21T09:20:00Z">
          <w:r w:rsidRPr="006945DE" w:rsidDel="008C17B6">
            <w:rPr>
              <w:highlight w:val="yellow"/>
            </w:rPr>
            <w:delText>NRZI coded</w:delText>
          </w:r>
        </w:del>
      </w:ins>
      <w:ins w:id="214" w:author="Johnny Schultz" w:date="2015-04-10T10:44:00Z">
        <w:del w:id="215" w:author="Peggy Browning" w:date="2015-04-21T09:20:00Z">
          <w:r w:rsidR="006945DE" w:rsidDel="008C17B6">
            <w:delText>]</w:delText>
          </w:r>
        </w:del>
      </w:ins>
      <w:ins w:id="216" w:author="Johnny Schultz" w:date="2015-01-15T14:06:00Z">
        <w:r w:rsidRPr="006945DE">
          <w:t xml:space="preserve"> transmission packet to </w:t>
        </w:r>
      </w:ins>
      <w:ins w:id="217" w:author="Johnny Schultz" w:date="2015-04-08T14:29:00Z">
        <w:r w:rsidR="00397BCA" w:rsidRPr="006945DE">
          <w:t xml:space="preserve">π/4 </w:t>
        </w:r>
      </w:ins>
      <w:commentRangeStart w:id="218"/>
      <w:ins w:id="219" w:author="Johnny Schultz" w:date="2015-04-08T14:30:00Z">
        <w:del w:id="220" w:author="Peggy Browning" w:date="2015-04-21T09:21:00Z">
          <w:r w:rsidR="00397BCA" w:rsidRPr="00D2138D" w:rsidDel="008C17B6">
            <w:rPr>
              <w:highlight w:val="yellow"/>
              <w:rPrChange w:id="221" w:author="Johnny Schultz" w:date="2015-04-17T11:09:00Z">
                <w:rPr/>
              </w:rPrChange>
            </w:rPr>
            <w:delText>Differential</w:delText>
          </w:r>
        </w:del>
      </w:ins>
      <w:commentRangeEnd w:id="218"/>
      <w:del w:id="222" w:author="Peggy Browning" w:date="2015-04-21T09:21:00Z">
        <w:r w:rsidR="00A24233" w:rsidDel="008C17B6">
          <w:rPr>
            <w:rStyle w:val="CommentReference"/>
            <w:lang w:val="en-US"/>
          </w:rPr>
          <w:commentReference w:id="218"/>
        </w:r>
      </w:del>
      <w:ins w:id="223" w:author="Johnny Schultz" w:date="2015-04-08T14:30:00Z">
        <w:del w:id="224" w:author="Peggy Browning" w:date="2015-04-21T09:21:00Z">
          <w:r w:rsidR="00397BCA" w:rsidRPr="006945DE" w:rsidDel="008C17B6">
            <w:delText xml:space="preserve"> </w:delText>
          </w:r>
        </w:del>
        <w:r w:rsidR="00397BCA" w:rsidRPr="006945DE">
          <w:t>Quadrature Phase-Shift Keying (</w:t>
        </w:r>
      </w:ins>
      <w:ins w:id="225" w:author="Johnny Schultz" w:date="2015-04-08T14:29:00Z">
        <w:del w:id="226" w:author="Peggy Browning" w:date="2015-04-21T09:21:00Z">
          <w:r w:rsidR="00397BCA" w:rsidRPr="00D2138D" w:rsidDel="008C17B6">
            <w:rPr>
              <w:highlight w:val="yellow"/>
              <w:rPrChange w:id="227" w:author="Johnny Schultz" w:date="2015-04-17T11:09:00Z">
                <w:rPr/>
              </w:rPrChange>
            </w:rPr>
            <w:delText>D</w:delText>
          </w:r>
        </w:del>
        <w:r w:rsidR="00397BCA" w:rsidRPr="006945DE">
          <w:t>QPSK</w:t>
        </w:r>
      </w:ins>
      <w:ins w:id="228" w:author="Johnny Schultz" w:date="2015-04-08T14:30:00Z">
        <w:r w:rsidR="00397BCA" w:rsidRPr="006945DE">
          <w:t>)</w:t>
        </w:r>
      </w:ins>
      <w:ins w:id="229" w:author="Johnny Schultz" w:date="2015-04-08T14:29:00Z">
        <w:r w:rsidR="00397BCA" w:rsidRPr="006945DE">
          <w:t xml:space="preserve"> </w:t>
        </w:r>
      </w:ins>
      <w:ins w:id="230" w:author="Johnny Schultz" w:date="2015-01-15T14:06:00Z">
        <w:r w:rsidRPr="006945DE">
          <w:t>to modulate transmitter.</w:t>
        </w:r>
      </w:ins>
    </w:p>
    <w:p w14:paraId="1CEB9663" w14:textId="0FD78E73" w:rsidR="001B1D14" w:rsidRPr="00E66B43" w:rsidRDefault="00B86589" w:rsidP="001B1D14">
      <w:pPr>
        <w:pStyle w:val="Heading1"/>
        <w:rPr>
          <w:ins w:id="231" w:author="Johnny Schultz" w:date="2015-01-15T14:06:00Z"/>
        </w:rPr>
      </w:pPr>
      <w:ins w:id="232" w:author="Johnny Schultz" w:date="2015-01-15T16:35:00Z">
        <w:r>
          <w:lastRenderedPageBreak/>
          <w:t>2</w:t>
        </w:r>
      </w:ins>
      <w:ins w:id="233" w:author="Johnny Schultz" w:date="2015-01-15T14:11:00Z">
        <w:r w:rsidR="001B1D14">
          <w:tab/>
        </w:r>
      </w:ins>
      <w:ins w:id="234" w:author="Johnny Schultz" w:date="2015-01-15T14:06:00Z">
        <w:r w:rsidR="001B1D14" w:rsidRPr="00E66B43">
          <w:t>Physical layer</w:t>
        </w:r>
      </w:ins>
    </w:p>
    <w:p w14:paraId="14F509D7" w14:textId="6E4DEBB8" w:rsidR="001B1D14" w:rsidRPr="00E66B43" w:rsidRDefault="00B86589" w:rsidP="001B1D14">
      <w:pPr>
        <w:pStyle w:val="Heading2"/>
        <w:rPr>
          <w:ins w:id="235" w:author="Johnny Schultz" w:date="2015-01-15T14:06:00Z"/>
        </w:rPr>
      </w:pPr>
      <w:ins w:id="236" w:author="Johnny Schultz" w:date="2015-01-15T16:35:00Z">
        <w:r>
          <w:t>2</w:t>
        </w:r>
      </w:ins>
      <w:ins w:id="237" w:author="Johnny Schultz" w:date="2015-01-15T14:12:00Z">
        <w:r w:rsidR="001B1D14">
          <w:t>.1</w:t>
        </w:r>
        <w:r w:rsidR="001B1D14">
          <w:tab/>
        </w:r>
      </w:ins>
      <w:ins w:id="238" w:author="Johnny Schultz" w:date="2015-01-15T14:06:00Z">
        <w:r w:rsidR="001B1D14" w:rsidRPr="00FF2614">
          <w:t>Parameters</w:t>
        </w:r>
      </w:ins>
    </w:p>
    <w:p w14:paraId="17874796" w14:textId="74C36E1B" w:rsidR="001B1D14" w:rsidRPr="00E66B43" w:rsidRDefault="00B86589" w:rsidP="001B1D14">
      <w:pPr>
        <w:pStyle w:val="Heading3"/>
        <w:rPr>
          <w:ins w:id="239" w:author="Johnny Schultz" w:date="2015-01-15T14:06:00Z"/>
        </w:rPr>
      </w:pPr>
      <w:ins w:id="240" w:author="Johnny Schultz" w:date="2015-01-15T16:35:00Z">
        <w:r>
          <w:t>2</w:t>
        </w:r>
      </w:ins>
      <w:ins w:id="241" w:author="Johnny Schultz" w:date="2015-01-15T14:12:00Z">
        <w:r w:rsidR="001B1D14">
          <w:t>.1.1</w:t>
        </w:r>
        <w:r w:rsidR="001B1D14">
          <w:tab/>
        </w:r>
      </w:ins>
      <w:ins w:id="242" w:author="Johnny Schultz" w:date="2015-01-15T14:06:00Z">
        <w:r w:rsidR="001B1D14" w:rsidRPr="00FF2614">
          <w:t>General</w:t>
        </w:r>
      </w:ins>
    </w:p>
    <w:p w14:paraId="3BD20E19" w14:textId="0DC09872" w:rsidR="001B1D14" w:rsidRPr="00E66B43" w:rsidRDefault="001B1D14" w:rsidP="001B1D14">
      <w:pPr>
        <w:rPr>
          <w:ins w:id="243" w:author="Johnny Schultz" w:date="2015-01-15T14:06:00Z"/>
        </w:rPr>
      </w:pPr>
      <w:ins w:id="244" w:author="Johnny Schultz" w:date="2015-01-15T14:06:00Z">
        <w:r w:rsidRPr="00E66B43">
          <w:t xml:space="preserve">The physical layer is responsible for the transfer of a bit-stream from an originator, out on to the data link. The performance requirements for the physical </w:t>
        </w:r>
        <w:r>
          <w:t xml:space="preserve">layer are summarized in </w:t>
        </w:r>
        <w:r w:rsidRPr="00397BCA">
          <w:t xml:space="preserve">Tables </w:t>
        </w:r>
      </w:ins>
      <w:ins w:id="245" w:author="Johnny Schultz" w:date="2015-04-08T14:34:00Z">
        <w:r w:rsidR="00397BCA">
          <w:t xml:space="preserve">1 </w:t>
        </w:r>
      </w:ins>
      <w:ins w:id="246" w:author="Johnny Schultz" w:date="2015-01-15T14:06:00Z">
        <w:r w:rsidRPr="00E66B43">
          <w:t xml:space="preserve">to </w:t>
        </w:r>
      </w:ins>
      <w:ins w:id="247" w:author="Johnny Schultz" w:date="2015-04-08T14:34:00Z">
        <w:r w:rsidR="00397BCA">
          <w:t>5</w:t>
        </w:r>
      </w:ins>
      <w:ins w:id="248" w:author="Johnny Schultz" w:date="2015-01-15T14:06:00Z">
        <w:r w:rsidRPr="00E66B43">
          <w:t>.</w:t>
        </w:r>
      </w:ins>
    </w:p>
    <w:p w14:paraId="6518C4C2" w14:textId="77777777" w:rsidR="001B1D14" w:rsidRPr="00E66B43" w:rsidRDefault="001B1D14" w:rsidP="001B1D14">
      <w:pPr>
        <w:rPr>
          <w:ins w:id="249" w:author="Johnny Schultz" w:date="2015-01-15T14:06:00Z"/>
        </w:rPr>
      </w:pPr>
      <w:ins w:id="250" w:author="Johnny Schultz" w:date="2015-01-15T14:06:00Z">
        <w:r w:rsidRPr="00E66B43">
          <w:t>The low setting and the high setting for each parameter is independent of the other parameters.</w:t>
        </w:r>
      </w:ins>
    </w:p>
    <w:p w14:paraId="1A19973A" w14:textId="45826BFA" w:rsidR="001B1D14" w:rsidRPr="003947BE" w:rsidRDefault="001B1D14" w:rsidP="001B1D14">
      <w:pPr>
        <w:pStyle w:val="TableNo"/>
        <w:rPr>
          <w:ins w:id="251" w:author="Johnny Schultz" w:date="2015-01-15T14:06:00Z"/>
        </w:rPr>
      </w:pPr>
      <w:ins w:id="252" w:author="Johnny Schultz" w:date="2015-01-15T14:06:00Z">
        <w:r w:rsidRPr="00D33A09">
          <w:t>TABLE</w:t>
        </w:r>
        <w:r w:rsidRPr="003947BE">
          <w:t xml:space="preserve"> </w:t>
        </w:r>
      </w:ins>
      <w:ins w:id="253" w:author="Johnny Schultz" w:date="2015-04-08T14:34:00Z">
        <w:r w:rsidR="00397BCA">
          <w:t>1</w:t>
        </w:r>
      </w:ins>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222"/>
        <w:gridCol w:w="4023"/>
        <w:gridCol w:w="846"/>
        <w:gridCol w:w="1774"/>
        <w:gridCol w:w="1774"/>
      </w:tblGrid>
      <w:tr w:rsidR="001B1D14" w:rsidRPr="003947BE" w14:paraId="71C82291" w14:textId="77777777" w:rsidTr="003D3979">
        <w:trPr>
          <w:jc w:val="center"/>
          <w:ins w:id="254" w:author="Johnny Schultz" w:date="2015-01-15T14:06:00Z"/>
        </w:trPr>
        <w:tc>
          <w:tcPr>
            <w:tcW w:w="1222" w:type="dxa"/>
            <w:tcBorders>
              <w:top w:val="single" w:sz="4" w:space="0" w:color="auto"/>
              <w:left w:val="single" w:sz="4" w:space="0" w:color="auto"/>
              <w:bottom w:val="single" w:sz="4" w:space="0" w:color="auto"/>
              <w:right w:val="single" w:sz="4" w:space="0" w:color="auto"/>
            </w:tcBorders>
          </w:tcPr>
          <w:p w14:paraId="62CB4637" w14:textId="77777777" w:rsidR="001B1D14" w:rsidRPr="003947BE" w:rsidRDefault="001B1D14" w:rsidP="003D3979">
            <w:pPr>
              <w:pStyle w:val="Tablehead"/>
              <w:keepNext w:val="0"/>
              <w:rPr>
                <w:ins w:id="255" w:author="Johnny Schultz" w:date="2015-01-15T14:06:00Z"/>
              </w:rPr>
            </w:pPr>
            <w:ins w:id="256" w:author="Johnny Schultz" w:date="2015-01-15T14:06:00Z">
              <w:r w:rsidRPr="003947BE">
                <w:t>Symbol</w:t>
              </w:r>
            </w:ins>
          </w:p>
        </w:tc>
        <w:tc>
          <w:tcPr>
            <w:tcW w:w="4023" w:type="dxa"/>
            <w:tcBorders>
              <w:top w:val="single" w:sz="4" w:space="0" w:color="auto"/>
              <w:left w:val="single" w:sz="4" w:space="0" w:color="auto"/>
              <w:bottom w:val="single" w:sz="4" w:space="0" w:color="auto"/>
              <w:right w:val="single" w:sz="4" w:space="0" w:color="auto"/>
            </w:tcBorders>
            <w:tcMar>
              <w:left w:w="91" w:type="dxa"/>
              <w:right w:w="91" w:type="dxa"/>
            </w:tcMar>
          </w:tcPr>
          <w:p w14:paraId="2B519B07" w14:textId="77777777" w:rsidR="001B1D14" w:rsidRPr="003947BE" w:rsidRDefault="001B1D14" w:rsidP="003D3979">
            <w:pPr>
              <w:pStyle w:val="Tablehead"/>
              <w:keepNext w:val="0"/>
              <w:rPr>
                <w:ins w:id="257" w:author="Johnny Schultz" w:date="2015-01-15T14:06:00Z"/>
              </w:rPr>
            </w:pPr>
            <w:ins w:id="258" w:author="Johnny Schultz" w:date="2015-01-15T14:06:00Z">
              <w:r w:rsidRPr="003947BE">
                <w:t>Parameter name</w:t>
              </w:r>
            </w:ins>
          </w:p>
        </w:tc>
        <w:tc>
          <w:tcPr>
            <w:tcW w:w="846" w:type="dxa"/>
            <w:tcBorders>
              <w:top w:val="single" w:sz="4" w:space="0" w:color="auto"/>
              <w:left w:val="single" w:sz="4" w:space="0" w:color="auto"/>
              <w:bottom w:val="single" w:sz="4" w:space="0" w:color="auto"/>
              <w:right w:val="single" w:sz="4" w:space="0" w:color="auto"/>
            </w:tcBorders>
          </w:tcPr>
          <w:p w14:paraId="74B5165C" w14:textId="77777777" w:rsidR="001B1D14" w:rsidRPr="003947BE" w:rsidRDefault="001B1D14" w:rsidP="003D3979">
            <w:pPr>
              <w:pStyle w:val="Tablehead"/>
              <w:keepNext w:val="0"/>
              <w:rPr>
                <w:ins w:id="259" w:author="Johnny Schultz" w:date="2015-01-15T14:06:00Z"/>
              </w:rPr>
            </w:pPr>
            <w:ins w:id="260" w:author="Johnny Schultz" w:date="2015-01-15T14:06:00Z">
              <w:r w:rsidRPr="003947BE">
                <w:t>Units</w:t>
              </w:r>
            </w:ins>
          </w:p>
        </w:tc>
        <w:tc>
          <w:tcPr>
            <w:tcW w:w="1774" w:type="dxa"/>
            <w:tcBorders>
              <w:top w:val="single" w:sz="4" w:space="0" w:color="auto"/>
              <w:left w:val="single" w:sz="4" w:space="0" w:color="auto"/>
              <w:bottom w:val="single" w:sz="4" w:space="0" w:color="auto"/>
              <w:right w:val="single" w:sz="4" w:space="0" w:color="auto"/>
            </w:tcBorders>
          </w:tcPr>
          <w:p w14:paraId="6227B7D0" w14:textId="77777777" w:rsidR="001B1D14" w:rsidRPr="003947BE" w:rsidRDefault="001B1D14" w:rsidP="003D3979">
            <w:pPr>
              <w:pStyle w:val="Tablehead"/>
              <w:keepNext w:val="0"/>
              <w:rPr>
                <w:ins w:id="261" w:author="Johnny Schultz" w:date="2015-01-15T14:06:00Z"/>
              </w:rPr>
            </w:pPr>
            <w:ins w:id="262" w:author="Johnny Schultz" w:date="2015-01-15T14:06:00Z">
              <w:r w:rsidRPr="003947BE">
                <w:t>Low setting</w:t>
              </w:r>
            </w:ins>
          </w:p>
        </w:tc>
        <w:tc>
          <w:tcPr>
            <w:tcW w:w="1774" w:type="dxa"/>
            <w:tcBorders>
              <w:top w:val="single" w:sz="4" w:space="0" w:color="auto"/>
              <w:left w:val="single" w:sz="4" w:space="0" w:color="auto"/>
              <w:bottom w:val="single" w:sz="4" w:space="0" w:color="auto"/>
              <w:right w:val="single" w:sz="4" w:space="0" w:color="auto"/>
            </w:tcBorders>
          </w:tcPr>
          <w:p w14:paraId="28C39216" w14:textId="77777777" w:rsidR="001B1D14" w:rsidRPr="003947BE" w:rsidRDefault="001B1D14" w:rsidP="003D3979">
            <w:pPr>
              <w:pStyle w:val="Tablehead"/>
              <w:keepNext w:val="0"/>
              <w:rPr>
                <w:ins w:id="263" w:author="Johnny Schultz" w:date="2015-01-15T14:06:00Z"/>
              </w:rPr>
            </w:pPr>
            <w:ins w:id="264" w:author="Johnny Schultz" w:date="2015-01-15T14:06:00Z">
              <w:r w:rsidRPr="003947BE">
                <w:t>High setting</w:t>
              </w:r>
            </w:ins>
          </w:p>
        </w:tc>
      </w:tr>
      <w:tr w:rsidR="001B1D14" w:rsidRPr="003947BE" w14:paraId="722DC013" w14:textId="77777777" w:rsidTr="003D3979">
        <w:trPr>
          <w:jc w:val="center"/>
          <w:ins w:id="265" w:author="Johnny Schultz" w:date="2015-01-15T14:06:00Z"/>
        </w:trPr>
        <w:tc>
          <w:tcPr>
            <w:tcW w:w="1222" w:type="dxa"/>
            <w:tcBorders>
              <w:top w:val="single" w:sz="4" w:space="0" w:color="auto"/>
              <w:left w:val="single" w:sz="4" w:space="0" w:color="auto"/>
              <w:bottom w:val="single" w:sz="4" w:space="0" w:color="auto"/>
              <w:right w:val="single" w:sz="4" w:space="0" w:color="auto"/>
            </w:tcBorders>
          </w:tcPr>
          <w:p w14:paraId="25E306F1" w14:textId="77777777" w:rsidR="001B1D14" w:rsidRPr="003947BE" w:rsidRDefault="001B1D14" w:rsidP="003D3979">
            <w:pPr>
              <w:pStyle w:val="Tabletext"/>
              <w:rPr>
                <w:ins w:id="266" w:author="Johnny Schultz" w:date="2015-01-15T14:06:00Z"/>
              </w:rPr>
            </w:pPr>
            <w:ins w:id="267" w:author="Johnny Schultz" w:date="2015-01-15T14:06:00Z">
              <w:r w:rsidRPr="003947BE">
                <w:t>PH.CHS</w:t>
              </w:r>
            </w:ins>
          </w:p>
        </w:tc>
        <w:tc>
          <w:tcPr>
            <w:tcW w:w="4023" w:type="dxa"/>
            <w:tcBorders>
              <w:top w:val="single" w:sz="4" w:space="0" w:color="auto"/>
              <w:left w:val="single" w:sz="4" w:space="0" w:color="auto"/>
              <w:bottom w:val="single" w:sz="4" w:space="0" w:color="auto"/>
              <w:right w:val="single" w:sz="4" w:space="0" w:color="auto"/>
            </w:tcBorders>
            <w:tcMar>
              <w:left w:w="91" w:type="dxa"/>
              <w:right w:w="91" w:type="dxa"/>
            </w:tcMar>
          </w:tcPr>
          <w:p w14:paraId="118E258B" w14:textId="77777777" w:rsidR="001B1D14" w:rsidRPr="00E66B43" w:rsidRDefault="001B1D14" w:rsidP="003D3979">
            <w:pPr>
              <w:pStyle w:val="Tabletext"/>
              <w:rPr>
                <w:ins w:id="268" w:author="Johnny Schultz" w:date="2015-01-15T14:06:00Z"/>
              </w:rPr>
            </w:pPr>
            <w:ins w:id="269" w:author="Johnny Schultz" w:date="2015-01-15T14:06:00Z">
              <w:r w:rsidRPr="00E66B43">
                <w:t>Channel spacing (encoded according to RR Appendix 18 with footnotes)</w:t>
              </w:r>
              <w:r w:rsidRPr="00E66B43">
                <w:rPr>
                  <w:vertAlign w:val="superscript"/>
                </w:rPr>
                <w:t xml:space="preserve">(1) </w:t>
              </w:r>
            </w:ins>
          </w:p>
        </w:tc>
        <w:tc>
          <w:tcPr>
            <w:tcW w:w="846" w:type="dxa"/>
            <w:tcBorders>
              <w:top w:val="single" w:sz="4" w:space="0" w:color="auto"/>
              <w:left w:val="single" w:sz="4" w:space="0" w:color="auto"/>
              <w:bottom w:val="single" w:sz="4" w:space="0" w:color="auto"/>
              <w:right w:val="single" w:sz="4" w:space="0" w:color="auto"/>
            </w:tcBorders>
          </w:tcPr>
          <w:p w14:paraId="1542FEBF" w14:textId="77777777" w:rsidR="001B1D14" w:rsidRPr="003947BE" w:rsidRDefault="001B1D14" w:rsidP="003D3979">
            <w:pPr>
              <w:pStyle w:val="Tabletext"/>
              <w:jc w:val="center"/>
              <w:rPr>
                <w:ins w:id="270" w:author="Johnny Schultz" w:date="2015-01-15T14:06:00Z"/>
              </w:rPr>
            </w:pPr>
            <w:ins w:id="271" w:author="Johnny Schultz" w:date="2015-01-15T14:06:00Z">
              <w:r w:rsidRPr="003947BE">
                <w:t>kHz</w:t>
              </w:r>
            </w:ins>
          </w:p>
        </w:tc>
        <w:tc>
          <w:tcPr>
            <w:tcW w:w="1774" w:type="dxa"/>
            <w:tcBorders>
              <w:top w:val="single" w:sz="4" w:space="0" w:color="auto"/>
              <w:left w:val="single" w:sz="4" w:space="0" w:color="auto"/>
              <w:bottom w:val="single" w:sz="4" w:space="0" w:color="auto"/>
              <w:right w:val="single" w:sz="4" w:space="0" w:color="auto"/>
            </w:tcBorders>
          </w:tcPr>
          <w:p w14:paraId="4633902C" w14:textId="77777777" w:rsidR="001B1D14" w:rsidRPr="003947BE" w:rsidRDefault="001B1D14" w:rsidP="003D3979">
            <w:pPr>
              <w:pStyle w:val="Tabletext"/>
              <w:jc w:val="center"/>
              <w:rPr>
                <w:ins w:id="272" w:author="Johnny Schultz" w:date="2015-01-15T14:06:00Z"/>
              </w:rPr>
            </w:pPr>
            <w:ins w:id="273" w:author="Johnny Schultz" w:date="2015-01-15T14:06:00Z">
              <w:r w:rsidRPr="003947BE">
                <w:t>25</w:t>
              </w:r>
            </w:ins>
          </w:p>
        </w:tc>
        <w:tc>
          <w:tcPr>
            <w:tcW w:w="1774" w:type="dxa"/>
            <w:tcBorders>
              <w:top w:val="single" w:sz="4" w:space="0" w:color="auto"/>
              <w:left w:val="single" w:sz="4" w:space="0" w:color="auto"/>
              <w:bottom w:val="single" w:sz="4" w:space="0" w:color="auto"/>
              <w:right w:val="single" w:sz="4" w:space="0" w:color="auto"/>
            </w:tcBorders>
          </w:tcPr>
          <w:p w14:paraId="432EB6F5" w14:textId="77777777" w:rsidR="001B1D14" w:rsidRPr="003947BE" w:rsidRDefault="001B1D14" w:rsidP="003D3979">
            <w:pPr>
              <w:pStyle w:val="Tabletext"/>
              <w:jc w:val="center"/>
              <w:rPr>
                <w:ins w:id="274" w:author="Johnny Schultz" w:date="2015-01-15T14:06:00Z"/>
              </w:rPr>
            </w:pPr>
            <w:ins w:id="275" w:author="Johnny Schultz" w:date="2015-01-15T14:06:00Z">
              <w:r w:rsidRPr="003947BE">
                <w:t>25</w:t>
              </w:r>
            </w:ins>
          </w:p>
        </w:tc>
      </w:tr>
      <w:tr w:rsidR="001B1D14" w:rsidRPr="003947BE" w14:paraId="57C4F284" w14:textId="77777777" w:rsidTr="003D3979">
        <w:trPr>
          <w:jc w:val="center"/>
          <w:ins w:id="276" w:author="Johnny Schultz" w:date="2015-01-15T14:06:00Z"/>
        </w:trPr>
        <w:tc>
          <w:tcPr>
            <w:tcW w:w="1222" w:type="dxa"/>
            <w:tcBorders>
              <w:top w:val="single" w:sz="4" w:space="0" w:color="auto"/>
              <w:left w:val="single" w:sz="4" w:space="0" w:color="auto"/>
              <w:bottom w:val="single" w:sz="4" w:space="0" w:color="auto"/>
              <w:right w:val="single" w:sz="4" w:space="0" w:color="auto"/>
            </w:tcBorders>
          </w:tcPr>
          <w:p w14:paraId="602E8865" w14:textId="77777777" w:rsidR="001B1D14" w:rsidRPr="003947BE" w:rsidRDefault="001B1D14" w:rsidP="003D3979">
            <w:pPr>
              <w:pStyle w:val="Tabletext"/>
              <w:rPr>
                <w:ins w:id="277" w:author="Johnny Schultz" w:date="2015-01-15T14:06:00Z"/>
              </w:rPr>
            </w:pPr>
            <w:ins w:id="278" w:author="Johnny Schultz" w:date="2015-01-15T14:06:00Z">
              <w:r>
                <w:t>PH.A</w:t>
              </w:r>
              <w:r w:rsidRPr="003947BE">
                <w:t>S</w:t>
              </w:r>
              <w:r>
                <w:t>M</w:t>
              </w:r>
              <w:r w:rsidRPr="003947BE">
                <w:t>1</w:t>
              </w:r>
            </w:ins>
          </w:p>
        </w:tc>
        <w:tc>
          <w:tcPr>
            <w:tcW w:w="4023" w:type="dxa"/>
            <w:tcBorders>
              <w:top w:val="single" w:sz="4" w:space="0" w:color="auto"/>
              <w:left w:val="single" w:sz="4" w:space="0" w:color="auto"/>
              <w:bottom w:val="single" w:sz="4" w:space="0" w:color="auto"/>
              <w:right w:val="single" w:sz="4" w:space="0" w:color="auto"/>
            </w:tcBorders>
            <w:tcMar>
              <w:left w:w="91" w:type="dxa"/>
              <w:right w:w="91" w:type="dxa"/>
            </w:tcMar>
          </w:tcPr>
          <w:p w14:paraId="74336F51" w14:textId="77777777" w:rsidR="001B1D14" w:rsidRPr="003947BE" w:rsidRDefault="001B1D14" w:rsidP="003D3979">
            <w:pPr>
              <w:pStyle w:val="Tabletext"/>
              <w:rPr>
                <w:ins w:id="279" w:author="Johnny Schultz" w:date="2015-01-15T14:06:00Z"/>
              </w:rPr>
            </w:pPr>
            <w:ins w:id="280" w:author="Johnny Schultz" w:date="2015-01-15T14:06:00Z">
              <w:r>
                <w:t>A</w:t>
              </w:r>
              <w:r w:rsidRPr="003947BE">
                <w:t>S</w:t>
              </w:r>
              <w:r>
                <w:t>M 1 (2027</w:t>
              </w:r>
              <w:r w:rsidRPr="003947BE">
                <w:t>)</w:t>
              </w:r>
              <w:r w:rsidRPr="00157CDE">
                <w:rPr>
                  <w:vertAlign w:val="superscript"/>
                </w:rPr>
                <w:t xml:space="preserve">(1) </w:t>
              </w:r>
            </w:ins>
          </w:p>
        </w:tc>
        <w:tc>
          <w:tcPr>
            <w:tcW w:w="846" w:type="dxa"/>
            <w:tcBorders>
              <w:top w:val="single" w:sz="4" w:space="0" w:color="auto"/>
              <w:left w:val="single" w:sz="4" w:space="0" w:color="auto"/>
              <w:bottom w:val="single" w:sz="4" w:space="0" w:color="auto"/>
              <w:right w:val="single" w:sz="4" w:space="0" w:color="auto"/>
            </w:tcBorders>
          </w:tcPr>
          <w:p w14:paraId="74427474" w14:textId="77777777" w:rsidR="001B1D14" w:rsidRPr="003947BE" w:rsidRDefault="001B1D14" w:rsidP="003D3979">
            <w:pPr>
              <w:pStyle w:val="Tabletext"/>
              <w:jc w:val="center"/>
              <w:rPr>
                <w:ins w:id="281" w:author="Johnny Schultz" w:date="2015-01-15T14:06:00Z"/>
              </w:rPr>
            </w:pPr>
            <w:ins w:id="282" w:author="Johnny Schultz" w:date="2015-01-15T14:06:00Z">
              <w:r w:rsidRPr="003947BE">
                <w:t>MHz</w:t>
              </w:r>
            </w:ins>
          </w:p>
        </w:tc>
        <w:tc>
          <w:tcPr>
            <w:tcW w:w="1774" w:type="dxa"/>
            <w:tcBorders>
              <w:top w:val="single" w:sz="4" w:space="0" w:color="auto"/>
              <w:left w:val="single" w:sz="4" w:space="0" w:color="auto"/>
              <w:bottom w:val="single" w:sz="4" w:space="0" w:color="auto"/>
              <w:right w:val="single" w:sz="4" w:space="0" w:color="auto"/>
            </w:tcBorders>
          </w:tcPr>
          <w:p w14:paraId="347A7410" w14:textId="77777777" w:rsidR="001B1D14" w:rsidRPr="003947BE" w:rsidRDefault="001B1D14" w:rsidP="003D3979">
            <w:pPr>
              <w:pStyle w:val="Tabletext"/>
              <w:jc w:val="center"/>
              <w:rPr>
                <w:ins w:id="283" w:author="Johnny Schultz" w:date="2015-01-15T14:06:00Z"/>
              </w:rPr>
            </w:pPr>
            <w:ins w:id="284" w:author="Johnny Schultz" w:date="2015-01-15T14:06:00Z">
              <w:r>
                <w:t>161.950</w:t>
              </w:r>
            </w:ins>
          </w:p>
        </w:tc>
        <w:tc>
          <w:tcPr>
            <w:tcW w:w="1774" w:type="dxa"/>
            <w:tcBorders>
              <w:top w:val="single" w:sz="4" w:space="0" w:color="auto"/>
              <w:left w:val="single" w:sz="4" w:space="0" w:color="auto"/>
              <w:bottom w:val="single" w:sz="4" w:space="0" w:color="auto"/>
              <w:right w:val="single" w:sz="4" w:space="0" w:color="auto"/>
            </w:tcBorders>
          </w:tcPr>
          <w:p w14:paraId="58C34F45" w14:textId="77777777" w:rsidR="001B1D14" w:rsidRPr="003947BE" w:rsidRDefault="001B1D14" w:rsidP="003D3979">
            <w:pPr>
              <w:pStyle w:val="Tabletext"/>
              <w:jc w:val="center"/>
              <w:rPr>
                <w:ins w:id="285" w:author="Johnny Schultz" w:date="2015-01-15T14:06:00Z"/>
              </w:rPr>
            </w:pPr>
            <w:ins w:id="286" w:author="Johnny Schultz" w:date="2015-01-15T14:06:00Z">
              <w:r>
                <w:t>161.950</w:t>
              </w:r>
            </w:ins>
          </w:p>
        </w:tc>
      </w:tr>
      <w:tr w:rsidR="001B1D14" w:rsidRPr="003947BE" w14:paraId="3F902805" w14:textId="77777777" w:rsidTr="003D3979">
        <w:trPr>
          <w:jc w:val="center"/>
          <w:ins w:id="287" w:author="Johnny Schultz" w:date="2015-01-15T14:06:00Z"/>
        </w:trPr>
        <w:tc>
          <w:tcPr>
            <w:tcW w:w="1222" w:type="dxa"/>
            <w:tcBorders>
              <w:top w:val="single" w:sz="4" w:space="0" w:color="auto"/>
              <w:left w:val="single" w:sz="4" w:space="0" w:color="auto"/>
              <w:bottom w:val="single" w:sz="4" w:space="0" w:color="auto"/>
              <w:right w:val="single" w:sz="4" w:space="0" w:color="auto"/>
            </w:tcBorders>
          </w:tcPr>
          <w:p w14:paraId="399893BC" w14:textId="77777777" w:rsidR="001B1D14" w:rsidRPr="003947BE" w:rsidRDefault="001B1D14" w:rsidP="003D3979">
            <w:pPr>
              <w:pStyle w:val="Tabletext"/>
              <w:rPr>
                <w:ins w:id="288" w:author="Johnny Schultz" w:date="2015-01-15T14:06:00Z"/>
              </w:rPr>
            </w:pPr>
            <w:ins w:id="289" w:author="Johnny Schultz" w:date="2015-01-15T14:06:00Z">
              <w:r>
                <w:t>PH.A</w:t>
              </w:r>
              <w:r w:rsidRPr="003947BE">
                <w:t>S</w:t>
              </w:r>
              <w:r>
                <w:t>M</w:t>
              </w:r>
              <w:r w:rsidRPr="003947BE">
                <w:t>2</w:t>
              </w:r>
            </w:ins>
          </w:p>
        </w:tc>
        <w:tc>
          <w:tcPr>
            <w:tcW w:w="4023" w:type="dxa"/>
            <w:tcBorders>
              <w:top w:val="single" w:sz="4" w:space="0" w:color="auto"/>
              <w:left w:val="single" w:sz="4" w:space="0" w:color="auto"/>
              <w:bottom w:val="single" w:sz="4" w:space="0" w:color="auto"/>
              <w:right w:val="single" w:sz="4" w:space="0" w:color="auto"/>
            </w:tcBorders>
            <w:tcMar>
              <w:left w:w="91" w:type="dxa"/>
              <w:right w:w="91" w:type="dxa"/>
            </w:tcMar>
          </w:tcPr>
          <w:p w14:paraId="2D686EB6" w14:textId="77777777" w:rsidR="001B1D14" w:rsidRPr="003947BE" w:rsidRDefault="001B1D14" w:rsidP="003D3979">
            <w:pPr>
              <w:pStyle w:val="Tabletext"/>
              <w:rPr>
                <w:ins w:id="290" w:author="Johnny Schultz" w:date="2015-01-15T14:06:00Z"/>
              </w:rPr>
            </w:pPr>
            <w:ins w:id="291" w:author="Johnny Schultz" w:date="2015-01-15T14:06:00Z">
              <w:r>
                <w:t>A</w:t>
              </w:r>
              <w:r w:rsidRPr="003947BE">
                <w:t>S</w:t>
              </w:r>
              <w:r>
                <w:t>M 2 (202</w:t>
              </w:r>
              <w:r w:rsidRPr="003947BE">
                <w:t>8)</w:t>
              </w:r>
              <w:r w:rsidRPr="00157CDE">
                <w:rPr>
                  <w:vertAlign w:val="superscript"/>
                </w:rPr>
                <w:t xml:space="preserve">(1) </w:t>
              </w:r>
            </w:ins>
          </w:p>
        </w:tc>
        <w:tc>
          <w:tcPr>
            <w:tcW w:w="846" w:type="dxa"/>
            <w:tcBorders>
              <w:top w:val="single" w:sz="4" w:space="0" w:color="auto"/>
              <w:left w:val="single" w:sz="4" w:space="0" w:color="auto"/>
              <w:bottom w:val="single" w:sz="4" w:space="0" w:color="auto"/>
              <w:right w:val="single" w:sz="4" w:space="0" w:color="auto"/>
            </w:tcBorders>
          </w:tcPr>
          <w:p w14:paraId="1A6C06AC" w14:textId="77777777" w:rsidR="001B1D14" w:rsidRPr="003947BE" w:rsidRDefault="001B1D14" w:rsidP="003D3979">
            <w:pPr>
              <w:pStyle w:val="Tabletext"/>
              <w:jc w:val="center"/>
              <w:rPr>
                <w:ins w:id="292" w:author="Johnny Schultz" w:date="2015-01-15T14:06:00Z"/>
              </w:rPr>
            </w:pPr>
            <w:ins w:id="293" w:author="Johnny Schultz" w:date="2015-01-15T14:06:00Z">
              <w:r w:rsidRPr="003947BE">
                <w:t>MHz</w:t>
              </w:r>
            </w:ins>
          </w:p>
        </w:tc>
        <w:tc>
          <w:tcPr>
            <w:tcW w:w="1774" w:type="dxa"/>
            <w:tcBorders>
              <w:top w:val="single" w:sz="4" w:space="0" w:color="auto"/>
              <w:left w:val="single" w:sz="4" w:space="0" w:color="auto"/>
              <w:bottom w:val="single" w:sz="4" w:space="0" w:color="auto"/>
              <w:right w:val="single" w:sz="4" w:space="0" w:color="auto"/>
            </w:tcBorders>
          </w:tcPr>
          <w:p w14:paraId="3D48C40F" w14:textId="77777777" w:rsidR="001B1D14" w:rsidRPr="003947BE" w:rsidRDefault="001B1D14" w:rsidP="003D3979">
            <w:pPr>
              <w:pStyle w:val="Tabletext"/>
              <w:jc w:val="center"/>
              <w:rPr>
                <w:ins w:id="294" w:author="Johnny Schultz" w:date="2015-01-15T14:06:00Z"/>
              </w:rPr>
            </w:pPr>
            <w:ins w:id="295" w:author="Johnny Schultz" w:date="2015-01-15T14:06:00Z">
              <w:r w:rsidRPr="003947BE">
                <w:t>162.0</w:t>
              </w:r>
              <w:r>
                <w:t>00</w:t>
              </w:r>
            </w:ins>
          </w:p>
        </w:tc>
        <w:tc>
          <w:tcPr>
            <w:tcW w:w="1774" w:type="dxa"/>
            <w:tcBorders>
              <w:top w:val="single" w:sz="4" w:space="0" w:color="auto"/>
              <w:left w:val="single" w:sz="4" w:space="0" w:color="auto"/>
              <w:bottom w:val="single" w:sz="4" w:space="0" w:color="auto"/>
              <w:right w:val="single" w:sz="4" w:space="0" w:color="auto"/>
            </w:tcBorders>
          </w:tcPr>
          <w:p w14:paraId="2B96498B" w14:textId="77777777" w:rsidR="001B1D14" w:rsidRPr="003947BE" w:rsidRDefault="001B1D14" w:rsidP="003D3979">
            <w:pPr>
              <w:pStyle w:val="Tabletext"/>
              <w:jc w:val="center"/>
              <w:rPr>
                <w:ins w:id="296" w:author="Johnny Schultz" w:date="2015-01-15T14:06:00Z"/>
              </w:rPr>
            </w:pPr>
            <w:ins w:id="297" w:author="Johnny Schultz" w:date="2015-01-15T14:06:00Z">
              <w:r>
                <w:t>162.000</w:t>
              </w:r>
            </w:ins>
          </w:p>
        </w:tc>
      </w:tr>
      <w:tr w:rsidR="001B1D14" w:rsidRPr="003947BE" w14:paraId="250E9453" w14:textId="77777777" w:rsidTr="003D3979">
        <w:trPr>
          <w:jc w:val="center"/>
          <w:ins w:id="298" w:author="Johnny Schultz" w:date="2015-01-15T14:06:00Z"/>
        </w:trPr>
        <w:tc>
          <w:tcPr>
            <w:tcW w:w="1222" w:type="dxa"/>
            <w:tcBorders>
              <w:top w:val="single" w:sz="4" w:space="0" w:color="auto"/>
              <w:left w:val="single" w:sz="4" w:space="0" w:color="auto"/>
              <w:bottom w:val="single" w:sz="4" w:space="0" w:color="auto"/>
              <w:right w:val="single" w:sz="4" w:space="0" w:color="auto"/>
            </w:tcBorders>
          </w:tcPr>
          <w:p w14:paraId="185C2F72" w14:textId="1AFE0057" w:rsidR="001B1D14" w:rsidRPr="003947BE" w:rsidRDefault="001B1D14" w:rsidP="003D3979">
            <w:pPr>
              <w:pStyle w:val="Tabletext"/>
              <w:rPr>
                <w:ins w:id="299" w:author="Johnny Schultz" w:date="2015-01-15T14:06:00Z"/>
              </w:rPr>
            </w:pPr>
            <w:ins w:id="300" w:author="Johnny Schultz" w:date="2015-01-15T14:06:00Z">
              <w:del w:id="301" w:author="Peggy Browning" w:date="2015-04-21T09:26:00Z">
                <w:r w:rsidRPr="003947BE" w:rsidDel="008C17B6">
                  <w:delText>PH.BR</w:delText>
                </w:r>
              </w:del>
            </w:ins>
          </w:p>
        </w:tc>
        <w:tc>
          <w:tcPr>
            <w:tcW w:w="4023" w:type="dxa"/>
            <w:tcBorders>
              <w:top w:val="single" w:sz="4" w:space="0" w:color="auto"/>
              <w:left w:val="single" w:sz="4" w:space="0" w:color="auto"/>
              <w:bottom w:val="single" w:sz="4" w:space="0" w:color="auto"/>
              <w:right w:val="single" w:sz="4" w:space="0" w:color="auto"/>
            </w:tcBorders>
            <w:tcMar>
              <w:left w:w="91" w:type="dxa"/>
              <w:right w:w="91" w:type="dxa"/>
            </w:tcMar>
          </w:tcPr>
          <w:p w14:paraId="2394E3E9" w14:textId="2ADDD340" w:rsidR="001B1D14" w:rsidRPr="003947BE" w:rsidRDefault="001B1D14" w:rsidP="003D3979">
            <w:pPr>
              <w:pStyle w:val="Tabletext"/>
              <w:rPr>
                <w:ins w:id="302" w:author="Johnny Schultz" w:date="2015-01-15T14:06:00Z"/>
              </w:rPr>
            </w:pPr>
            <w:ins w:id="303" w:author="Johnny Schultz" w:date="2015-01-15T14:06:00Z">
              <w:del w:id="304" w:author="Peggy Browning" w:date="2015-04-21T09:26:00Z">
                <w:r w:rsidRPr="003947BE" w:rsidDel="008C17B6">
                  <w:delText xml:space="preserve">Bit rate </w:delText>
                </w:r>
              </w:del>
            </w:ins>
          </w:p>
        </w:tc>
        <w:tc>
          <w:tcPr>
            <w:tcW w:w="846" w:type="dxa"/>
            <w:tcBorders>
              <w:top w:val="single" w:sz="4" w:space="0" w:color="auto"/>
              <w:left w:val="single" w:sz="4" w:space="0" w:color="auto"/>
              <w:bottom w:val="single" w:sz="4" w:space="0" w:color="auto"/>
              <w:right w:val="single" w:sz="4" w:space="0" w:color="auto"/>
            </w:tcBorders>
          </w:tcPr>
          <w:p w14:paraId="21F81DAA" w14:textId="38839452" w:rsidR="001B1D14" w:rsidRPr="003947BE" w:rsidRDefault="001B1D14" w:rsidP="003D3979">
            <w:pPr>
              <w:pStyle w:val="Tabletext"/>
              <w:jc w:val="center"/>
              <w:rPr>
                <w:ins w:id="305" w:author="Johnny Schultz" w:date="2015-01-15T14:06:00Z"/>
              </w:rPr>
            </w:pPr>
            <w:ins w:id="306" w:author="Johnny Schultz" w:date="2015-01-15T14:06:00Z">
              <w:del w:id="307" w:author="Peggy Browning" w:date="2015-04-21T09:26:00Z">
                <w:r w:rsidDel="008C17B6">
                  <w:delText>k</w:delText>
                </w:r>
                <w:r w:rsidRPr="003947BE" w:rsidDel="008C17B6">
                  <w:delText>bit/s</w:delText>
                </w:r>
              </w:del>
            </w:ins>
          </w:p>
        </w:tc>
        <w:tc>
          <w:tcPr>
            <w:tcW w:w="1774" w:type="dxa"/>
            <w:tcBorders>
              <w:top w:val="single" w:sz="4" w:space="0" w:color="auto"/>
              <w:left w:val="single" w:sz="4" w:space="0" w:color="auto"/>
              <w:bottom w:val="single" w:sz="4" w:space="0" w:color="auto"/>
              <w:right w:val="single" w:sz="4" w:space="0" w:color="auto"/>
            </w:tcBorders>
          </w:tcPr>
          <w:p w14:paraId="4696C931" w14:textId="7E1E7772" w:rsidR="001B1D14" w:rsidRPr="00FF3D61" w:rsidRDefault="00397BCA">
            <w:pPr>
              <w:pStyle w:val="Tabletext"/>
              <w:jc w:val="center"/>
              <w:rPr>
                <w:ins w:id="308" w:author="Johnny Schultz" w:date="2015-01-15T14:06:00Z"/>
              </w:rPr>
            </w:pPr>
            <w:ins w:id="309" w:author="Johnny Schultz" w:date="2015-04-08T14:35:00Z">
              <w:del w:id="310" w:author="Peggy Browning" w:date="2015-04-21T09:26:00Z">
                <w:r w:rsidRPr="001321F9" w:rsidDel="008C17B6">
                  <w:delText>19.2</w:delText>
                </w:r>
              </w:del>
            </w:ins>
          </w:p>
        </w:tc>
        <w:tc>
          <w:tcPr>
            <w:tcW w:w="1774" w:type="dxa"/>
            <w:tcBorders>
              <w:top w:val="single" w:sz="4" w:space="0" w:color="auto"/>
              <w:left w:val="single" w:sz="4" w:space="0" w:color="auto"/>
              <w:bottom w:val="single" w:sz="4" w:space="0" w:color="auto"/>
              <w:right w:val="single" w:sz="4" w:space="0" w:color="auto"/>
            </w:tcBorders>
          </w:tcPr>
          <w:p w14:paraId="21B12CC0" w14:textId="195572B6" w:rsidR="001B1D14" w:rsidRPr="00FF3D61" w:rsidRDefault="00397BCA">
            <w:pPr>
              <w:pStyle w:val="Tabletext"/>
              <w:jc w:val="center"/>
              <w:rPr>
                <w:ins w:id="311" w:author="Johnny Schultz" w:date="2015-01-15T14:06:00Z"/>
              </w:rPr>
            </w:pPr>
            <w:ins w:id="312" w:author="Johnny Schultz" w:date="2015-04-08T14:35:00Z">
              <w:del w:id="313" w:author="Peggy Browning" w:date="2015-04-21T09:26:00Z">
                <w:r w:rsidRPr="001321F9" w:rsidDel="008C17B6">
                  <w:delText>19.2</w:delText>
                </w:r>
              </w:del>
            </w:ins>
          </w:p>
        </w:tc>
      </w:tr>
      <w:tr w:rsidR="001B1D14" w:rsidRPr="003947BE" w14:paraId="1D8784E7" w14:textId="77777777" w:rsidTr="003D3979">
        <w:trPr>
          <w:jc w:val="center"/>
          <w:ins w:id="314" w:author="Johnny Schultz" w:date="2015-01-15T14:06:00Z"/>
        </w:trPr>
        <w:tc>
          <w:tcPr>
            <w:tcW w:w="1222" w:type="dxa"/>
            <w:tcBorders>
              <w:top w:val="single" w:sz="4" w:space="0" w:color="auto"/>
              <w:left w:val="single" w:sz="4" w:space="0" w:color="auto"/>
              <w:bottom w:val="single" w:sz="4" w:space="0" w:color="auto"/>
              <w:right w:val="single" w:sz="4" w:space="0" w:color="auto"/>
            </w:tcBorders>
          </w:tcPr>
          <w:p w14:paraId="3B5CEE13" w14:textId="044D2CD5" w:rsidR="001B1D14" w:rsidRPr="003947BE" w:rsidRDefault="001B1D14" w:rsidP="003D3979">
            <w:pPr>
              <w:pStyle w:val="Tabletext"/>
              <w:rPr>
                <w:ins w:id="315" w:author="Johnny Schultz" w:date="2015-01-15T14:06:00Z"/>
              </w:rPr>
            </w:pPr>
            <w:ins w:id="316" w:author="Johnny Schultz" w:date="2015-01-15T14:06:00Z">
              <w:del w:id="317" w:author="Peggy Browning" w:date="2015-04-21T09:26:00Z">
                <w:r w:rsidRPr="003947BE" w:rsidDel="008C17B6">
                  <w:delText>PH.TS</w:delText>
                </w:r>
              </w:del>
            </w:ins>
          </w:p>
        </w:tc>
        <w:tc>
          <w:tcPr>
            <w:tcW w:w="4023" w:type="dxa"/>
            <w:tcBorders>
              <w:top w:val="single" w:sz="4" w:space="0" w:color="auto"/>
              <w:left w:val="single" w:sz="4" w:space="0" w:color="auto"/>
              <w:bottom w:val="single" w:sz="4" w:space="0" w:color="auto"/>
              <w:right w:val="single" w:sz="4" w:space="0" w:color="auto"/>
            </w:tcBorders>
            <w:tcMar>
              <w:left w:w="91" w:type="dxa"/>
              <w:right w:w="91" w:type="dxa"/>
            </w:tcMar>
          </w:tcPr>
          <w:p w14:paraId="77261209" w14:textId="66AC8A94" w:rsidR="001B1D14" w:rsidRPr="003947BE" w:rsidRDefault="001B1D14" w:rsidP="003D3979">
            <w:pPr>
              <w:pStyle w:val="Tabletext"/>
              <w:rPr>
                <w:ins w:id="318" w:author="Johnny Schultz" w:date="2015-01-15T14:06:00Z"/>
              </w:rPr>
            </w:pPr>
            <w:ins w:id="319" w:author="Johnny Schultz" w:date="2015-01-15T14:06:00Z">
              <w:del w:id="320" w:author="Peggy Browning" w:date="2015-04-21T09:26:00Z">
                <w:r w:rsidRPr="003947BE" w:rsidDel="008C17B6">
                  <w:delText xml:space="preserve">Training sequence </w:delText>
                </w:r>
              </w:del>
            </w:ins>
          </w:p>
        </w:tc>
        <w:tc>
          <w:tcPr>
            <w:tcW w:w="846" w:type="dxa"/>
            <w:tcBorders>
              <w:top w:val="single" w:sz="4" w:space="0" w:color="auto"/>
              <w:left w:val="single" w:sz="4" w:space="0" w:color="auto"/>
              <w:bottom w:val="single" w:sz="4" w:space="0" w:color="auto"/>
              <w:right w:val="single" w:sz="4" w:space="0" w:color="auto"/>
            </w:tcBorders>
          </w:tcPr>
          <w:p w14:paraId="0A8ED9E2" w14:textId="396B5BC6" w:rsidR="001B1D14" w:rsidRPr="003947BE" w:rsidRDefault="001B1D14" w:rsidP="003D3979">
            <w:pPr>
              <w:pStyle w:val="Tabletext"/>
              <w:jc w:val="center"/>
              <w:rPr>
                <w:ins w:id="321" w:author="Johnny Schultz" w:date="2015-01-15T14:06:00Z"/>
              </w:rPr>
            </w:pPr>
            <w:ins w:id="322" w:author="Johnny Schultz" w:date="2015-01-15T14:06:00Z">
              <w:del w:id="323" w:author="Peggy Browning" w:date="2015-04-21T09:26:00Z">
                <w:r w:rsidRPr="003947BE" w:rsidDel="008C17B6">
                  <w:delText>Bits</w:delText>
                </w:r>
              </w:del>
            </w:ins>
          </w:p>
        </w:tc>
        <w:tc>
          <w:tcPr>
            <w:tcW w:w="1774" w:type="dxa"/>
            <w:tcBorders>
              <w:top w:val="single" w:sz="4" w:space="0" w:color="auto"/>
              <w:left w:val="single" w:sz="4" w:space="0" w:color="auto"/>
              <w:bottom w:val="single" w:sz="4" w:space="0" w:color="auto"/>
              <w:right w:val="single" w:sz="4" w:space="0" w:color="auto"/>
            </w:tcBorders>
          </w:tcPr>
          <w:p w14:paraId="25497B42" w14:textId="7E165297" w:rsidR="001B1D14" w:rsidRPr="005C0AB6" w:rsidRDefault="00F53EA1" w:rsidP="003D3979">
            <w:pPr>
              <w:pStyle w:val="Tabletext"/>
              <w:jc w:val="center"/>
              <w:rPr>
                <w:ins w:id="324" w:author="Johnny Schultz" w:date="2015-01-15T14:06:00Z"/>
                <w:highlight w:val="yellow"/>
              </w:rPr>
            </w:pPr>
            <w:ins w:id="325" w:author="Johnny Schultz" w:date="2015-01-15T14:06:00Z">
              <w:del w:id="326" w:author="Peggy Browning" w:date="2015-04-21T09:26:00Z">
                <w:r w:rsidDel="008C17B6">
                  <w:rPr>
                    <w:highlight w:val="yellow"/>
                  </w:rPr>
                  <w:delText>[24]</w:delText>
                </w:r>
              </w:del>
            </w:ins>
          </w:p>
        </w:tc>
        <w:tc>
          <w:tcPr>
            <w:tcW w:w="1774" w:type="dxa"/>
            <w:tcBorders>
              <w:top w:val="single" w:sz="4" w:space="0" w:color="auto"/>
              <w:left w:val="single" w:sz="4" w:space="0" w:color="auto"/>
              <w:bottom w:val="single" w:sz="4" w:space="0" w:color="auto"/>
              <w:right w:val="single" w:sz="4" w:space="0" w:color="auto"/>
            </w:tcBorders>
          </w:tcPr>
          <w:p w14:paraId="0F0A69BF" w14:textId="1D5FC507" w:rsidR="001B1D14" w:rsidRPr="005C0AB6" w:rsidRDefault="00F53EA1" w:rsidP="003D3979">
            <w:pPr>
              <w:pStyle w:val="Tabletext"/>
              <w:jc w:val="center"/>
              <w:rPr>
                <w:ins w:id="327" w:author="Johnny Schultz" w:date="2015-01-15T14:06:00Z"/>
                <w:highlight w:val="yellow"/>
              </w:rPr>
            </w:pPr>
            <w:ins w:id="328" w:author="Johnny Schultz" w:date="2015-01-15T14:06:00Z">
              <w:del w:id="329" w:author="Peggy Browning" w:date="2015-04-21T09:26:00Z">
                <w:r w:rsidDel="008C17B6">
                  <w:rPr>
                    <w:highlight w:val="yellow"/>
                  </w:rPr>
                  <w:delText>[24]</w:delText>
                </w:r>
              </w:del>
            </w:ins>
          </w:p>
        </w:tc>
      </w:tr>
      <w:tr w:rsidR="001B1D14" w:rsidRPr="003947BE" w14:paraId="2CA937E8" w14:textId="77777777" w:rsidTr="003D3979">
        <w:trPr>
          <w:jc w:val="center"/>
          <w:ins w:id="330" w:author="Johnny Schultz" w:date="2015-01-15T14:06:00Z"/>
        </w:trPr>
        <w:tc>
          <w:tcPr>
            <w:tcW w:w="1222" w:type="dxa"/>
            <w:tcBorders>
              <w:top w:val="single" w:sz="4" w:space="0" w:color="auto"/>
              <w:left w:val="single" w:sz="4" w:space="0" w:color="auto"/>
              <w:bottom w:val="single" w:sz="4" w:space="0" w:color="auto"/>
              <w:right w:val="single" w:sz="4" w:space="0" w:color="auto"/>
            </w:tcBorders>
          </w:tcPr>
          <w:p w14:paraId="73025474" w14:textId="4EE08A7A" w:rsidR="001B1D14" w:rsidRPr="003947BE" w:rsidRDefault="008349B6" w:rsidP="003D3979">
            <w:pPr>
              <w:pStyle w:val="Tabletext"/>
              <w:rPr>
                <w:ins w:id="331" w:author="Johnny Schultz" w:date="2015-01-15T14:06:00Z"/>
              </w:rPr>
            </w:pPr>
            <w:ins w:id="332" w:author="Johnny Schultz" w:date="2015-01-15T14:06:00Z">
              <w:del w:id="333" w:author="Peggy Browning" w:date="2015-04-21T09:26:00Z">
                <w:r w:rsidDel="008C17B6">
                  <w:delText>PH.TXRO</w:delText>
                </w:r>
              </w:del>
            </w:ins>
          </w:p>
        </w:tc>
        <w:tc>
          <w:tcPr>
            <w:tcW w:w="4023" w:type="dxa"/>
            <w:tcBorders>
              <w:top w:val="single" w:sz="4" w:space="0" w:color="auto"/>
              <w:left w:val="single" w:sz="4" w:space="0" w:color="auto"/>
              <w:bottom w:val="single" w:sz="4" w:space="0" w:color="auto"/>
              <w:right w:val="single" w:sz="4" w:space="0" w:color="auto"/>
            </w:tcBorders>
            <w:tcMar>
              <w:left w:w="91" w:type="dxa"/>
              <w:right w:w="91" w:type="dxa"/>
            </w:tcMar>
          </w:tcPr>
          <w:p w14:paraId="3B6ECB5F" w14:textId="54F4D01B" w:rsidR="001B1D14" w:rsidRPr="003947BE" w:rsidRDefault="001B1D14" w:rsidP="008349B6">
            <w:pPr>
              <w:pStyle w:val="Tabletext"/>
              <w:rPr>
                <w:ins w:id="334" w:author="Johnny Schultz" w:date="2015-01-15T14:06:00Z"/>
              </w:rPr>
            </w:pPr>
            <w:ins w:id="335" w:author="Johnny Schultz" w:date="2015-01-15T14:06:00Z">
              <w:del w:id="336" w:author="Peggy Browning" w:date="2015-04-21T09:26:00Z">
                <w:r w:rsidRPr="003947BE" w:rsidDel="008C17B6">
                  <w:delText xml:space="preserve">Transmit </w:delText>
                </w:r>
              </w:del>
            </w:ins>
            <w:ins w:id="337" w:author="Johnny Schultz" w:date="2015-04-08T15:08:00Z">
              <w:del w:id="338" w:author="Peggy Browning" w:date="2015-04-21T09:26:00Z">
                <w:r w:rsidR="008349B6" w:rsidDel="008C17B6">
                  <w:delText>roll off factor</w:delText>
                </w:r>
              </w:del>
            </w:ins>
          </w:p>
        </w:tc>
        <w:tc>
          <w:tcPr>
            <w:tcW w:w="846" w:type="dxa"/>
            <w:tcBorders>
              <w:top w:val="single" w:sz="4" w:space="0" w:color="auto"/>
              <w:left w:val="single" w:sz="4" w:space="0" w:color="auto"/>
              <w:bottom w:val="single" w:sz="4" w:space="0" w:color="auto"/>
              <w:right w:val="single" w:sz="4" w:space="0" w:color="auto"/>
            </w:tcBorders>
          </w:tcPr>
          <w:p w14:paraId="247CBE46" w14:textId="77777777" w:rsidR="001B1D14" w:rsidRPr="003947BE" w:rsidRDefault="001B1D14" w:rsidP="003D3979">
            <w:pPr>
              <w:pStyle w:val="Tabletext"/>
              <w:jc w:val="center"/>
              <w:rPr>
                <w:ins w:id="339" w:author="Johnny Schultz" w:date="2015-01-15T14:06:00Z"/>
              </w:rPr>
            </w:pPr>
          </w:p>
        </w:tc>
        <w:tc>
          <w:tcPr>
            <w:tcW w:w="1774" w:type="dxa"/>
            <w:tcBorders>
              <w:top w:val="single" w:sz="4" w:space="0" w:color="auto"/>
              <w:left w:val="single" w:sz="4" w:space="0" w:color="auto"/>
              <w:bottom w:val="single" w:sz="4" w:space="0" w:color="auto"/>
              <w:right w:val="single" w:sz="4" w:space="0" w:color="auto"/>
            </w:tcBorders>
          </w:tcPr>
          <w:p w14:paraId="609C5733" w14:textId="459A6FDF" w:rsidR="001B1D14" w:rsidRPr="005C0AB6" w:rsidRDefault="00F53EA1" w:rsidP="003D3979">
            <w:pPr>
              <w:pStyle w:val="Tabletext"/>
              <w:jc w:val="center"/>
              <w:rPr>
                <w:ins w:id="340" w:author="Johnny Schultz" w:date="2015-01-15T14:06:00Z"/>
                <w:highlight w:val="yellow"/>
              </w:rPr>
            </w:pPr>
            <w:ins w:id="341" w:author="Johnny Schultz" w:date="2015-01-15T14:06:00Z">
              <w:del w:id="342" w:author="Peggy Browning" w:date="2015-04-21T09:26:00Z">
                <w:r w:rsidRPr="00BE2EBC" w:rsidDel="008C17B6">
                  <w:delText>0.35</w:delText>
                </w:r>
              </w:del>
            </w:ins>
          </w:p>
        </w:tc>
        <w:tc>
          <w:tcPr>
            <w:tcW w:w="1774" w:type="dxa"/>
            <w:tcBorders>
              <w:top w:val="single" w:sz="4" w:space="0" w:color="auto"/>
              <w:left w:val="single" w:sz="4" w:space="0" w:color="auto"/>
              <w:bottom w:val="single" w:sz="4" w:space="0" w:color="auto"/>
              <w:right w:val="single" w:sz="4" w:space="0" w:color="auto"/>
            </w:tcBorders>
          </w:tcPr>
          <w:p w14:paraId="68CA1C36" w14:textId="1FBD8B6C" w:rsidR="001B1D14" w:rsidRPr="005C0AB6" w:rsidRDefault="00F53EA1" w:rsidP="003D3979">
            <w:pPr>
              <w:pStyle w:val="Tabletext"/>
              <w:jc w:val="center"/>
              <w:rPr>
                <w:ins w:id="343" w:author="Johnny Schultz" w:date="2015-01-15T14:06:00Z"/>
                <w:highlight w:val="yellow"/>
              </w:rPr>
            </w:pPr>
            <w:ins w:id="344" w:author="Johnny Schultz" w:date="2015-01-15T14:06:00Z">
              <w:del w:id="345" w:author="Peggy Browning" w:date="2015-04-21T09:26:00Z">
                <w:r w:rsidRPr="00BE2EBC" w:rsidDel="008C17B6">
                  <w:delText>0.35</w:delText>
                </w:r>
              </w:del>
            </w:ins>
          </w:p>
        </w:tc>
      </w:tr>
      <w:tr w:rsidR="001B1D14" w:rsidRPr="003947BE" w14:paraId="38448F9A" w14:textId="77777777" w:rsidTr="003D3979">
        <w:trPr>
          <w:jc w:val="center"/>
          <w:ins w:id="346" w:author="Johnny Schultz" w:date="2015-01-15T14:06:00Z"/>
        </w:trPr>
        <w:tc>
          <w:tcPr>
            <w:tcW w:w="1222" w:type="dxa"/>
            <w:tcBorders>
              <w:top w:val="single" w:sz="4" w:space="0" w:color="auto"/>
              <w:left w:val="single" w:sz="4" w:space="0" w:color="auto"/>
              <w:bottom w:val="single" w:sz="4" w:space="0" w:color="auto"/>
              <w:right w:val="single" w:sz="4" w:space="0" w:color="auto"/>
            </w:tcBorders>
          </w:tcPr>
          <w:p w14:paraId="72D29585" w14:textId="756F6FAC" w:rsidR="001B1D14" w:rsidRPr="003947BE" w:rsidRDefault="008349B6" w:rsidP="003D3979">
            <w:pPr>
              <w:pStyle w:val="Tabletext"/>
              <w:rPr>
                <w:ins w:id="347" w:author="Johnny Schultz" w:date="2015-01-15T14:06:00Z"/>
              </w:rPr>
            </w:pPr>
            <w:ins w:id="348" w:author="Johnny Schultz" w:date="2015-01-15T14:06:00Z">
              <w:del w:id="349" w:author="Peggy Browning" w:date="2015-04-21T09:26:00Z">
                <w:r w:rsidDel="008C17B6">
                  <w:delText>PH.RXRO</w:delText>
                </w:r>
              </w:del>
            </w:ins>
          </w:p>
        </w:tc>
        <w:tc>
          <w:tcPr>
            <w:tcW w:w="4023" w:type="dxa"/>
            <w:tcBorders>
              <w:top w:val="single" w:sz="4" w:space="0" w:color="auto"/>
              <w:left w:val="single" w:sz="4" w:space="0" w:color="auto"/>
              <w:bottom w:val="single" w:sz="4" w:space="0" w:color="auto"/>
              <w:right w:val="single" w:sz="4" w:space="0" w:color="auto"/>
            </w:tcBorders>
            <w:tcMar>
              <w:left w:w="91" w:type="dxa"/>
              <w:right w:w="91" w:type="dxa"/>
            </w:tcMar>
          </w:tcPr>
          <w:p w14:paraId="13BF1225" w14:textId="1F5405CE" w:rsidR="001B1D14" w:rsidRPr="003947BE" w:rsidRDefault="001B1D14" w:rsidP="008349B6">
            <w:pPr>
              <w:pStyle w:val="Tabletext"/>
              <w:rPr>
                <w:ins w:id="350" w:author="Johnny Schultz" w:date="2015-01-15T14:06:00Z"/>
              </w:rPr>
            </w:pPr>
            <w:ins w:id="351" w:author="Johnny Schultz" w:date="2015-01-15T14:06:00Z">
              <w:del w:id="352" w:author="Peggy Browning" w:date="2015-04-21T09:26:00Z">
                <w:r w:rsidRPr="003947BE" w:rsidDel="008C17B6">
                  <w:delText xml:space="preserve">Receive </w:delText>
                </w:r>
              </w:del>
            </w:ins>
            <w:ins w:id="353" w:author="Johnny Schultz" w:date="2015-04-08T15:08:00Z">
              <w:del w:id="354" w:author="Peggy Browning" w:date="2015-04-21T09:26:00Z">
                <w:r w:rsidR="008349B6" w:rsidDel="008C17B6">
                  <w:delText>roll off fact</w:delText>
                </w:r>
              </w:del>
            </w:ins>
          </w:p>
        </w:tc>
        <w:tc>
          <w:tcPr>
            <w:tcW w:w="846" w:type="dxa"/>
            <w:tcBorders>
              <w:top w:val="single" w:sz="4" w:space="0" w:color="auto"/>
              <w:left w:val="single" w:sz="4" w:space="0" w:color="auto"/>
              <w:bottom w:val="single" w:sz="4" w:space="0" w:color="auto"/>
              <w:right w:val="single" w:sz="4" w:space="0" w:color="auto"/>
            </w:tcBorders>
          </w:tcPr>
          <w:p w14:paraId="2427CE9D" w14:textId="77777777" w:rsidR="001B1D14" w:rsidRPr="003947BE" w:rsidRDefault="001B1D14" w:rsidP="003D3979">
            <w:pPr>
              <w:pStyle w:val="Tabletext"/>
              <w:jc w:val="center"/>
              <w:rPr>
                <w:ins w:id="355" w:author="Johnny Schultz" w:date="2015-01-15T14:06:00Z"/>
              </w:rPr>
            </w:pPr>
          </w:p>
        </w:tc>
        <w:tc>
          <w:tcPr>
            <w:tcW w:w="1774" w:type="dxa"/>
            <w:tcBorders>
              <w:top w:val="single" w:sz="4" w:space="0" w:color="auto"/>
              <w:left w:val="single" w:sz="4" w:space="0" w:color="auto"/>
              <w:bottom w:val="single" w:sz="4" w:space="0" w:color="auto"/>
              <w:right w:val="single" w:sz="4" w:space="0" w:color="auto"/>
            </w:tcBorders>
          </w:tcPr>
          <w:p w14:paraId="262E2737" w14:textId="403D77D0" w:rsidR="001B1D14" w:rsidRPr="005C0AB6" w:rsidRDefault="00F53EA1" w:rsidP="003D3979">
            <w:pPr>
              <w:pStyle w:val="Tabletext"/>
              <w:jc w:val="center"/>
              <w:rPr>
                <w:ins w:id="356" w:author="Johnny Schultz" w:date="2015-01-15T14:06:00Z"/>
                <w:highlight w:val="yellow"/>
              </w:rPr>
            </w:pPr>
            <w:ins w:id="357" w:author="Johnny Schultz" w:date="2015-01-15T14:06:00Z">
              <w:del w:id="358" w:author="Peggy Browning" w:date="2015-04-21T09:26:00Z">
                <w:r w:rsidRPr="00BE2EBC" w:rsidDel="008C17B6">
                  <w:delText>0.35</w:delText>
                </w:r>
              </w:del>
            </w:ins>
          </w:p>
        </w:tc>
        <w:tc>
          <w:tcPr>
            <w:tcW w:w="1774" w:type="dxa"/>
            <w:tcBorders>
              <w:top w:val="single" w:sz="4" w:space="0" w:color="auto"/>
              <w:left w:val="single" w:sz="4" w:space="0" w:color="auto"/>
              <w:bottom w:val="single" w:sz="4" w:space="0" w:color="auto"/>
              <w:right w:val="single" w:sz="4" w:space="0" w:color="auto"/>
            </w:tcBorders>
          </w:tcPr>
          <w:p w14:paraId="53A33C13" w14:textId="172D4F07" w:rsidR="001B1D14" w:rsidRPr="005C0AB6" w:rsidRDefault="00F53EA1" w:rsidP="003D3979">
            <w:pPr>
              <w:pStyle w:val="Tabletext"/>
              <w:jc w:val="center"/>
              <w:rPr>
                <w:ins w:id="359" w:author="Johnny Schultz" w:date="2015-01-15T14:06:00Z"/>
                <w:highlight w:val="yellow"/>
              </w:rPr>
            </w:pPr>
            <w:ins w:id="360" w:author="Johnny Schultz" w:date="2015-01-15T14:06:00Z">
              <w:del w:id="361" w:author="Peggy Browning" w:date="2015-04-21T09:26:00Z">
                <w:r w:rsidRPr="00BE2EBC" w:rsidDel="008C17B6">
                  <w:delText>0.35</w:delText>
                </w:r>
              </w:del>
            </w:ins>
          </w:p>
        </w:tc>
      </w:tr>
      <w:tr w:rsidR="001B1D14" w:rsidRPr="003947BE" w14:paraId="1CB983B9" w14:textId="77777777" w:rsidTr="003D3979">
        <w:trPr>
          <w:jc w:val="center"/>
          <w:ins w:id="362" w:author="Johnny Schultz" w:date="2015-01-15T14:06:00Z"/>
        </w:trPr>
        <w:tc>
          <w:tcPr>
            <w:tcW w:w="1222" w:type="dxa"/>
            <w:tcBorders>
              <w:top w:val="single" w:sz="4" w:space="0" w:color="auto"/>
              <w:left w:val="single" w:sz="4" w:space="0" w:color="auto"/>
              <w:bottom w:val="single" w:sz="4" w:space="0" w:color="auto"/>
              <w:right w:val="single" w:sz="4" w:space="0" w:color="auto"/>
            </w:tcBorders>
          </w:tcPr>
          <w:p w14:paraId="6075108F" w14:textId="77777777" w:rsidR="001B1D14" w:rsidRPr="003947BE" w:rsidRDefault="001B1D14" w:rsidP="003D3979">
            <w:pPr>
              <w:pStyle w:val="Tabletext"/>
              <w:rPr>
                <w:ins w:id="363" w:author="Johnny Schultz" w:date="2015-01-15T14:06:00Z"/>
              </w:rPr>
            </w:pPr>
            <w:ins w:id="364" w:author="Johnny Schultz" w:date="2015-01-15T14:06:00Z">
              <w:r w:rsidRPr="003947BE">
                <w:t>PH.TXP</w:t>
              </w:r>
            </w:ins>
          </w:p>
        </w:tc>
        <w:tc>
          <w:tcPr>
            <w:tcW w:w="4023" w:type="dxa"/>
            <w:tcBorders>
              <w:top w:val="single" w:sz="4" w:space="0" w:color="auto"/>
              <w:left w:val="single" w:sz="4" w:space="0" w:color="auto"/>
              <w:bottom w:val="single" w:sz="4" w:space="0" w:color="auto"/>
              <w:right w:val="single" w:sz="4" w:space="0" w:color="auto"/>
            </w:tcBorders>
            <w:tcMar>
              <w:left w:w="91" w:type="dxa"/>
              <w:right w:w="91" w:type="dxa"/>
            </w:tcMar>
          </w:tcPr>
          <w:p w14:paraId="06092C53" w14:textId="77777777" w:rsidR="001B1D14" w:rsidRPr="003947BE" w:rsidRDefault="001B1D14" w:rsidP="003D3979">
            <w:pPr>
              <w:pStyle w:val="Tabletext"/>
              <w:rPr>
                <w:ins w:id="365" w:author="Johnny Schultz" w:date="2015-01-15T14:06:00Z"/>
              </w:rPr>
            </w:pPr>
            <w:ins w:id="366" w:author="Johnny Schultz" w:date="2015-01-15T14:06:00Z">
              <w:r w:rsidRPr="003947BE">
                <w:t xml:space="preserve">Transmit output power </w:t>
              </w:r>
            </w:ins>
          </w:p>
        </w:tc>
        <w:tc>
          <w:tcPr>
            <w:tcW w:w="846" w:type="dxa"/>
            <w:tcBorders>
              <w:top w:val="single" w:sz="4" w:space="0" w:color="auto"/>
              <w:left w:val="single" w:sz="4" w:space="0" w:color="auto"/>
              <w:bottom w:val="single" w:sz="4" w:space="0" w:color="auto"/>
              <w:right w:val="single" w:sz="4" w:space="0" w:color="auto"/>
            </w:tcBorders>
          </w:tcPr>
          <w:p w14:paraId="28F60E9F" w14:textId="77777777" w:rsidR="001B1D14" w:rsidRPr="003947BE" w:rsidRDefault="001B1D14" w:rsidP="003D3979">
            <w:pPr>
              <w:pStyle w:val="Tabletext"/>
              <w:jc w:val="center"/>
              <w:rPr>
                <w:ins w:id="367" w:author="Johnny Schultz" w:date="2015-01-15T14:06:00Z"/>
              </w:rPr>
            </w:pPr>
            <w:ins w:id="368" w:author="Johnny Schultz" w:date="2015-01-15T14:06:00Z">
              <w:r w:rsidRPr="003947BE">
                <w:t>W</w:t>
              </w:r>
            </w:ins>
          </w:p>
        </w:tc>
        <w:tc>
          <w:tcPr>
            <w:tcW w:w="1774" w:type="dxa"/>
            <w:tcBorders>
              <w:top w:val="single" w:sz="4" w:space="0" w:color="auto"/>
              <w:left w:val="single" w:sz="4" w:space="0" w:color="auto"/>
              <w:bottom w:val="single" w:sz="4" w:space="0" w:color="auto"/>
              <w:right w:val="single" w:sz="4" w:space="0" w:color="auto"/>
            </w:tcBorders>
          </w:tcPr>
          <w:p w14:paraId="029BB285" w14:textId="089F72AA" w:rsidR="001B1D14" w:rsidRPr="00F53EA1" w:rsidRDefault="004B074F" w:rsidP="003D3979">
            <w:pPr>
              <w:pStyle w:val="Tabletext"/>
              <w:jc w:val="center"/>
              <w:rPr>
                <w:ins w:id="369" w:author="Johnny Schultz" w:date="2015-01-15T14:06:00Z"/>
                <w:highlight w:val="yellow"/>
              </w:rPr>
            </w:pPr>
            <w:ins w:id="370" w:author="Johnny Schultz" w:date="2015-04-10T13:59:00Z">
              <w:del w:id="371" w:author="Peggy Browning" w:date="2015-04-21T09:29:00Z">
                <w:r w:rsidRPr="008C17B6" w:rsidDel="008C17B6">
                  <w:rPr>
                    <w:rPrChange w:id="372" w:author="Peggy Browning" w:date="2015-04-21T09:28:00Z">
                      <w:rPr>
                        <w:highlight w:val="yellow"/>
                      </w:rPr>
                    </w:rPrChange>
                  </w:rPr>
                  <w:delText>[</w:delText>
                </w:r>
              </w:del>
            </w:ins>
            <w:ins w:id="373" w:author="Johnny Schultz" w:date="2015-01-15T14:06:00Z">
              <w:r w:rsidR="001B1D14" w:rsidRPr="008C17B6">
                <w:rPr>
                  <w:rPrChange w:id="374" w:author="Peggy Browning" w:date="2015-04-21T09:28:00Z">
                    <w:rPr>
                      <w:highlight w:val="yellow"/>
                    </w:rPr>
                  </w:rPrChange>
                </w:rPr>
                <w:t>1</w:t>
              </w:r>
            </w:ins>
            <w:ins w:id="375" w:author="Johnny Schultz" w:date="2015-04-10T13:59:00Z">
              <w:del w:id="376" w:author="Peggy Browning" w:date="2015-04-21T09:28:00Z">
                <w:r w:rsidRPr="008C17B6" w:rsidDel="008C17B6">
                  <w:rPr>
                    <w:rPrChange w:id="377" w:author="Peggy Browning" w:date="2015-04-21T09:28:00Z">
                      <w:rPr>
                        <w:highlight w:val="yellow"/>
                      </w:rPr>
                    </w:rPrChange>
                  </w:rPr>
                  <w:delText>]</w:delText>
                </w:r>
              </w:del>
            </w:ins>
          </w:p>
        </w:tc>
        <w:tc>
          <w:tcPr>
            <w:tcW w:w="1774" w:type="dxa"/>
            <w:tcBorders>
              <w:top w:val="single" w:sz="4" w:space="0" w:color="auto"/>
              <w:left w:val="single" w:sz="4" w:space="0" w:color="auto"/>
              <w:bottom w:val="single" w:sz="4" w:space="0" w:color="auto"/>
              <w:right w:val="single" w:sz="4" w:space="0" w:color="auto"/>
            </w:tcBorders>
          </w:tcPr>
          <w:p w14:paraId="222F31CE" w14:textId="77777777" w:rsidR="001B1D14" w:rsidRDefault="004B074F" w:rsidP="003D3979">
            <w:pPr>
              <w:pStyle w:val="Tabletext"/>
              <w:jc w:val="center"/>
              <w:rPr>
                <w:ins w:id="378" w:author="Peggy Browning" w:date="2015-04-21T10:04:00Z"/>
              </w:rPr>
            </w:pPr>
            <w:ins w:id="379" w:author="Johnny Schultz" w:date="2015-04-10T13:59:00Z">
              <w:del w:id="380" w:author="Peggy Browning" w:date="2015-04-21T09:29:00Z">
                <w:r w:rsidRPr="008C17B6" w:rsidDel="008C17B6">
                  <w:rPr>
                    <w:rPrChange w:id="381" w:author="Peggy Browning" w:date="2015-04-21T09:28:00Z">
                      <w:rPr>
                        <w:highlight w:val="yellow"/>
                      </w:rPr>
                    </w:rPrChange>
                  </w:rPr>
                  <w:delText>[</w:delText>
                </w:r>
              </w:del>
            </w:ins>
            <w:ins w:id="382" w:author="Johnny Schultz" w:date="2015-01-15T14:06:00Z">
              <w:r w:rsidR="001B1D14" w:rsidRPr="008C17B6">
                <w:rPr>
                  <w:rPrChange w:id="383" w:author="Peggy Browning" w:date="2015-04-21T09:28:00Z">
                    <w:rPr>
                      <w:highlight w:val="yellow"/>
                    </w:rPr>
                  </w:rPrChange>
                </w:rPr>
                <w:t>12.5</w:t>
              </w:r>
            </w:ins>
            <w:ins w:id="384" w:author="Johnny Schultz" w:date="2015-04-10T13:59:00Z">
              <w:del w:id="385" w:author="Peggy Browning" w:date="2015-04-21T09:29:00Z">
                <w:r w:rsidRPr="008C17B6" w:rsidDel="008C17B6">
                  <w:rPr>
                    <w:rPrChange w:id="386" w:author="Peggy Browning" w:date="2015-04-21T09:28:00Z">
                      <w:rPr>
                        <w:highlight w:val="yellow"/>
                      </w:rPr>
                    </w:rPrChange>
                  </w:rPr>
                  <w:delText>]</w:delText>
                </w:r>
              </w:del>
            </w:ins>
          </w:p>
          <w:p w14:paraId="07966323" w14:textId="77777777" w:rsidR="006A41C2" w:rsidRDefault="006A41C2" w:rsidP="003D3979">
            <w:pPr>
              <w:pStyle w:val="Tabletext"/>
              <w:jc w:val="center"/>
              <w:rPr>
                <w:ins w:id="387" w:author="Peggy Browning" w:date="2015-04-21T10:04:00Z"/>
              </w:rPr>
            </w:pPr>
          </w:p>
          <w:p w14:paraId="2A1C5A1B" w14:textId="11D64B5D" w:rsidR="006A41C2" w:rsidRPr="00F53EA1" w:rsidRDefault="006A41C2" w:rsidP="003D3979">
            <w:pPr>
              <w:pStyle w:val="Tabletext"/>
              <w:jc w:val="center"/>
              <w:rPr>
                <w:ins w:id="388" w:author="Johnny Schultz" w:date="2015-01-15T14:06:00Z"/>
                <w:highlight w:val="yellow"/>
              </w:rPr>
            </w:pPr>
          </w:p>
        </w:tc>
      </w:tr>
      <w:tr w:rsidR="001B1D14" w:rsidRPr="003947BE" w14:paraId="39A49D97" w14:textId="77777777" w:rsidTr="003D3979">
        <w:trPr>
          <w:jc w:val="center"/>
          <w:ins w:id="389" w:author="Johnny Schultz" w:date="2015-01-15T14:06:00Z"/>
        </w:trPr>
        <w:tc>
          <w:tcPr>
            <w:tcW w:w="9639" w:type="dxa"/>
            <w:gridSpan w:val="5"/>
            <w:tcBorders>
              <w:top w:val="single" w:sz="4" w:space="0" w:color="auto"/>
              <w:left w:val="nil"/>
              <w:bottom w:val="nil"/>
              <w:right w:val="nil"/>
            </w:tcBorders>
          </w:tcPr>
          <w:p w14:paraId="13FF0662" w14:textId="77777777" w:rsidR="001B1D14" w:rsidRPr="003947BE" w:rsidRDefault="001B1D14" w:rsidP="003D3979">
            <w:pPr>
              <w:pStyle w:val="Tablelegend"/>
              <w:rPr>
                <w:ins w:id="390" w:author="Johnny Schultz" w:date="2015-01-15T14:06:00Z"/>
              </w:rPr>
            </w:pPr>
            <w:ins w:id="391" w:author="Johnny Schultz" w:date="2015-01-15T14:06:00Z">
              <w:r w:rsidRPr="00E66B43">
                <w:rPr>
                  <w:szCs w:val="22"/>
                  <w:vertAlign w:val="superscript"/>
                </w:rPr>
                <w:t>(1)</w:t>
              </w:r>
              <w:r w:rsidRPr="00E66B43">
                <w:tab/>
                <w:t xml:space="preserve">See </w:t>
              </w:r>
              <w:r w:rsidRPr="00FF2614">
                <w:t>Recommendation</w:t>
              </w:r>
              <w:r w:rsidRPr="00E66B43">
                <w:t xml:space="preserve"> ITU-R M.1084, Annex 4.</w:t>
              </w:r>
            </w:ins>
          </w:p>
        </w:tc>
      </w:tr>
    </w:tbl>
    <w:p w14:paraId="7B3E8856" w14:textId="77777777" w:rsidR="001B1D14" w:rsidRDefault="001B1D14" w:rsidP="001B1D14">
      <w:pPr>
        <w:pStyle w:val="Tablefin"/>
        <w:rPr>
          <w:ins w:id="392" w:author="Johnny Schultz" w:date="2015-01-15T14:06:00Z"/>
        </w:rPr>
      </w:pPr>
      <w:bookmarkStart w:id="393" w:name="_Toc440783969"/>
    </w:p>
    <w:p w14:paraId="29014D52" w14:textId="7FE49C73" w:rsidR="001B1D14" w:rsidRPr="003947BE" w:rsidRDefault="00B86589" w:rsidP="001B1D14">
      <w:pPr>
        <w:pStyle w:val="Heading3"/>
        <w:rPr>
          <w:ins w:id="394" w:author="Johnny Schultz" w:date="2015-01-15T14:06:00Z"/>
        </w:rPr>
      </w:pPr>
      <w:ins w:id="395" w:author="Johnny Schultz" w:date="2015-01-15T16:35:00Z">
        <w:r>
          <w:t>2</w:t>
        </w:r>
      </w:ins>
      <w:ins w:id="396" w:author="Johnny Schultz" w:date="2015-01-15T14:14:00Z">
        <w:r w:rsidR="001B1D14">
          <w:t>.1.2</w:t>
        </w:r>
        <w:r w:rsidR="001B1D14">
          <w:tab/>
        </w:r>
      </w:ins>
      <w:ins w:id="397" w:author="Johnny Schultz" w:date="2015-01-15T14:06:00Z">
        <w:r w:rsidR="001B1D14" w:rsidRPr="003947BE">
          <w:t>Constants</w:t>
        </w:r>
        <w:bookmarkEnd w:id="393"/>
      </w:ins>
    </w:p>
    <w:p w14:paraId="320002DB" w14:textId="25CEF6C6" w:rsidR="001B1D14" w:rsidRPr="003947BE" w:rsidRDefault="001B1D14" w:rsidP="001B1D14">
      <w:pPr>
        <w:pStyle w:val="TableNo"/>
        <w:rPr>
          <w:ins w:id="398" w:author="Johnny Schultz" w:date="2015-01-15T14:06:00Z"/>
        </w:rPr>
      </w:pPr>
      <w:ins w:id="399" w:author="Johnny Schultz" w:date="2015-01-15T14:06:00Z">
        <w:r w:rsidRPr="003947BE">
          <w:t xml:space="preserve">TABLE </w:t>
        </w:r>
      </w:ins>
      <w:ins w:id="400" w:author="Johnny Schultz" w:date="2015-04-08T14:34:00Z">
        <w:r w:rsidR="00397BCA">
          <w:t>2</w:t>
        </w:r>
      </w:ins>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418"/>
        <w:gridCol w:w="3686"/>
        <w:gridCol w:w="2552"/>
        <w:tblGridChange w:id="401">
          <w:tblGrid>
            <w:gridCol w:w="1418"/>
            <w:gridCol w:w="3686"/>
            <w:gridCol w:w="2552"/>
          </w:tblGrid>
        </w:tblGridChange>
      </w:tblGrid>
      <w:tr w:rsidR="001B1D14" w:rsidRPr="00D33A09" w14:paraId="126F0E35" w14:textId="77777777" w:rsidTr="003D3979">
        <w:trPr>
          <w:jc w:val="center"/>
          <w:ins w:id="402" w:author="Johnny Schultz" w:date="2015-01-15T14:06:00Z"/>
        </w:trPr>
        <w:tc>
          <w:tcPr>
            <w:tcW w:w="1418" w:type="dxa"/>
            <w:tcBorders>
              <w:top w:val="single" w:sz="4" w:space="0" w:color="auto"/>
              <w:left w:val="single" w:sz="4" w:space="0" w:color="auto"/>
              <w:bottom w:val="single" w:sz="4" w:space="0" w:color="auto"/>
              <w:right w:val="single" w:sz="4" w:space="0" w:color="auto"/>
            </w:tcBorders>
          </w:tcPr>
          <w:p w14:paraId="457A4AA6" w14:textId="77777777" w:rsidR="001B1D14" w:rsidRPr="00D33A09" w:rsidRDefault="001B1D14" w:rsidP="003D3979">
            <w:pPr>
              <w:pStyle w:val="Tablehead"/>
              <w:rPr>
                <w:ins w:id="403" w:author="Johnny Schultz" w:date="2015-01-15T14:06:00Z"/>
              </w:rPr>
            </w:pPr>
            <w:ins w:id="404" w:author="Johnny Schultz" w:date="2015-01-15T14:06:00Z">
              <w:r w:rsidRPr="00D33A09">
                <w:t>Symbol</w:t>
              </w:r>
            </w:ins>
          </w:p>
        </w:tc>
        <w:tc>
          <w:tcPr>
            <w:tcW w:w="3686" w:type="dxa"/>
            <w:tcBorders>
              <w:top w:val="single" w:sz="4" w:space="0" w:color="auto"/>
              <w:left w:val="single" w:sz="4" w:space="0" w:color="auto"/>
              <w:bottom w:val="single" w:sz="4" w:space="0" w:color="auto"/>
              <w:right w:val="single" w:sz="4" w:space="0" w:color="auto"/>
            </w:tcBorders>
          </w:tcPr>
          <w:p w14:paraId="7F8E99E4" w14:textId="77777777" w:rsidR="001B1D14" w:rsidRPr="00D33A09" w:rsidRDefault="001B1D14" w:rsidP="003D3979">
            <w:pPr>
              <w:pStyle w:val="Tablehead"/>
              <w:rPr>
                <w:ins w:id="405" w:author="Johnny Schultz" w:date="2015-01-15T14:06:00Z"/>
              </w:rPr>
            </w:pPr>
            <w:ins w:id="406" w:author="Johnny Schultz" w:date="2015-01-15T14:06:00Z">
              <w:r w:rsidRPr="00D33A09">
                <w:t>Parameter name</w:t>
              </w:r>
            </w:ins>
          </w:p>
        </w:tc>
        <w:tc>
          <w:tcPr>
            <w:tcW w:w="2552" w:type="dxa"/>
            <w:tcBorders>
              <w:top w:val="single" w:sz="4" w:space="0" w:color="auto"/>
              <w:left w:val="single" w:sz="4" w:space="0" w:color="auto"/>
              <w:bottom w:val="single" w:sz="4" w:space="0" w:color="auto"/>
              <w:right w:val="single" w:sz="4" w:space="0" w:color="auto"/>
            </w:tcBorders>
          </w:tcPr>
          <w:p w14:paraId="1CB2CCFF" w14:textId="77777777" w:rsidR="001B1D14" w:rsidRPr="00D33A09" w:rsidRDefault="001B1D14" w:rsidP="003D3979">
            <w:pPr>
              <w:pStyle w:val="Tablehead"/>
              <w:rPr>
                <w:ins w:id="407" w:author="Johnny Schultz" w:date="2015-01-15T14:06:00Z"/>
              </w:rPr>
            </w:pPr>
            <w:ins w:id="408" w:author="Johnny Schultz" w:date="2015-01-15T14:06:00Z">
              <w:r w:rsidRPr="00D33A09">
                <w:t>Value</w:t>
              </w:r>
            </w:ins>
          </w:p>
        </w:tc>
      </w:tr>
      <w:tr w:rsidR="001B1D14" w:rsidRPr="00D33A09" w14:paraId="2E68D33A" w14:textId="77777777" w:rsidTr="006A41C2">
        <w:tblPrEx>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ExChange w:id="409" w:author="Peggy Browning" w:date="2015-04-21T10:10:00Z">
            <w:tblPrEx>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Ex>
          </w:tblPrExChange>
        </w:tblPrEx>
        <w:trPr>
          <w:trHeight w:val="70"/>
          <w:jc w:val="center"/>
          <w:ins w:id="410" w:author="Johnny Schultz" w:date="2015-01-15T14:06:00Z"/>
          <w:trPrChange w:id="411" w:author="Peggy Browning" w:date="2015-04-21T10:10:00Z">
            <w:trPr>
              <w:jc w:val="center"/>
            </w:trPr>
          </w:trPrChange>
        </w:trPr>
        <w:tc>
          <w:tcPr>
            <w:tcW w:w="1418" w:type="dxa"/>
            <w:tcBorders>
              <w:top w:val="single" w:sz="4" w:space="0" w:color="auto"/>
              <w:left w:val="single" w:sz="4" w:space="0" w:color="auto"/>
              <w:bottom w:val="single" w:sz="4" w:space="0" w:color="auto"/>
              <w:right w:val="single" w:sz="4" w:space="0" w:color="auto"/>
            </w:tcBorders>
            <w:tcPrChange w:id="412" w:author="Peggy Browning" w:date="2015-04-21T10:10:00Z">
              <w:tcPr>
                <w:tcW w:w="1418" w:type="dxa"/>
                <w:tcBorders>
                  <w:top w:val="single" w:sz="4" w:space="0" w:color="auto"/>
                  <w:left w:val="single" w:sz="4" w:space="0" w:color="auto"/>
                  <w:bottom w:val="single" w:sz="4" w:space="0" w:color="auto"/>
                  <w:right w:val="single" w:sz="4" w:space="0" w:color="auto"/>
                </w:tcBorders>
              </w:tcPr>
            </w:tcPrChange>
          </w:tcPr>
          <w:p w14:paraId="4980CA3D" w14:textId="77777777" w:rsidR="001B1D14" w:rsidRPr="00D33A09" w:rsidRDefault="001B1D14" w:rsidP="003D3979">
            <w:pPr>
              <w:pStyle w:val="Tabletext"/>
              <w:rPr>
                <w:ins w:id="413" w:author="Johnny Schultz" w:date="2015-01-15T14:06:00Z"/>
              </w:rPr>
            </w:pPr>
            <w:ins w:id="414" w:author="Johnny Schultz" w:date="2015-01-15T14:06:00Z">
              <w:r w:rsidRPr="00D33A09">
                <w:t>PH.DE</w:t>
              </w:r>
            </w:ins>
          </w:p>
        </w:tc>
        <w:tc>
          <w:tcPr>
            <w:tcW w:w="3686" w:type="dxa"/>
            <w:tcBorders>
              <w:top w:val="single" w:sz="4" w:space="0" w:color="auto"/>
              <w:left w:val="single" w:sz="4" w:space="0" w:color="auto"/>
              <w:bottom w:val="single" w:sz="4" w:space="0" w:color="auto"/>
              <w:right w:val="single" w:sz="4" w:space="0" w:color="auto"/>
            </w:tcBorders>
            <w:tcPrChange w:id="415" w:author="Peggy Browning" w:date="2015-04-21T10:10:00Z">
              <w:tcPr>
                <w:tcW w:w="3686" w:type="dxa"/>
                <w:tcBorders>
                  <w:top w:val="single" w:sz="4" w:space="0" w:color="auto"/>
                  <w:left w:val="single" w:sz="4" w:space="0" w:color="auto"/>
                  <w:bottom w:val="single" w:sz="4" w:space="0" w:color="auto"/>
                  <w:right w:val="single" w:sz="4" w:space="0" w:color="auto"/>
                </w:tcBorders>
              </w:tcPr>
            </w:tcPrChange>
          </w:tcPr>
          <w:p w14:paraId="6CDB6ED5" w14:textId="77777777" w:rsidR="001B1D14" w:rsidRPr="00D33A09" w:rsidRDefault="001B1D14" w:rsidP="003D3979">
            <w:pPr>
              <w:pStyle w:val="Tabletext"/>
              <w:rPr>
                <w:ins w:id="416" w:author="Johnny Schultz" w:date="2015-01-15T14:06:00Z"/>
              </w:rPr>
            </w:pPr>
            <w:ins w:id="417" w:author="Johnny Schultz" w:date="2015-01-15T14:06:00Z">
              <w:r w:rsidRPr="00D33A09">
                <w:t>Data encoding</w:t>
              </w:r>
            </w:ins>
          </w:p>
        </w:tc>
        <w:tc>
          <w:tcPr>
            <w:tcW w:w="2552" w:type="dxa"/>
            <w:tcBorders>
              <w:top w:val="single" w:sz="4" w:space="0" w:color="auto"/>
              <w:left w:val="single" w:sz="4" w:space="0" w:color="auto"/>
              <w:bottom w:val="single" w:sz="4" w:space="0" w:color="auto"/>
              <w:right w:val="single" w:sz="4" w:space="0" w:color="auto"/>
            </w:tcBorders>
            <w:tcPrChange w:id="418" w:author="Peggy Browning" w:date="2015-04-21T10:10:00Z">
              <w:tcPr>
                <w:tcW w:w="2552" w:type="dxa"/>
                <w:tcBorders>
                  <w:top w:val="single" w:sz="4" w:space="0" w:color="auto"/>
                  <w:left w:val="single" w:sz="4" w:space="0" w:color="auto"/>
                  <w:bottom w:val="single" w:sz="4" w:space="0" w:color="auto"/>
                  <w:right w:val="single" w:sz="4" w:space="0" w:color="auto"/>
                </w:tcBorders>
              </w:tcPr>
            </w:tcPrChange>
          </w:tcPr>
          <w:p w14:paraId="3937D811" w14:textId="4EEEE8B2" w:rsidR="001B1D14" w:rsidRPr="006A41C2" w:rsidRDefault="006A41C2" w:rsidP="003D3979">
            <w:pPr>
              <w:pStyle w:val="Tabletext"/>
              <w:rPr>
                <w:ins w:id="419" w:author="Johnny Schultz" w:date="2015-01-15T14:06:00Z"/>
                <w:rPrChange w:id="420" w:author="Peggy Browning" w:date="2015-04-21T10:10:00Z">
                  <w:rPr>
                    <w:ins w:id="421" w:author="Johnny Schultz" w:date="2015-01-15T14:06:00Z"/>
                    <w:highlight w:val="yellow"/>
                  </w:rPr>
                </w:rPrChange>
              </w:rPr>
            </w:pPr>
            <w:ins w:id="422" w:author="Peggy Browning" w:date="2015-04-21T10:08:00Z">
              <w:r w:rsidRPr="006A41C2">
                <w:rPr>
                  <w:rPrChange w:id="423" w:author="Peggy Browning" w:date="2015-04-21T10:10:00Z">
                    <w:rPr>
                      <w:highlight w:val="yellow"/>
                    </w:rPr>
                  </w:rPrChange>
                </w:rPr>
                <w:t xml:space="preserve">Not used </w:t>
              </w:r>
            </w:ins>
            <w:ins w:id="424" w:author="Johnny Schultz" w:date="2015-01-15T14:06:00Z">
              <w:del w:id="425" w:author="Peggy Browning" w:date="2015-04-21T10:08:00Z">
                <w:r w:rsidR="00031C61" w:rsidRPr="006A41C2" w:rsidDel="006A41C2">
                  <w:rPr>
                    <w:rPrChange w:id="426" w:author="Peggy Browning" w:date="2015-04-21T10:10:00Z">
                      <w:rPr>
                        <w:highlight w:val="yellow"/>
                      </w:rPr>
                    </w:rPrChange>
                  </w:rPr>
                  <w:delText>TBD</w:delText>
                </w:r>
              </w:del>
            </w:ins>
          </w:p>
        </w:tc>
      </w:tr>
      <w:tr w:rsidR="001B1D14" w:rsidRPr="00D33A09" w14:paraId="1D4C06D5" w14:textId="77777777" w:rsidTr="003D3979">
        <w:trPr>
          <w:jc w:val="center"/>
          <w:ins w:id="427" w:author="Johnny Schultz" w:date="2015-01-15T14:06:00Z"/>
        </w:trPr>
        <w:tc>
          <w:tcPr>
            <w:tcW w:w="1418" w:type="dxa"/>
            <w:tcBorders>
              <w:top w:val="single" w:sz="4" w:space="0" w:color="auto"/>
              <w:left w:val="single" w:sz="4" w:space="0" w:color="auto"/>
              <w:bottom w:val="single" w:sz="4" w:space="0" w:color="auto"/>
              <w:right w:val="single" w:sz="4" w:space="0" w:color="auto"/>
            </w:tcBorders>
          </w:tcPr>
          <w:p w14:paraId="067C23C0" w14:textId="77777777" w:rsidR="001B1D14" w:rsidRPr="00D33A09" w:rsidRDefault="001B1D14" w:rsidP="003D3979">
            <w:pPr>
              <w:pStyle w:val="Tabletext"/>
              <w:rPr>
                <w:ins w:id="428" w:author="Johnny Schultz" w:date="2015-01-15T14:06:00Z"/>
              </w:rPr>
            </w:pPr>
            <w:ins w:id="429" w:author="Johnny Schultz" w:date="2015-01-15T14:06:00Z">
              <w:r w:rsidRPr="00D33A09">
                <w:t>PH.FEC</w:t>
              </w:r>
            </w:ins>
          </w:p>
        </w:tc>
        <w:tc>
          <w:tcPr>
            <w:tcW w:w="3686" w:type="dxa"/>
            <w:tcBorders>
              <w:top w:val="single" w:sz="4" w:space="0" w:color="auto"/>
              <w:left w:val="single" w:sz="4" w:space="0" w:color="auto"/>
              <w:bottom w:val="single" w:sz="4" w:space="0" w:color="auto"/>
              <w:right w:val="single" w:sz="4" w:space="0" w:color="auto"/>
            </w:tcBorders>
          </w:tcPr>
          <w:p w14:paraId="637441C2" w14:textId="77777777" w:rsidR="001B1D14" w:rsidRPr="00D33A09" w:rsidRDefault="001B1D14" w:rsidP="003D3979">
            <w:pPr>
              <w:pStyle w:val="Tabletext"/>
              <w:rPr>
                <w:ins w:id="430" w:author="Johnny Schultz" w:date="2015-01-15T14:06:00Z"/>
              </w:rPr>
            </w:pPr>
            <w:commentRangeStart w:id="431"/>
            <w:commentRangeStart w:id="432"/>
            <w:ins w:id="433" w:author="Johnny Schultz" w:date="2015-01-15T14:06:00Z">
              <w:r w:rsidRPr="00D33A09">
                <w:t>Forward error correction</w:t>
              </w:r>
            </w:ins>
            <w:commentRangeEnd w:id="431"/>
            <w:ins w:id="434" w:author="Johnny Schultz" w:date="2015-04-10T10:47:00Z">
              <w:r w:rsidR="006945DE">
                <w:rPr>
                  <w:rStyle w:val="CommentReference"/>
                  <w:lang w:val="en-US"/>
                </w:rPr>
                <w:commentReference w:id="431"/>
              </w:r>
            </w:ins>
            <w:commentRangeEnd w:id="432"/>
            <w:r w:rsidR="00220801">
              <w:rPr>
                <w:rStyle w:val="CommentReference"/>
                <w:lang w:val="en-US"/>
              </w:rPr>
              <w:commentReference w:id="432"/>
            </w:r>
          </w:p>
        </w:tc>
        <w:tc>
          <w:tcPr>
            <w:tcW w:w="2552" w:type="dxa"/>
            <w:tcBorders>
              <w:top w:val="single" w:sz="4" w:space="0" w:color="auto"/>
              <w:left w:val="single" w:sz="4" w:space="0" w:color="auto"/>
              <w:bottom w:val="single" w:sz="4" w:space="0" w:color="auto"/>
              <w:right w:val="single" w:sz="4" w:space="0" w:color="auto"/>
            </w:tcBorders>
          </w:tcPr>
          <w:p w14:paraId="7E0B947A" w14:textId="2E665BFF" w:rsidR="001B1D14" w:rsidRPr="006A41C2" w:rsidRDefault="002C3E4E" w:rsidP="003D3979">
            <w:pPr>
              <w:pStyle w:val="Tabletext"/>
              <w:rPr>
                <w:ins w:id="435" w:author="Johnny Schultz" w:date="2015-01-15T14:06:00Z"/>
                <w:rPrChange w:id="436" w:author="Peggy Browning" w:date="2015-04-21T10:10:00Z">
                  <w:rPr>
                    <w:ins w:id="437" w:author="Johnny Schultz" w:date="2015-01-15T14:06:00Z"/>
                    <w:highlight w:val="yellow"/>
                  </w:rPr>
                </w:rPrChange>
              </w:rPr>
            </w:pPr>
            <w:ins w:id="438" w:author="Johnny Schultz" w:date="2015-04-08T16:30:00Z">
              <w:r w:rsidRPr="006A41C2">
                <w:t>Turbo (selectable)</w:t>
              </w:r>
            </w:ins>
          </w:p>
        </w:tc>
      </w:tr>
      <w:tr w:rsidR="001B1D14" w:rsidRPr="00D33A09" w14:paraId="13C0D242" w14:textId="77777777" w:rsidTr="003D3979">
        <w:trPr>
          <w:jc w:val="center"/>
          <w:ins w:id="439" w:author="Johnny Schultz" w:date="2015-01-15T14:06:00Z"/>
        </w:trPr>
        <w:tc>
          <w:tcPr>
            <w:tcW w:w="1418" w:type="dxa"/>
            <w:tcBorders>
              <w:top w:val="single" w:sz="4" w:space="0" w:color="auto"/>
              <w:left w:val="single" w:sz="4" w:space="0" w:color="auto"/>
              <w:bottom w:val="single" w:sz="4" w:space="0" w:color="auto"/>
              <w:right w:val="single" w:sz="4" w:space="0" w:color="auto"/>
            </w:tcBorders>
          </w:tcPr>
          <w:p w14:paraId="08AECC42" w14:textId="77777777" w:rsidR="001B1D14" w:rsidRPr="00D33A09" w:rsidRDefault="001B1D14" w:rsidP="003D3979">
            <w:pPr>
              <w:pStyle w:val="Tabletext"/>
              <w:rPr>
                <w:ins w:id="440" w:author="Johnny Schultz" w:date="2015-01-15T14:06:00Z"/>
              </w:rPr>
            </w:pPr>
            <w:ins w:id="441" w:author="Johnny Schultz" w:date="2015-01-15T14:06:00Z">
              <w:r w:rsidRPr="00D33A09">
                <w:t>PH.IL</w:t>
              </w:r>
            </w:ins>
          </w:p>
        </w:tc>
        <w:tc>
          <w:tcPr>
            <w:tcW w:w="3686" w:type="dxa"/>
            <w:tcBorders>
              <w:top w:val="single" w:sz="4" w:space="0" w:color="auto"/>
              <w:left w:val="single" w:sz="4" w:space="0" w:color="auto"/>
              <w:bottom w:val="single" w:sz="4" w:space="0" w:color="auto"/>
              <w:right w:val="single" w:sz="4" w:space="0" w:color="auto"/>
            </w:tcBorders>
          </w:tcPr>
          <w:p w14:paraId="34DEC044" w14:textId="77777777" w:rsidR="001B1D14" w:rsidRPr="00D33A09" w:rsidRDefault="001B1D14" w:rsidP="003D3979">
            <w:pPr>
              <w:pStyle w:val="Tabletext"/>
              <w:rPr>
                <w:ins w:id="442" w:author="Johnny Schultz" w:date="2015-01-15T14:06:00Z"/>
              </w:rPr>
            </w:pPr>
            <w:ins w:id="443" w:author="Johnny Schultz" w:date="2015-01-15T14:06:00Z">
              <w:r w:rsidRPr="00D33A09">
                <w:t>Interleaving</w:t>
              </w:r>
            </w:ins>
          </w:p>
        </w:tc>
        <w:tc>
          <w:tcPr>
            <w:tcW w:w="2552" w:type="dxa"/>
            <w:tcBorders>
              <w:top w:val="single" w:sz="4" w:space="0" w:color="auto"/>
              <w:left w:val="single" w:sz="4" w:space="0" w:color="auto"/>
              <w:bottom w:val="single" w:sz="4" w:space="0" w:color="auto"/>
              <w:right w:val="single" w:sz="4" w:space="0" w:color="auto"/>
            </w:tcBorders>
          </w:tcPr>
          <w:p w14:paraId="6082C4B2" w14:textId="7F45639C" w:rsidR="001B1D14" w:rsidRPr="005C0AB6" w:rsidRDefault="00F53EA1" w:rsidP="003D3979">
            <w:pPr>
              <w:pStyle w:val="Tabletext"/>
              <w:rPr>
                <w:ins w:id="444" w:author="Johnny Schultz" w:date="2015-01-15T14:06:00Z"/>
                <w:highlight w:val="yellow"/>
              </w:rPr>
            </w:pPr>
            <w:ins w:id="445" w:author="Johnny Schultz" w:date="2015-01-15T14:06:00Z">
              <w:r w:rsidRPr="00F53EA1">
                <w:t xml:space="preserve">Not </w:t>
              </w:r>
              <w:commentRangeStart w:id="446"/>
              <w:r w:rsidRPr="00F53EA1">
                <w:t>used</w:t>
              </w:r>
            </w:ins>
            <w:commentRangeEnd w:id="446"/>
            <w:r w:rsidR="00220801">
              <w:rPr>
                <w:rStyle w:val="CommentReference"/>
                <w:lang w:val="en-US"/>
              </w:rPr>
              <w:commentReference w:id="446"/>
            </w:r>
          </w:p>
        </w:tc>
      </w:tr>
      <w:tr w:rsidR="001B1D14" w:rsidRPr="00D33A09" w14:paraId="298128FD" w14:textId="77777777" w:rsidTr="003D3979">
        <w:trPr>
          <w:jc w:val="center"/>
          <w:ins w:id="447" w:author="Johnny Schultz" w:date="2015-01-15T14:06:00Z"/>
        </w:trPr>
        <w:tc>
          <w:tcPr>
            <w:tcW w:w="1418" w:type="dxa"/>
            <w:tcBorders>
              <w:top w:val="single" w:sz="4" w:space="0" w:color="auto"/>
              <w:left w:val="single" w:sz="4" w:space="0" w:color="auto"/>
              <w:bottom w:val="single" w:sz="4" w:space="0" w:color="auto"/>
              <w:right w:val="single" w:sz="4" w:space="0" w:color="auto"/>
            </w:tcBorders>
          </w:tcPr>
          <w:p w14:paraId="674EEF89" w14:textId="77777777" w:rsidR="001B1D14" w:rsidRPr="00D33A09" w:rsidRDefault="001B1D14" w:rsidP="003D3979">
            <w:pPr>
              <w:pStyle w:val="Tabletext"/>
              <w:rPr>
                <w:ins w:id="448" w:author="Johnny Schultz" w:date="2015-01-15T14:06:00Z"/>
              </w:rPr>
            </w:pPr>
            <w:ins w:id="449" w:author="Johnny Schultz" w:date="2015-01-15T14:06:00Z">
              <w:r w:rsidRPr="00D33A09">
                <w:t>PH.BS</w:t>
              </w:r>
            </w:ins>
          </w:p>
        </w:tc>
        <w:tc>
          <w:tcPr>
            <w:tcW w:w="3686" w:type="dxa"/>
            <w:tcBorders>
              <w:top w:val="single" w:sz="4" w:space="0" w:color="auto"/>
              <w:left w:val="single" w:sz="4" w:space="0" w:color="auto"/>
              <w:bottom w:val="single" w:sz="4" w:space="0" w:color="auto"/>
              <w:right w:val="single" w:sz="4" w:space="0" w:color="auto"/>
            </w:tcBorders>
          </w:tcPr>
          <w:p w14:paraId="5A48587F" w14:textId="77777777" w:rsidR="001B1D14" w:rsidRPr="00D33A09" w:rsidRDefault="001B1D14" w:rsidP="003D3979">
            <w:pPr>
              <w:pStyle w:val="Tabletext"/>
              <w:rPr>
                <w:ins w:id="450" w:author="Johnny Schultz" w:date="2015-01-15T14:06:00Z"/>
              </w:rPr>
            </w:pPr>
            <w:ins w:id="451" w:author="Johnny Schultz" w:date="2015-01-15T14:06:00Z">
              <w:r w:rsidRPr="00D33A09">
                <w:t>Bit scrambling</w:t>
              </w:r>
            </w:ins>
          </w:p>
        </w:tc>
        <w:tc>
          <w:tcPr>
            <w:tcW w:w="2552" w:type="dxa"/>
            <w:tcBorders>
              <w:top w:val="single" w:sz="4" w:space="0" w:color="auto"/>
              <w:left w:val="single" w:sz="4" w:space="0" w:color="auto"/>
              <w:bottom w:val="single" w:sz="4" w:space="0" w:color="auto"/>
              <w:right w:val="single" w:sz="4" w:space="0" w:color="auto"/>
            </w:tcBorders>
          </w:tcPr>
          <w:p w14:paraId="2477F866" w14:textId="2E0B2044" w:rsidR="001B1D14" w:rsidRPr="006A41C2" w:rsidRDefault="006A41C2" w:rsidP="003D3979">
            <w:pPr>
              <w:pStyle w:val="Tabletext"/>
              <w:rPr>
                <w:ins w:id="452" w:author="Johnny Schultz" w:date="2015-01-15T14:06:00Z"/>
                <w:rPrChange w:id="453" w:author="Peggy Browning" w:date="2015-04-21T10:11:00Z">
                  <w:rPr>
                    <w:ins w:id="454" w:author="Johnny Schultz" w:date="2015-01-15T14:06:00Z"/>
                    <w:highlight w:val="yellow"/>
                  </w:rPr>
                </w:rPrChange>
              </w:rPr>
            </w:pPr>
            <w:ins w:id="455" w:author="Peggy Browning" w:date="2015-04-21T10:11:00Z">
              <w:r>
                <w:t xml:space="preserve">Not </w:t>
              </w:r>
            </w:ins>
            <w:ins w:id="456" w:author="Peggy Browning" w:date="2015-04-21T10:12:00Z">
              <w:r>
                <w:t xml:space="preserve">used </w:t>
              </w:r>
            </w:ins>
            <w:ins w:id="457" w:author="Johnny Schultz" w:date="2015-01-15T14:06:00Z">
              <w:del w:id="458" w:author="Peggy Browning" w:date="2015-04-21T10:11:00Z">
                <w:r w:rsidR="001B1D14" w:rsidRPr="006A41C2" w:rsidDel="006A41C2">
                  <w:rPr>
                    <w:rPrChange w:id="459" w:author="Peggy Browning" w:date="2015-04-21T10:11:00Z">
                      <w:rPr>
                        <w:highlight w:val="yellow"/>
                      </w:rPr>
                    </w:rPrChange>
                  </w:rPr>
                  <w:delText>TBD</w:delText>
                </w:r>
              </w:del>
            </w:ins>
          </w:p>
        </w:tc>
      </w:tr>
      <w:tr w:rsidR="001B1D14" w:rsidRPr="00D33A09" w14:paraId="187E7578" w14:textId="77777777" w:rsidTr="003D3979">
        <w:trPr>
          <w:jc w:val="center"/>
          <w:ins w:id="460" w:author="Johnny Schultz" w:date="2015-01-15T14:06:00Z"/>
        </w:trPr>
        <w:tc>
          <w:tcPr>
            <w:tcW w:w="1418" w:type="dxa"/>
            <w:tcBorders>
              <w:top w:val="single" w:sz="4" w:space="0" w:color="auto"/>
              <w:left w:val="single" w:sz="4" w:space="0" w:color="auto"/>
              <w:bottom w:val="single" w:sz="4" w:space="0" w:color="auto"/>
              <w:right w:val="single" w:sz="4" w:space="0" w:color="auto"/>
            </w:tcBorders>
          </w:tcPr>
          <w:p w14:paraId="5B0E33C5" w14:textId="77777777" w:rsidR="001B1D14" w:rsidRPr="00D33A09" w:rsidRDefault="001B1D14" w:rsidP="003D3979">
            <w:pPr>
              <w:pStyle w:val="Tabletext"/>
              <w:rPr>
                <w:ins w:id="461" w:author="Johnny Schultz" w:date="2015-01-15T14:06:00Z"/>
              </w:rPr>
            </w:pPr>
            <w:ins w:id="462" w:author="Johnny Schultz" w:date="2015-01-15T14:06:00Z">
              <w:r w:rsidRPr="00D33A09">
                <w:t>PH.MOD</w:t>
              </w:r>
            </w:ins>
          </w:p>
        </w:tc>
        <w:tc>
          <w:tcPr>
            <w:tcW w:w="3686" w:type="dxa"/>
            <w:tcBorders>
              <w:top w:val="single" w:sz="4" w:space="0" w:color="auto"/>
              <w:left w:val="single" w:sz="4" w:space="0" w:color="auto"/>
              <w:bottom w:val="single" w:sz="4" w:space="0" w:color="auto"/>
              <w:right w:val="single" w:sz="4" w:space="0" w:color="auto"/>
            </w:tcBorders>
          </w:tcPr>
          <w:p w14:paraId="4AE4FFCE" w14:textId="77777777" w:rsidR="001B1D14" w:rsidRPr="00D33A09" w:rsidRDefault="001B1D14" w:rsidP="003D3979">
            <w:pPr>
              <w:pStyle w:val="Tabletext"/>
              <w:rPr>
                <w:ins w:id="463" w:author="Johnny Schultz" w:date="2015-01-15T14:06:00Z"/>
              </w:rPr>
            </w:pPr>
            <w:ins w:id="464" w:author="Johnny Schultz" w:date="2015-01-15T14:06:00Z">
              <w:r w:rsidRPr="00D33A09">
                <w:t>Modulation</w:t>
              </w:r>
            </w:ins>
          </w:p>
        </w:tc>
        <w:tc>
          <w:tcPr>
            <w:tcW w:w="2552" w:type="dxa"/>
            <w:tcBorders>
              <w:top w:val="single" w:sz="4" w:space="0" w:color="auto"/>
              <w:left w:val="single" w:sz="4" w:space="0" w:color="auto"/>
              <w:bottom w:val="single" w:sz="4" w:space="0" w:color="auto"/>
              <w:right w:val="single" w:sz="4" w:space="0" w:color="auto"/>
            </w:tcBorders>
          </w:tcPr>
          <w:p w14:paraId="4E36699C" w14:textId="6693D9DE" w:rsidR="001B1D14" w:rsidRPr="005C0AB6" w:rsidRDefault="00F53EA1" w:rsidP="003D3979">
            <w:pPr>
              <w:pStyle w:val="Tabletext"/>
              <w:rPr>
                <w:ins w:id="465" w:author="Johnny Schultz" w:date="2015-01-15T14:06:00Z"/>
                <w:highlight w:val="yellow"/>
              </w:rPr>
            </w:pPr>
            <w:ins w:id="466" w:author="Johnny Schultz" w:date="2015-04-08T16:30:00Z">
              <w:r>
                <w:t>π/4</w:t>
              </w:r>
              <w:del w:id="467" w:author="Peggy Browning" w:date="2015-04-21T10:12:00Z">
                <w:r w:rsidDel="006A41C2">
                  <w:delText xml:space="preserve"> </w:delText>
                </w:r>
                <w:commentRangeStart w:id="468"/>
                <w:r w:rsidDel="006A41C2">
                  <w:delText>D</w:delText>
                </w:r>
              </w:del>
              <w:r>
                <w:t>QPSK</w:t>
              </w:r>
            </w:ins>
            <w:commentRangeEnd w:id="468"/>
            <w:r w:rsidR="00773FE5">
              <w:rPr>
                <w:rStyle w:val="CommentReference"/>
                <w:lang w:val="en-US"/>
              </w:rPr>
              <w:commentReference w:id="468"/>
            </w:r>
          </w:p>
        </w:tc>
      </w:tr>
      <w:tr w:rsidR="001B1D14" w:rsidRPr="003947BE" w14:paraId="65E573B1" w14:textId="77777777" w:rsidTr="003D3979">
        <w:trPr>
          <w:jc w:val="center"/>
          <w:ins w:id="469" w:author="Johnny Schultz" w:date="2015-01-15T14:06:00Z"/>
        </w:trPr>
        <w:tc>
          <w:tcPr>
            <w:tcW w:w="7656" w:type="dxa"/>
            <w:gridSpan w:val="3"/>
            <w:tcBorders>
              <w:top w:val="single" w:sz="4" w:space="0" w:color="auto"/>
              <w:left w:val="nil"/>
              <w:bottom w:val="nil"/>
              <w:right w:val="nil"/>
            </w:tcBorders>
          </w:tcPr>
          <w:p w14:paraId="466D305E" w14:textId="77777777" w:rsidR="001B1D14" w:rsidRPr="003947BE" w:rsidRDefault="001B1D14" w:rsidP="003D3979">
            <w:pPr>
              <w:pStyle w:val="Tablelegend"/>
              <w:rPr>
                <w:ins w:id="470" w:author="Johnny Schultz" w:date="2015-01-15T14:06:00Z"/>
              </w:rPr>
            </w:pPr>
          </w:p>
        </w:tc>
      </w:tr>
    </w:tbl>
    <w:p w14:paraId="2E943C92" w14:textId="77777777" w:rsidR="001B1D14" w:rsidRPr="003947BE" w:rsidRDefault="001B1D14" w:rsidP="001B1D14">
      <w:pPr>
        <w:pStyle w:val="Tablefin"/>
        <w:rPr>
          <w:ins w:id="471" w:author="Johnny Schultz" w:date="2015-01-15T14:06:00Z"/>
        </w:rPr>
      </w:pPr>
      <w:bookmarkStart w:id="472" w:name="_Toc440783970"/>
    </w:p>
    <w:p w14:paraId="07E47CC4" w14:textId="09636572" w:rsidR="001B1D14" w:rsidRPr="003947BE" w:rsidRDefault="00B86589" w:rsidP="001B1D14">
      <w:pPr>
        <w:pStyle w:val="Heading3"/>
        <w:rPr>
          <w:ins w:id="473" w:author="Johnny Schultz" w:date="2015-01-15T14:06:00Z"/>
        </w:rPr>
      </w:pPr>
      <w:bookmarkStart w:id="474" w:name="_Toc440783971"/>
      <w:bookmarkEnd w:id="472"/>
      <w:ins w:id="475" w:author="Johnny Schultz" w:date="2015-01-15T16:35:00Z">
        <w:r>
          <w:t>2</w:t>
        </w:r>
      </w:ins>
      <w:ins w:id="476" w:author="Johnny Schultz" w:date="2015-01-15T14:14:00Z">
        <w:r w:rsidR="001B1D14">
          <w:t>.1.3</w:t>
        </w:r>
        <w:r w:rsidR="001B1D14">
          <w:tab/>
        </w:r>
      </w:ins>
      <w:ins w:id="477" w:author="Johnny Schultz" w:date="2015-01-15T14:06:00Z">
        <w:r w:rsidR="001B1D14" w:rsidRPr="003947BE">
          <w:t>Transmission media</w:t>
        </w:r>
        <w:bookmarkEnd w:id="474"/>
      </w:ins>
    </w:p>
    <w:p w14:paraId="639328DE" w14:textId="77777777" w:rsidR="001B1D14" w:rsidRPr="00E66B43" w:rsidRDefault="001B1D14" w:rsidP="001B1D14">
      <w:pPr>
        <w:rPr>
          <w:ins w:id="478" w:author="Johnny Schultz" w:date="2015-01-15T14:06:00Z"/>
        </w:rPr>
      </w:pPr>
      <w:ins w:id="479" w:author="Johnny Schultz" w:date="2015-01-15T14:06:00Z">
        <w:r w:rsidRPr="00E66B43">
          <w:t>Data transmissions are made in the VHF maritime mobile band. Data tr</w:t>
        </w:r>
        <w:r>
          <w:t>ansmissions should use A</w:t>
        </w:r>
        <w:r w:rsidRPr="00E66B43">
          <w:t>S</w:t>
        </w:r>
        <w:r>
          <w:t>M 1 and A</w:t>
        </w:r>
        <w:r w:rsidRPr="00E66B43">
          <w:t>S</w:t>
        </w:r>
        <w:r>
          <w:t>M 2 channels</w:t>
        </w:r>
        <w:r w:rsidRPr="00E66B43">
          <w:t>.</w:t>
        </w:r>
      </w:ins>
    </w:p>
    <w:p w14:paraId="1F93B94C" w14:textId="7DDB8DE6" w:rsidR="001B1D14" w:rsidRPr="00E66B43" w:rsidRDefault="00B86589" w:rsidP="001B1D14">
      <w:pPr>
        <w:pStyle w:val="Heading3"/>
        <w:rPr>
          <w:ins w:id="480" w:author="Johnny Schultz" w:date="2015-01-15T14:06:00Z"/>
        </w:rPr>
      </w:pPr>
      <w:ins w:id="481" w:author="Johnny Schultz" w:date="2015-01-15T16:35:00Z">
        <w:r>
          <w:rPr>
            <w:lang w:eastAsia="ja-JP"/>
          </w:rPr>
          <w:t>2</w:t>
        </w:r>
      </w:ins>
      <w:ins w:id="482" w:author="Johnny Schultz" w:date="2015-01-15T14:14:00Z">
        <w:r w:rsidR="001B1D14">
          <w:rPr>
            <w:lang w:eastAsia="ja-JP"/>
          </w:rPr>
          <w:t>.1.4</w:t>
        </w:r>
        <w:r w:rsidR="001B1D14">
          <w:rPr>
            <w:lang w:eastAsia="ja-JP"/>
          </w:rPr>
          <w:tab/>
        </w:r>
      </w:ins>
      <w:ins w:id="483" w:author="Johnny Schultz" w:date="2015-01-15T14:06:00Z">
        <w:r w:rsidR="001B1D14" w:rsidRPr="00E66B43">
          <w:rPr>
            <w:lang w:eastAsia="ja-JP"/>
          </w:rPr>
          <w:t>Multi-</w:t>
        </w:r>
        <w:r w:rsidR="001B1D14" w:rsidRPr="00E66B43">
          <w:t>channel operation</w:t>
        </w:r>
      </w:ins>
    </w:p>
    <w:p w14:paraId="01385AA0" w14:textId="30F48ABE" w:rsidR="001B1D14" w:rsidRDefault="001B1D14" w:rsidP="001B1D14">
      <w:pPr>
        <w:rPr>
          <w:ins w:id="484" w:author="Johnny Schultz" w:date="2015-01-15T14:06:00Z"/>
        </w:rPr>
      </w:pPr>
      <w:ins w:id="485" w:author="Johnny Schultz" w:date="2015-01-15T14:06:00Z">
        <w:r>
          <w:t>The A</w:t>
        </w:r>
        <w:r w:rsidRPr="00E66B43">
          <w:t>S</w:t>
        </w:r>
        <w:r>
          <w:t>M</w:t>
        </w:r>
        <w:r w:rsidRPr="00E66B43">
          <w:t xml:space="preserve"> should be capable of </w:t>
        </w:r>
        <w:r w:rsidRPr="00E66B43">
          <w:rPr>
            <w:lang w:eastAsia="ja-JP"/>
          </w:rPr>
          <w:t xml:space="preserve">receiving </w:t>
        </w:r>
        <w:r w:rsidRPr="00E66B43">
          <w:t xml:space="preserve">on two parallel channels </w:t>
        </w:r>
        <w:r>
          <w:rPr>
            <w:lang w:eastAsia="ja-JP"/>
          </w:rPr>
          <w:t xml:space="preserve">and transmitting on two </w:t>
        </w:r>
        <w:r w:rsidRPr="00E66B43">
          <w:rPr>
            <w:lang w:eastAsia="ja-JP"/>
          </w:rPr>
          <w:t>independent channels</w:t>
        </w:r>
        <w:r w:rsidRPr="00E66B43">
          <w:t xml:space="preserve">. Two separate TDMA receiving processes should be used to simultaneously </w:t>
        </w:r>
        <w:r w:rsidRPr="00E66B43">
          <w:lastRenderedPageBreak/>
          <w:t xml:space="preserve">receive on two independent frequency channels. One TDMA transmitter </w:t>
        </w:r>
        <w:del w:id="486" w:author="Arunas Macikunas" w:date="2015-04-19T17:09:00Z">
          <w:r w:rsidRPr="006A41C2" w:rsidDel="00773FE5">
            <w:delText>should</w:delText>
          </w:r>
        </w:del>
      </w:ins>
      <w:ins w:id="487" w:author="Arunas Macikunas" w:date="2015-04-19T17:09:00Z">
        <w:r w:rsidR="00773FE5" w:rsidRPr="00025E7F">
          <w:t>may</w:t>
        </w:r>
      </w:ins>
      <w:ins w:id="488" w:author="Johnny Schultz" w:date="2015-01-15T14:06:00Z">
        <w:r w:rsidRPr="00E66B43">
          <w:t xml:space="preserve"> be used to alternate TDMA transmissions on </w:t>
        </w:r>
        <w:r>
          <w:rPr>
            <w:lang w:eastAsia="ja-JP"/>
          </w:rPr>
          <w:t>two</w:t>
        </w:r>
        <w:r w:rsidRPr="00E66B43">
          <w:rPr>
            <w:lang w:eastAsia="ja-JP"/>
          </w:rPr>
          <w:t> </w:t>
        </w:r>
        <w:r w:rsidRPr="00E66B43">
          <w:t>independent frequency channels.</w:t>
        </w:r>
      </w:ins>
    </w:p>
    <w:p w14:paraId="69F96093" w14:textId="1FDDD30F" w:rsidR="001B1D14" w:rsidRPr="00E66B43" w:rsidRDefault="00B86589" w:rsidP="001B1D14">
      <w:pPr>
        <w:pStyle w:val="Heading2"/>
        <w:rPr>
          <w:ins w:id="489" w:author="Johnny Schultz" w:date="2015-01-15T14:06:00Z"/>
          <w:i/>
        </w:rPr>
      </w:pPr>
      <w:bookmarkStart w:id="490" w:name="_Toc440783973"/>
      <w:ins w:id="491" w:author="Johnny Schultz" w:date="2015-01-15T16:35:00Z">
        <w:r>
          <w:t>2</w:t>
        </w:r>
      </w:ins>
      <w:ins w:id="492" w:author="Johnny Schultz" w:date="2015-01-15T14:14:00Z">
        <w:r w:rsidR="001B1D14">
          <w:t>.2</w:t>
        </w:r>
        <w:r w:rsidR="001B1D14">
          <w:tab/>
        </w:r>
      </w:ins>
      <w:ins w:id="493" w:author="Johnny Schultz" w:date="2015-01-15T14:06:00Z">
        <w:r w:rsidR="001B1D14" w:rsidRPr="00E66B43">
          <w:t>Transceiver characteristics</w:t>
        </w:r>
        <w:bookmarkEnd w:id="490"/>
      </w:ins>
    </w:p>
    <w:p w14:paraId="1EFAC6F0" w14:textId="77777777" w:rsidR="001B1D14" w:rsidRPr="00E66B43" w:rsidRDefault="001B1D14" w:rsidP="001B1D14">
      <w:pPr>
        <w:rPr>
          <w:ins w:id="494" w:author="Johnny Schultz" w:date="2015-01-15T14:06:00Z"/>
        </w:rPr>
      </w:pPr>
      <w:ins w:id="495" w:author="Johnny Schultz" w:date="2015-01-15T14:06:00Z">
        <w:r w:rsidRPr="00E66B43">
          <w:t>The transceiver should perform in accordance with the characteristics set forth herein.</w:t>
        </w:r>
      </w:ins>
    </w:p>
    <w:p w14:paraId="15AEBAD5" w14:textId="4DF953EE" w:rsidR="001B1D14" w:rsidRPr="00E66B43" w:rsidRDefault="001B1D14" w:rsidP="001B1D14">
      <w:pPr>
        <w:pStyle w:val="TableNo"/>
        <w:rPr>
          <w:ins w:id="496" w:author="Johnny Schultz" w:date="2015-01-15T14:06:00Z"/>
        </w:rPr>
      </w:pPr>
      <w:bookmarkStart w:id="497" w:name="_Ref139099218"/>
      <w:ins w:id="498" w:author="Johnny Schultz" w:date="2015-01-15T14:06:00Z">
        <w:r w:rsidRPr="00E66B43">
          <w:t>TABLE</w:t>
        </w:r>
        <w:bookmarkEnd w:id="497"/>
        <w:r w:rsidRPr="00E66B43">
          <w:t xml:space="preserve"> </w:t>
        </w:r>
      </w:ins>
      <w:ins w:id="499" w:author="Johnny Schultz" w:date="2015-04-08T14:34:00Z">
        <w:r w:rsidR="00397BCA">
          <w:t>3</w:t>
        </w:r>
      </w:ins>
    </w:p>
    <w:p w14:paraId="6B424874" w14:textId="77777777" w:rsidR="001B1D14" w:rsidRPr="00E66B43" w:rsidRDefault="001B1D14" w:rsidP="001B1D14">
      <w:pPr>
        <w:pStyle w:val="Tabletitle"/>
        <w:rPr>
          <w:ins w:id="500" w:author="Johnny Schultz" w:date="2015-01-15T14:06:00Z"/>
        </w:rPr>
      </w:pPr>
      <w:ins w:id="501" w:author="Johnny Schultz" w:date="2015-01-15T14:06:00Z">
        <w:r w:rsidRPr="00E66B43">
          <w:t>Minimum required time division multiple access transmitter characteristics</w:t>
        </w:r>
      </w:ins>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09"/>
        <w:gridCol w:w="5972"/>
      </w:tblGrid>
      <w:tr w:rsidR="001B1D14" w:rsidRPr="003947BE" w14:paraId="3C0DD79F" w14:textId="77777777" w:rsidTr="003D3979">
        <w:trPr>
          <w:tblHeader/>
          <w:jc w:val="center"/>
          <w:ins w:id="502" w:author="Johnny Schultz" w:date="2015-01-15T14:06:00Z"/>
        </w:trPr>
        <w:tc>
          <w:tcPr>
            <w:tcW w:w="3809" w:type="dxa"/>
            <w:shd w:val="clear" w:color="auto" w:fill="FFFFFF"/>
          </w:tcPr>
          <w:p w14:paraId="68E28A7E" w14:textId="77777777" w:rsidR="001B1D14" w:rsidRPr="003947BE" w:rsidRDefault="001B1D14" w:rsidP="003D3979">
            <w:pPr>
              <w:pStyle w:val="Tablehead"/>
              <w:rPr>
                <w:ins w:id="503" w:author="Johnny Schultz" w:date="2015-01-15T14:06:00Z"/>
              </w:rPr>
            </w:pPr>
            <w:ins w:id="504" w:author="Johnny Schultz" w:date="2015-01-15T14:06:00Z">
              <w:r w:rsidRPr="003947BE">
                <w:t>Transmitter parameters</w:t>
              </w:r>
            </w:ins>
          </w:p>
        </w:tc>
        <w:tc>
          <w:tcPr>
            <w:tcW w:w="5972" w:type="dxa"/>
            <w:shd w:val="clear" w:color="auto" w:fill="FFFFFF"/>
          </w:tcPr>
          <w:p w14:paraId="55E7E375" w14:textId="77777777" w:rsidR="001B1D14" w:rsidRPr="003947BE" w:rsidRDefault="001B1D14" w:rsidP="003D3979">
            <w:pPr>
              <w:pStyle w:val="Tablehead"/>
              <w:rPr>
                <w:ins w:id="505" w:author="Johnny Schultz" w:date="2015-01-15T14:06:00Z"/>
              </w:rPr>
            </w:pPr>
            <w:ins w:id="506" w:author="Johnny Schultz" w:date="2015-01-15T14:06:00Z">
              <w:r w:rsidRPr="003947BE">
                <w:t>Require</w:t>
              </w:r>
              <w:r w:rsidRPr="003F357B">
                <w:t>ments</w:t>
              </w:r>
            </w:ins>
          </w:p>
        </w:tc>
      </w:tr>
      <w:tr w:rsidR="001B1D14" w:rsidRPr="003947BE" w14:paraId="4BEC05CE" w14:textId="77777777" w:rsidTr="003D3979">
        <w:trPr>
          <w:trHeight w:val="157"/>
          <w:jc w:val="center"/>
          <w:ins w:id="507" w:author="Johnny Schultz" w:date="2015-01-15T14:06:00Z"/>
        </w:trPr>
        <w:tc>
          <w:tcPr>
            <w:tcW w:w="3809" w:type="dxa"/>
          </w:tcPr>
          <w:p w14:paraId="7A15B99D" w14:textId="77777777" w:rsidR="001B1D14" w:rsidRPr="00906E51" w:rsidRDefault="001B1D14" w:rsidP="003D3979">
            <w:pPr>
              <w:pStyle w:val="Tabletext"/>
              <w:rPr>
                <w:ins w:id="508" w:author="Johnny Schultz" w:date="2015-01-15T14:06:00Z"/>
              </w:rPr>
            </w:pPr>
            <w:ins w:id="509" w:author="Johnny Schultz" w:date="2015-01-15T14:06:00Z">
              <w:r w:rsidRPr="00906E51">
                <w:t>Carrier power error</w:t>
              </w:r>
            </w:ins>
          </w:p>
        </w:tc>
        <w:tc>
          <w:tcPr>
            <w:tcW w:w="5972" w:type="dxa"/>
          </w:tcPr>
          <w:p w14:paraId="2E7EA77C" w14:textId="23436BEE" w:rsidR="001B1D14" w:rsidRPr="00906E51" w:rsidRDefault="00F53EA1" w:rsidP="003D3979">
            <w:pPr>
              <w:pStyle w:val="Tabletext"/>
              <w:rPr>
                <w:ins w:id="510" w:author="Johnny Schultz" w:date="2015-01-15T14:06:00Z"/>
              </w:rPr>
            </w:pPr>
            <w:ins w:id="511" w:author="Johnny Schultz" w:date="2015-04-08T16:34:00Z">
              <w:r>
                <w:t>±1.5 dB</w:t>
              </w:r>
            </w:ins>
            <w:ins w:id="512" w:author="Johnny Schultz" w:date="2015-01-15T14:06:00Z">
              <w:r w:rsidR="001B1D14" w:rsidRPr="00906E51">
                <w:t xml:space="preserve"> </w:t>
              </w:r>
            </w:ins>
          </w:p>
        </w:tc>
      </w:tr>
      <w:tr w:rsidR="001B1D14" w:rsidRPr="003947BE" w14:paraId="4C381EB1" w14:textId="77777777" w:rsidTr="003D3979">
        <w:trPr>
          <w:jc w:val="center"/>
          <w:ins w:id="513" w:author="Johnny Schultz" w:date="2015-01-15T14:06:00Z"/>
        </w:trPr>
        <w:tc>
          <w:tcPr>
            <w:tcW w:w="3809" w:type="dxa"/>
          </w:tcPr>
          <w:p w14:paraId="38A78DCC" w14:textId="77777777" w:rsidR="001B1D14" w:rsidRPr="00906E51" w:rsidRDefault="001B1D14" w:rsidP="003D3979">
            <w:pPr>
              <w:pStyle w:val="Tabletext"/>
              <w:rPr>
                <w:ins w:id="514" w:author="Johnny Schultz" w:date="2015-01-15T14:06:00Z"/>
              </w:rPr>
            </w:pPr>
            <w:ins w:id="515" w:author="Johnny Schultz" w:date="2015-01-15T14:06:00Z">
              <w:r w:rsidRPr="00906E51">
                <w:t>Carrier frequency error</w:t>
              </w:r>
            </w:ins>
          </w:p>
        </w:tc>
        <w:tc>
          <w:tcPr>
            <w:tcW w:w="5972" w:type="dxa"/>
          </w:tcPr>
          <w:p w14:paraId="0EF79C69" w14:textId="5991F873" w:rsidR="001B1D14" w:rsidRPr="00906E51" w:rsidRDefault="00F53EA1" w:rsidP="003D3979">
            <w:pPr>
              <w:pStyle w:val="Tabletext"/>
              <w:rPr>
                <w:ins w:id="516" w:author="Johnny Schultz" w:date="2015-01-15T14:06:00Z"/>
              </w:rPr>
            </w:pPr>
            <w:ins w:id="517" w:author="Johnny Schultz" w:date="2015-04-08T16:34:00Z">
              <w:r>
                <w:t xml:space="preserve">± 500 </w:t>
              </w:r>
              <w:commentRangeStart w:id="518"/>
              <w:r>
                <w:t>Hz</w:t>
              </w:r>
            </w:ins>
            <w:commentRangeEnd w:id="518"/>
            <w:r w:rsidR="007B09EB">
              <w:rPr>
                <w:rStyle w:val="CommentReference"/>
                <w:lang w:val="en-US"/>
              </w:rPr>
              <w:commentReference w:id="518"/>
            </w:r>
          </w:p>
        </w:tc>
      </w:tr>
      <w:tr w:rsidR="001B1D14" w:rsidRPr="003947BE" w14:paraId="5F0BE23D" w14:textId="77777777" w:rsidTr="003D3979">
        <w:trPr>
          <w:jc w:val="center"/>
          <w:ins w:id="519" w:author="Johnny Schultz" w:date="2015-01-15T14:06:00Z"/>
        </w:trPr>
        <w:tc>
          <w:tcPr>
            <w:tcW w:w="3809" w:type="dxa"/>
          </w:tcPr>
          <w:p w14:paraId="1FFE4F22" w14:textId="77777777" w:rsidR="001B1D14" w:rsidRPr="00906E51" w:rsidRDefault="001B1D14" w:rsidP="003D3979">
            <w:pPr>
              <w:pStyle w:val="Tabletext"/>
              <w:rPr>
                <w:ins w:id="520" w:author="Johnny Schultz" w:date="2015-01-15T14:06:00Z"/>
              </w:rPr>
            </w:pPr>
            <w:ins w:id="521" w:author="Johnny Schultz" w:date="2015-01-15T14:06:00Z">
              <w:r w:rsidRPr="00906E51">
                <w:t xml:space="preserve">Slotted modulation mask </w:t>
              </w:r>
            </w:ins>
          </w:p>
        </w:tc>
        <w:tc>
          <w:tcPr>
            <w:tcW w:w="5972" w:type="dxa"/>
          </w:tcPr>
          <w:p w14:paraId="7A2E953A" w14:textId="77777777" w:rsidR="001B1D14" w:rsidRPr="00FF2614" w:rsidRDefault="001B1D14" w:rsidP="003D3979">
            <w:pPr>
              <w:pStyle w:val="Tabletext"/>
              <w:rPr>
                <w:ins w:id="522" w:author="Johnny Schultz" w:date="2015-01-15T14:06:00Z"/>
              </w:rPr>
            </w:pPr>
            <w:ins w:id="523" w:author="Johnny Schultz" w:date="2015-01-15T14:06:00Z">
              <w:r w:rsidRPr="00FF2614">
                <w:t>∆</w:t>
              </w:r>
              <w:r w:rsidRPr="00D76160">
                <w:rPr>
                  <w:rFonts w:eastAsia="MS Mincho"/>
                  <w:i/>
                  <w:iCs/>
                </w:rPr>
                <w:t>f</w:t>
              </w:r>
              <w:r w:rsidRPr="00D76160">
                <w:rPr>
                  <w:i/>
                  <w:iCs/>
                </w:rPr>
                <w:t>c</w:t>
              </w:r>
              <w:r w:rsidRPr="00FF2614">
                <w:t xml:space="preserve"> &lt; ±10 kHz: 0</w:t>
              </w:r>
              <w:r>
                <w:t xml:space="preserve"> </w:t>
              </w:r>
              <w:r w:rsidRPr="00FF2614">
                <w:t>dBc</w:t>
              </w:r>
            </w:ins>
          </w:p>
          <w:p w14:paraId="681FD604" w14:textId="77777777" w:rsidR="001B1D14" w:rsidRPr="00B93FB0" w:rsidRDefault="001B1D14" w:rsidP="003D3979">
            <w:pPr>
              <w:pStyle w:val="Tabletext"/>
              <w:rPr>
                <w:ins w:id="524" w:author="Johnny Schultz" w:date="2015-01-15T14:06:00Z"/>
              </w:rPr>
            </w:pPr>
            <w:ins w:id="525" w:author="Johnny Schultz" w:date="2015-01-15T14:06:00Z">
              <w:r w:rsidRPr="00B93FB0">
                <w:t>±10 kHz &lt; ∆</w:t>
              </w:r>
              <w:r w:rsidRPr="00D76160">
                <w:rPr>
                  <w:rFonts w:eastAsia="MS Mincho"/>
                  <w:i/>
                  <w:iCs/>
                </w:rPr>
                <w:t>f</w:t>
              </w:r>
              <w:r w:rsidRPr="00D76160">
                <w:rPr>
                  <w:i/>
                  <w:iCs/>
                </w:rPr>
                <w:t>c</w:t>
              </w:r>
              <w:r w:rsidRPr="00B93FB0">
                <w:t xml:space="preserve"> &lt; ±25 kHz: below the straight line between </w:t>
              </w:r>
              <w:r>
                <w:t>−</w:t>
              </w:r>
              <w:r w:rsidRPr="00B93FB0">
                <w:t>25 dBc at ±10 kHz and –70 dBc at ±25 kHz</w:t>
              </w:r>
            </w:ins>
          </w:p>
          <w:p w14:paraId="286252B6" w14:textId="77777777" w:rsidR="001B1D14" w:rsidRPr="00906E51" w:rsidRDefault="001B1D14" w:rsidP="003D3979">
            <w:pPr>
              <w:pStyle w:val="Tabletext"/>
              <w:rPr>
                <w:ins w:id="526" w:author="Johnny Schultz" w:date="2015-01-15T14:06:00Z"/>
              </w:rPr>
            </w:pPr>
            <w:ins w:id="527" w:author="Johnny Schultz" w:date="2015-01-15T14:06:00Z">
              <w:r w:rsidRPr="00906E51">
                <w:t>±25 kHz &lt; ∆</w:t>
              </w:r>
              <w:r w:rsidRPr="00D76160">
                <w:rPr>
                  <w:rFonts w:eastAsia="MS Mincho"/>
                  <w:i/>
                  <w:iCs/>
                </w:rPr>
                <w:t>f</w:t>
              </w:r>
              <w:r w:rsidRPr="00D76160">
                <w:rPr>
                  <w:i/>
                  <w:iCs/>
                </w:rPr>
                <w:t>c</w:t>
              </w:r>
              <w:r w:rsidRPr="00906E51">
                <w:t xml:space="preserve"> &lt; ±62.5 kHz: </w:t>
              </w:r>
              <w:r>
                <w:rPr>
                  <w:lang w:val="ru-RU"/>
                </w:rPr>
                <w:t>–</w:t>
              </w:r>
              <w:r w:rsidRPr="00906E51">
                <w:t xml:space="preserve">70 dBc </w:t>
              </w:r>
            </w:ins>
          </w:p>
        </w:tc>
      </w:tr>
      <w:tr w:rsidR="001B1D14" w:rsidRPr="00285846" w14:paraId="7D6AF07F" w14:textId="77777777" w:rsidTr="003D3979">
        <w:trPr>
          <w:jc w:val="center"/>
          <w:ins w:id="528" w:author="Johnny Schultz" w:date="2015-01-15T14:06:00Z"/>
        </w:trPr>
        <w:tc>
          <w:tcPr>
            <w:tcW w:w="3809" w:type="dxa"/>
          </w:tcPr>
          <w:p w14:paraId="65F31AFF" w14:textId="04A195C1" w:rsidR="001B1D14" w:rsidRPr="00FF2614" w:rsidRDefault="001B1D14" w:rsidP="003D3979">
            <w:pPr>
              <w:pStyle w:val="Tabletext"/>
              <w:rPr>
                <w:ins w:id="529" w:author="Johnny Schultz" w:date="2015-01-15T14:06:00Z"/>
              </w:rPr>
            </w:pPr>
            <w:ins w:id="530" w:author="Johnny Schultz" w:date="2015-01-15T14:06:00Z">
              <w:del w:id="531" w:author="Peggy Browning" w:date="2015-04-21T10:15:00Z">
                <w:r w:rsidRPr="00FF2614" w:rsidDel="00025E7F">
                  <w:delText>Transmitter test sequence and modulation accuracy</w:delText>
                </w:r>
              </w:del>
            </w:ins>
          </w:p>
        </w:tc>
        <w:tc>
          <w:tcPr>
            <w:tcW w:w="5972" w:type="dxa"/>
            <w:shd w:val="clear" w:color="auto" w:fill="FFFFFF"/>
          </w:tcPr>
          <w:p w14:paraId="3A5F8480" w14:textId="0756EB6C" w:rsidR="001B1D14" w:rsidRPr="00FF2614" w:rsidRDefault="001B1D14" w:rsidP="003D3979">
            <w:pPr>
              <w:pStyle w:val="Tabletext"/>
              <w:rPr>
                <w:ins w:id="532" w:author="Johnny Schultz" w:date="2015-01-15T14:06:00Z"/>
              </w:rPr>
            </w:pPr>
            <w:commentRangeStart w:id="533"/>
            <w:ins w:id="534" w:author="Johnny Schultz" w:date="2015-01-15T14:06:00Z">
              <w:del w:id="535" w:author="Peggy Browning" w:date="2015-04-21T10:15:00Z">
                <w:r w:rsidRPr="00570947" w:rsidDel="00025E7F">
                  <w:rPr>
                    <w:highlight w:val="yellow"/>
                  </w:rPr>
                  <w:delText>TBD</w:delText>
                </w:r>
              </w:del>
            </w:ins>
            <w:commentRangeEnd w:id="533"/>
            <w:del w:id="536" w:author="Peggy Browning" w:date="2015-04-21T10:15:00Z">
              <w:r w:rsidR="007B09EB" w:rsidDel="00025E7F">
                <w:rPr>
                  <w:rStyle w:val="CommentReference"/>
                  <w:lang w:val="en-US"/>
                </w:rPr>
                <w:commentReference w:id="533"/>
              </w:r>
            </w:del>
          </w:p>
        </w:tc>
      </w:tr>
      <w:tr w:rsidR="001B1D14" w:rsidRPr="00285846" w14:paraId="6503A143" w14:textId="77777777" w:rsidTr="003D3979">
        <w:trPr>
          <w:jc w:val="center"/>
          <w:ins w:id="537" w:author="Johnny Schultz" w:date="2015-01-15T14:06:00Z"/>
        </w:trPr>
        <w:tc>
          <w:tcPr>
            <w:tcW w:w="3809" w:type="dxa"/>
          </w:tcPr>
          <w:p w14:paraId="0A993BB7" w14:textId="77777777" w:rsidR="001B1D14" w:rsidRPr="00FF2614" w:rsidRDefault="001B1D14" w:rsidP="003D3979">
            <w:pPr>
              <w:pStyle w:val="Tabletext"/>
              <w:rPr>
                <w:ins w:id="538" w:author="Johnny Schultz" w:date="2015-01-15T14:06:00Z"/>
              </w:rPr>
            </w:pPr>
            <w:ins w:id="539" w:author="Johnny Schultz" w:date="2015-01-15T14:06:00Z">
              <w:r w:rsidRPr="00FF2614">
                <w:t>Transmitter output power versus time</w:t>
              </w:r>
            </w:ins>
          </w:p>
        </w:tc>
        <w:tc>
          <w:tcPr>
            <w:tcW w:w="5972" w:type="dxa"/>
          </w:tcPr>
          <w:p w14:paraId="33948D75" w14:textId="71359DCB" w:rsidR="001B1D14" w:rsidRPr="00FF2614" w:rsidRDefault="0068034A" w:rsidP="003D3979">
            <w:pPr>
              <w:pStyle w:val="Tabletext"/>
              <w:rPr>
                <w:ins w:id="540" w:author="Johnny Schultz" w:date="2015-01-15T14:06:00Z"/>
              </w:rPr>
            </w:pPr>
            <w:ins w:id="541" w:author="Johnny Schultz" w:date="2015-04-14T12:13:00Z">
              <w:r>
                <w:t>Power within mask shown in figure 2 and timing in table 4</w:t>
              </w:r>
            </w:ins>
          </w:p>
        </w:tc>
      </w:tr>
      <w:tr w:rsidR="001B1D14" w:rsidRPr="003947BE" w14:paraId="4EB0C456" w14:textId="77777777" w:rsidTr="003D3979">
        <w:trPr>
          <w:jc w:val="center"/>
          <w:ins w:id="542" w:author="Johnny Schultz" w:date="2015-01-15T14:06:00Z"/>
        </w:trPr>
        <w:tc>
          <w:tcPr>
            <w:tcW w:w="3809" w:type="dxa"/>
          </w:tcPr>
          <w:p w14:paraId="574E666C" w14:textId="77777777" w:rsidR="001B1D14" w:rsidRPr="00906E51" w:rsidRDefault="001B1D14" w:rsidP="003D3979">
            <w:pPr>
              <w:pStyle w:val="Tabletext"/>
              <w:rPr>
                <w:ins w:id="543" w:author="Johnny Schultz" w:date="2015-01-15T14:06:00Z"/>
              </w:rPr>
            </w:pPr>
            <w:ins w:id="544" w:author="Johnny Schultz" w:date="2015-01-15T14:06:00Z">
              <w:r w:rsidRPr="00906E51">
                <w:t>Spurious emissions</w:t>
              </w:r>
            </w:ins>
          </w:p>
        </w:tc>
        <w:tc>
          <w:tcPr>
            <w:tcW w:w="5972" w:type="dxa"/>
          </w:tcPr>
          <w:p w14:paraId="0B409C23" w14:textId="77777777" w:rsidR="001B1D14" w:rsidRDefault="00F53EA1" w:rsidP="003D3979">
            <w:pPr>
              <w:pStyle w:val="Tabletext"/>
              <w:rPr>
                <w:ins w:id="545" w:author="Johnny Schultz" w:date="2015-04-08T16:35:00Z"/>
              </w:rPr>
            </w:pPr>
            <w:ins w:id="546" w:author="Johnny Schultz" w:date="2015-04-08T16:35:00Z">
              <w:r w:rsidRPr="00F53EA1">
                <w:t>–36 dBm 9 kHz ... 1 GHz</w:t>
              </w:r>
            </w:ins>
          </w:p>
          <w:p w14:paraId="75BC2A54" w14:textId="27CD39E4" w:rsidR="00F53EA1" w:rsidRPr="00906E51" w:rsidRDefault="00F53EA1" w:rsidP="003D3979">
            <w:pPr>
              <w:pStyle w:val="Tabletext"/>
              <w:rPr>
                <w:ins w:id="547" w:author="Johnny Schultz" w:date="2015-01-15T14:06:00Z"/>
              </w:rPr>
            </w:pPr>
            <w:ins w:id="548" w:author="Johnny Schultz" w:date="2015-04-08T16:35:00Z">
              <w:r>
                <w:t>–30 dBm 1 GHz ... 4 GHz</w:t>
              </w:r>
            </w:ins>
          </w:p>
        </w:tc>
      </w:tr>
      <w:tr w:rsidR="001B1D14" w:rsidRPr="006B2BDC" w14:paraId="35CA6A15" w14:textId="77777777" w:rsidTr="003D3979">
        <w:trPr>
          <w:jc w:val="center"/>
          <w:ins w:id="549" w:author="Johnny Schultz" w:date="2015-01-15T14:06:00Z"/>
        </w:trPr>
        <w:tc>
          <w:tcPr>
            <w:tcW w:w="3809" w:type="dxa"/>
          </w:tcPr>
          <w:p w14:paraId="6E68FFC4" w14:textId="40EBE4D2" w:rsidR="001B1D14" w:rsidRPr="006B2BDC" w:rsidRDefault="001B1D14" w:rsidP="003D3979">
            <w:pPr>
              <w:pStyle w:val="Tabletext"/>
              <w:rPr>
                <w:ins w:id="550" w:author="Johnny Schultz" w:date="2015-01-15T14:06:00Z"/>
              </w:rPr>
            </w:pPr>
            <w:ins w:id="551" w:author="Johnny Schultz" w:date="2015-01-15T14:06:00Z">
              <w:del w:id="552" w:author="Peggy Browning" w:date="2015-04-21T10:15:00Z">
                <w:r w:rsidRPr="006B2BDC" w:rsidDel="00025E7F">
                  <w:delText xml:space="preserve">Intermodulation attenuation </w:delText>
                </w:r>
                <w:r w:rsidRPr="006B2BDC" w:rsidDel="00025E7F">
                  <w:br/>
                  <w:delText>(base station only)</w:delText>
                </w:r>
              </w:del>
            </w:ins>
          </w:p>
        </w:tc>
        <w:tc>
          <w:tcPr>
            <w:tcW w:w="5972" w:type="dxa"/>
          </w:tcPr>
          <w:p w14:paraId="4D28EAF4" w14:textId="45FAC888" w:rsidR="001B1D14" w:rsidRPr="006B2BDC" w:rsidRDefault="001B1D14" w:rsidP="003D3979">
            <w:pPr>
              <w:pStyle w:val="Tabletext"/>
              <w:rPr>
                <w:ins w:id="553" w:author="Johnny Schultz" w:date="2015-01-15T14:06:00Z"/>
              </w:rPr>
            </w:pPr>
            <w:ins w:id="554" w:author="Johnny Schultz" w:date="2015-01-15T14:06:00Z">
              <w:del w:id="555" w:author="Peggy Browning" w:date="2015-04-21T10:15:00Z">
                <w:r w:rsidRPr="00570947" w:rsidDel="00025E7F">
                  <w:rPr>
                    <w:highlight w:val="yellow"/>
                  </w:rPr>
                  <w:delText>TBD</w:delText>
                </w:r>
              </w:del>
            </w:ins>
          </w:p>
        </w:tc>
      </w:tr>
    </w:tbl>
    <w:p w14:paraId="11D24BF3" w14:textId="65B5CD86" w:rsidR="001B1D14" w:rsidRPr="006B2BDC" w:rsidRDefault="001B1D14" w:rsidP="001B1D14">
      <w:pPr>
        <w:pStyle w:val="TableNo"/>
        <w:rPr>
          <w:ins w:id="556" w:author="Johnny Schultz" w:date="2015-01-15T14:06:00Z"/>
        </w:rPr>
      </w:pPr>
      <w:bookmarkStart w:id="557" w:name="_Ref139107342"/>
      <w:ins w:id="558" w:author="Johnny Schultz" w:date="2015-01-15T14:06:00Z">
        <w:r w:rsidRPr="006B2BDC">
          <w:t xml:space="preserve">TABLE </w:t>
        </w:r>
      </w:ins>
      <w:bookmarkEnd w:id="557"/>
      <w:ins w:id="559" w:author="Johnny Schultz" w:date="2015-04-08T14:34:00Z">
        <w:r w:rsidR="00397BCA">
          <w:t>4</w:t>
        </w:r>
      </w:ins>
    </w:p>
    <w:p w14:paraId="4BB86B83" w14:textId="43A2C810" w:rsidR="001B1D14" w:rsidRPr="00E66B43" w:rsidRDefault="001B1D14" w:rsidP="001B1D14">
      <w:pPr>
        <w:pStyle w:val="Tabletitle"/>
        <w:rPr>
          <w:ins w:id="560" w:author="Johnny Schultz" w:date="2015-01-15T14:06:00Z"/>
        </w:rPr>
      </w:pPr>
      <w:ins w:id="561" w:author="Johnny Schultz" w:date="2015-01-15T14:06:00Z">
        <w:r w:rsidRPr="00E66B43">
          <w:t>De</w:t>
        </w:r>
        <w:r>
          <w:t xml:space="preserve">finitions of timing for Figure </w:t>
        </w:r>
        <w:r w:rsidR="00CE4725" w:rsidRPr="00BE2EBC">
          <w:t>2</w:t>
        </w:r>
      </w:ins>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
        <w:gridCol w:w="666"/>
        <w:gridCol w:w="1038"/>
        <w:gridCol w:w="741"/>
        <w:gridCol w:w="1357"/>
        <w:gridCol w:w="5831"/>
      </w:tblGrid>
      <w:tr w:rsidR="001B1D14" w:rsidRPr="006B2BDC" w14:paraId="7A93E007" w14:textId="77777777" w:rsidTr="003D3979">
        <w:trPr>
          <w:jc w:val="center"/>
          <w:ins w:id="562" w:author="Johnny Schultz" w:date="2015-01-15T14:06:00Z"/>
        </w:trPr>
        <w:tc>
          <w:tcPr>
            <w:tcW w:w="1630" w:type="dxa"/>
            <w:gridSpan w:val="3"/>
            <w:shd w:val="clear" w:color="auto" w:fill="FFFFFF"/>
            <w:vAlign w:val="center"/>
          </w:tcPr>
          <w:p w14:paraId="7D01704E" w14:textId="77777777" w:rsidR="001B1D14" w:rsidRPr="006B2BDC" w:rsidRDefault="001B1D14" w:rsidP="003D3979">
            <w:pPr>
              <w:pStyle w:val="Tablehead"/>
              <w:keepNext w:val="0"/>
              <w:rPr>
                <w:ins w:id="563" w:author="Johnny Schultz" w:date="2015-01-15T14:06:00Z"/>
              </w:rPr>
            </w:pPr>
            <w:ins w:id="564" w:author="Johnny Schultz" w:date="2015-01-15T14:06:00Z">
              <w:r w:rsidRPr="006B2BDC">
                <w:t>Reference</w:t>
              </w:r>
            </w:ins>
          </w:p>
        </w:tc>
        <w:tc>
          <w:tcPr>
            <w:tcW w:w="709" w:type="dxa"/>
            <w:shd w:val="clear" w:color="auto" w:fill="FFFFFF"/>
            <w:vAlign w:val="center"/>
          </w:tcPr>
          <w:p w14:paraId="3B3E59DF" w14:textId="77777777" w:rsidR="001B1D14" w:rsidRPr="006B2BDC" w:rsidRDefault="001B1D14" w:rsidP="003D3979">
            <w:pPr>
              <w:pStyle w:val="Tablehead"/>
              <w:keepNext w:val="0"/>
              <w:rPr>
                <w:ins w:id="565" w:author="Johnny Schultz" w:date="2015-01-15T14:06:00Z"/>
              </w:rPr>
            </w:pPr>
            <w:ins w:id="566" w:author="Johnny Schultz" w:date="2015-01-15T14:06:00Z">
              <w:r w:rsidRPr="006B2BDC">
                <w:t>Bits</w:t>
              </w:r>
            </w:ins>
          </w:p>
        </w:tc>
        <w:tc>
          <w:tcPr>
            <w:tcW w:w="1298" w:type="dxa"/>
            <w:shd w:val="clear" w:color="auto" w:fill="FFFFFF"/>
            <w:vAlign w:val="center"/>
          </w:tcPr>
          <w:p w14:paraId="620A8B76" w14:textId="77777777" w:rsidR="001B1D14" w:rsidRPr="006B2BDC" w:rsidRDefault="001B1D14" w:rsidP="003D3979">
            <w:pPr>
              <w:pStyle w:val="Tablehead"/>
              <w:keepNext w:val="0"/>
              <w:rPr>
                <w:ins w:id="567" w:author="Johnny Schultz" w:date="2015-01-15T14:06:00Z"/>
              </w:rPr>
            </w:pPr>
            <w:ins w:id="568" w:author="Johnny Schultz" w:date="2015-01-15T14:06:00Z">
              <w:r w:rsidRPr="006B2BDC">
                <w:t>Time</w:t>
              </w:r>
              <w:r w:rsidRPr="006B2BDC">
                <w:br/>
                <w:t>(ms)</w:t>
              </w:r>
            </w:ins>
          </w:p>
        </w:tc>
        <w:tc>
          <w:tcPr>
            <w:tcW w:w="5576" w:type="dxa"/>
            <w:shd w:val="clear" w:color="auto" w:fill="FFFFFF"/>
            <w:vAlign w:val="center"/>
          </w:tcPr>
          <w:p w14:paraId="49952AB3" w14:textId="77777777" w:rsidR="001B1D14" w:rsidRPr="006B2BDC" w:rsidRDefault="001B1D14" w:rsidP="003D3979">
            <w:pPr>
              <w:pStyle w:val="Tablehead"/>
              <w:keepNext w:val="0"/>
              <w:rPr>
                <w:ins w:id="569" w:author="Johnny Schultz" w:date="2015-01-15T14:06:00Z"/>
              </w:rPr>
            </w:pPr>
            <w:ins w:id="570" w:author="Johnny Schultz" w:date="2015-01-15T14:06:00Z">
              <w:r w:rsidRPr="006B2BDC">
                <w:t>Definition</w:t>
              </w:r>
            </w:ins>
          </w:p>
        </w:tc>
      </w:tr>
      <w:tr w:rsidR="001B1D14" w:rsidRPr="00285846" w14:paraId="3587610E" w14:textId="77777777" w:rsidTr="003D3979">
        <w:trPr>
          <w:jc w:val="center"/>
          <w:ins w:id="571" w:author="Johnny Schultz" w:date="2015-01-15T14:06:00Z"/>
        </w:trPr>
        <w:tc>
          <w:tcPr>
            <w:tcW w:w="1630" w:type="dxa"/>
            <w:gridSpan w:val="3"/>
          </w:tcPr>
          <w:p w14:paraId="160665EE" w14:textId="77777777" w:rsidR="001B1D14" w:rsidRPr="006B2BDC" w:rsidRDefault="001B1D14" w:rsidP="003D3979">
            <w:pPr>
              <w:pStyle w:val="Tabletext"/>
              <w:rPr>
                <w:ins w:id="572" w:author="Johnny Schultz" w:date="2015-01-15T14:06:00Z"/>
              </w:rPr>
            </w:pPr>
            <w:ins w:id="573" w:author="Johnny Schultz" w:date="2015-01-15T14:06:00Z">
              <w:r w:rsidRPr="006B2BDC">
                <w:rPr>
                  <w:i/>
                  <w:iCs/>
                </w:rPr>
                <w:t>T</w:t>
              </w:r>
              <w:r>
                <w:rPr>
                  <w:vertAlign w:val="subscript"/>
                </w:rPr>
                <w:t>0</w:t>
              </w:r>
            </w:ins>
          </w:p>
        </w:tc>
        <w:tc>
          <w:tcPr>
            <w:tcW w:w="709" w:type="dxa"/>
          </w:tcPr>
          <w:p w14:paraId="0E8118D5" w14:textId="252F3773" w:rsidR="001B1D14" w:rsidRPr="006B2BDC" w:rsidRDefault="00CE4725" w:rsidP="003D3979">
            <w:pPr>
              <w:pStyle w:val="Tabletext"/>
              <w:tabs>
                <w:tab w:val="left" w:leader="dot" w:pos="7938"/>
                <w:tab w:val="center" w:pos="9526"/>
              </w:tabs>
              <w:ind w:left="567" w:hanging="567"/>
              <w:jc w:val="center"/>
              <w:rPr>
                <w:ins w:id="574" w:author="Johnny Schultz" w:date="2015-01-15T14:06:00Z"/>
              </w:rPr>
            </w:pPr>
            <w:ins w:id="575" w:author="Johnny Schultz" w:date="2015-04-13T16:14:00Z">
              <w:r>
                <w:t>0</w:t>
              </w:r>
            </w:ins>
          </w:p>
        </w:tc>
        <w:tc>
          <w:tcPr>
            <w:tcW w:w="1298" w:type="dxa"/>
          </w:tcPr>
          <w:p w14:paraId="09A24DCB" w14:textId="77777777" w:rsidR="001B1D14" w:rsidRPr="006B2BDC" w:rsidRDefault="001B1D14" w:rsidP="003D3979">
            <w:pPr>
              <w:pStyle w:val="Tabletext"/>
              <w:tabs>
                <w:tab w:val="left" w:leader="dot" w:pos="7938"/>
                <w:tab w:val="center" w:pos="9526"/>
              </w:tabs>
              <w:ind w:left="567" w:hanging="567"/>
              <w:jc w:val="center"/>
              <w:rPr>
                <w:ins w:id="576" w:author="Johnny Schultz" w:date="2015-01-15T14:06:00Z"/>
              </w:rPr>
            </w:pPr>
            <w:ins w:id="577" w:author="Johnny Schultz" w:date="2015-01-15T14:06:00Z">
              <w:r w:rsidRPr="006B2BDC">
                <w:t>0</w:t>
              </w:r>
            </w:ins>
          </w:p>
        </w:tc>
        <w:tc>
          <w:tcPr>
            <w:tcW w:w="5576" w:type="dxa"/>
          </w:tcPr>
          <w:p w14:paraId="328F10E1" w14:textId="77777777" w:rsidR="001B1D14" w:rsidRPr="00E66B43" w:rsidRDefault="001B1D14" w:rsidP="003D3979">
            <w:pPr>
              <w:pStyle w:val="Tabletext"/>
              <w:tabs>
                <w:tab w:val="clear" w:pos="567"/>
                <w:tab w:val="left" w:leader="dot" w:pos="7938"/>
                <w:tab w:val="center" w:pos="9526"/>
              </w:tabs>
              <w:ind w:left="53" w:hanging="53"/>
              <w:rPr>
                <w:ins w:id="578" w:author="Johnny Schultz" w:date="2015-01-15T14:06:00Z"/>
              </w:rPr>
            </w:pPr>
            <w:ins w:id="579" w:author="Johnny Schultz" w:date="2015-01-15T14:06:00Z">
              <w:r w:rsidRPr="00E66B43">
                <w:t xml:space="preserve">Start of transmission slot. Power should NOT exceed –50 dB of </w:t>
              </w:r>
              <w:r w:rsidRPr="00E66B43">
                <w:rPr>
                  <w:i/>
                  <w:iCs/>
                </w:rPr>
                <w:t>P</w:t>
              </w:r>
              <w:r w:rsidRPr="00C6708B">
                <w:rPr>
                  <w:i/>
                  <w:iCs/>
                  <w:vertAlign w:val="subscript"/>
                </w:rPr>
                <w:t>ss</w:t>
              </w:r>
              <w:r w:rsidRPr="00E66B43">
                <w:rPr>
                  <w:position w:val="-4"/>
                </w:rPr>
                <w:t xml:space="preserve"> </w:t>
              </w:r>
              <w:r w:rsidRPr="00E66B43">
                <w:t xml:space="preserve">before </w:t>
              </w:r>
              <w:r w:rsidRPr="00E66B43">
                <w:rPr>
                  <w:i/>
                  <w:iCs/>
                </w:rPr>
                <w:t>T</w:t>
              </w:r>
              <w:r w:rsidRPr="00E66B43">
                <w:rPr>
                  <w:vertAlign w:val="subscript"/>
                </w:rPr>
                <w:t>0</w:t>
              </w:r>
            </w:ins>
          </w:p>
        </w:tc>
      </w:tr>
      <w:tr w:rsidR="001B1D14" w:rsidRPr="00285846" w14:paraId="4329069F" w14:textId="77777777" w:rsidTr="003D3979">
        <w:trPr>
          <w:jc w:val="center"/>
          <w:ins w:id="580" w:author="Johnny Schultz" w:date="2015-01-15T14:06:00Z"/>
        </w:trPr>
        <w:tc>
          <w:tcPr>
            <w:tcW w:w="1630" w:type="dxa"/>
            <w:gridSpan w:val="3"/>
          </w:tcPr>
          <w:p w14:paraId="25A31D58" w14:textId="77777777" w:rsidR="001B1D14" w:rsidRPr="003947BE" w:rsidRDefault="001B1D14" w:rsidP="003D3979">
            <w:pPr>
              <w:pStyle w:val="Tabletext"/>
              <w:tabs>
                <w:tab w:val="left" w:leader="dot" w:pos="7938"/>
                <w:tab w:val="center" w:pos="9526"/>
              </w:tabs>
              <w:ind w:left="567" w:hanging="567"/>
              <w:rPr>
                <w:ins w:id="581" w:author="Johnny Schultz" w:date="2015-01-15T14:06:00Z"/>
              </w:rPr>
            </w:pPr>
            <w:ins w:id="582" w:author="Johnny Schultz" w:date="2015-01-15T14:06:00Z">
              <w:r w:rsidRPr="003947BE">
                <w:rPr>
                  <w:i/>
                  <w:iCs/>
                </w:rPr>
                <w:t>T</w:t>
              </w:r>
              <w:r w:rsidRPr="003947BE">
                <w:rPr>
                  <w:i/>
                  <w:iCs/>
                  <w:vertAlign w:val="subscript"/>
                </w:rPr>
                <w:t>A</w:t>
              </w:r>
            </w:ins>
          </w:p>
        </w:tc>
        <w:tc>
          <w:tcPr>
            <w:tcW w:w="709" w:type="dxa"/>
          </w:tcPr>
          <w:p w14:paraId="7DA988D7" w14:textId="7FE39157" w:rsidR="001B1D14" w:rsidRPr="003947BE" w:rsidRDefault="00CE4725" w:rsidP="003D3979">
            <w:pPr>
              <w:pStyle w:val="Tabletext"/>
              <w:tabs>
                <w:tab w:val="left" w:leader="dot" w:pos="7938"/>
                <w:tab w:val="center" w:pos="9526"/>
              </w:tabs>
              <w:ind w:left="567" w:hanging="567"/>
              <w:jc w:val="center"/>
              <w:rPr>
                <w:ins w:id="583" w:author="Johnny Schultz" w:date="2015-01-15T14:06:00Z"/>
              </w:rPr>
            </w:pPr>
            <w:ins w:id="584" w:author="Johnny Schultz" w:date="2015-04-13T16:14:00Z">
              <w:r>
                <w:t>0-12</w:t>
              </w:r>
            </w:ins>
          </w:p>
        </w:tc>
        <w:tc>
          <w:tcPr>
            <w:tcW w:w="1298" w:type="dxa"/>
          </w:tcPr>
          <w:p w14:paraId="6BF39212" w14:textId="77777777" w:rsidR="001B1D14" w:rsidRPr="003947BE" w:rsidRDefault="001B1D14" w:rsidP="003D3979">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leader="dot" w:pos="7938"/>
                <w:tab w:val="center" w:pos="9526"/>
              </w:tabs>
              <w:ind w:left="284" w:right="170" w:hanging="284"/>
              <w:jc w:val="center"/>
              <w:rPr>
                <w:ins w:id="585" w:author="Johnny Schultz" w:date="2015-01-15T14:06:00Z"/>
              </w:rPr>
            </w:pPr>
            <w:ins w:id="586" w:author="Johnny Schultz" w:date="2015-01-15T14:06:00Z">
              <w:r w:rsidRPr="003947BE">
                <w:t>0</w:t>
              </w:r>
              <w:r>
                <w:t>-</w:t>
              </w:r>
              <w:r w:rsidRPr="003947BE">
                <w:t>0.625</w:t>
              </w:r>
            </w:ins>
          </w:p>
        </w:tc>
        <w:tc>
          <w:tcPr>
            <w:tcW w:w="5576" w:type="dxa"/>
          </w:tcPr>
          <w:p w14:paraId="7A37A104" w14:textId="77777777" w:rsidR="001B1D14" w:rsidRPr="00E66B43" w:rsidRDefault="001B1D14" w:rsidP="003D3979">
            <w:pPr>
              <w:pStyle w:val="Tabletext"/>
              <w:tabs>
                <w:tab w:val="clear" w:pos="567"/>
                <w:tab w:val="left" w:leader="dot" w:pos="7938"/>
                <w:tab w:val="center" w:pos="9526"/>
              </w:tabs>
              <w:ind w:left="53" w:hanging="53"/>
              <w:rPr>
                <w:ins w:id="587" w:author="Johnny Schultz" w:date="2015-01-15T14:06:00Z"/>
              </w:rPr>
            </w:pPr>
            <w:ins w:id="588" w:author="Johnny Schultz" w:date="2015-01-15T14:06:00Z">
              <w:r w:rsidRPr="00E66B43">
                <w:t xml:space="preserve">Power exceeds –50 dB of </w:t>
              </w:r>
              <w:r w:rsidRPr="00E66B43">
                <w:rPr>
                  <w:i/>
                  <w:iCs/>
                </w:rPr>
                <w:t>P</w:t>
              </w:r>
              <w:r w:rsidRPr="00C6708B">
                <w:rPr>
                  <w:i/>
                  <w:iCs/>
                  <w:vertAlign w:val="subscript"/>
                </w:rPr>
                <w:t>ss</w:t>
              </w:r>
            </w:ins>
          </w:p>
        </w:tc>
      </w:tr>
      <w:tr w:rsidR="001B1D14" w:rsidRPr="00285846" w14:paraId="279A203F" w14:textId="77777777" w:rsidTr="003D3979">
        <w:trPr>
          <w:jc w:val="center"/>
          <w:ins w:id="589" w:author="Johnny Schultz" w:date="2015-01-15T14:06:00Z"/>
        </w:trPr>
        <w:tc>
          <w:tcPr>
            <w:tcW w:w="637" w:type="dxa"/>
            <w:gridSpan w:val="2"/>
            <w:vMerge w:val="restart"/>
          </w:tcPr>
          <w:p w14:paraId="17EFD875" w14:textId="77777777" w:rsidR="001B1D14" w:rsidRPr="003947BE" w:rsidRDefault="001B1D14" w:rsidP="003D3979">
            <w:pPr>
              <w:pStyle w:val="Tabletext"/>
              <w:tabs>
                <w:tab w:val="left" w:leader="dot" w:pos="7938"/>
                <w:tab w:val="center" w:pos="9526"/>
              </w:tabs>
              <w:ind w:left="567" w:hanging="567"/>
              <w:rPr>
                <w:ins w:id="590" w:author="Johnny Schultz" w:date="2015-01-15T14:06:00Z"/>
              </w:rPr>
            </w:pPr>
            <w:ins w:id="591" w:author="Johnny Schultz" w:date="2015-01-15T14:06:00Z">
              <w:r w:rsidRPr="003947BE">
                <w:rPr>
                  <w:i/>
                  <w:iCs/>
                </w:rPr>
                <w:t>T</w:t>
              </w:r>
              <w:r w:rsidRPr="003947BE">
                <w:rPr>
                  <w:i/>
                  <w:iCs/>
                  <w:vertAlign w:val="subscript"/>
                </w:rPr>
                <w:t>B</w:t>
              </w:r>
            </w:ins>
          </w:p>
        </w:tc>
        <w:tc>
          <w:tcPr>
            <w:tcW w:w="993" w:type="dxa"/>
          </w:tcPr>
          <w:p w14:paraId="674FBA0C" w14:textId="77777777" w:rsidR="001B1D14" w:rsidRPr="003947BE" w:rsidRDefault="001B1D14" w:rsidP="003D3979">
            <w:pPr>
              <w:pStyle w:val="Tabletext"/>
              <w:tabs>
                <w:tab w:val="left" w:leader="dot" w:pos="7938"/>
                <w:tab w:val="center" w:pos="9526"/>
              </w:tabs>
              <w:ind w:left="567" w:hanging="567"/>
              <w:rPr>
                <w:ins w:id="592" w:author="Johnny Schultz" w:date="2015-01-15T14:06:00Z"/>
              </w:rPr>
            </w:pPr>
            <w:ins w:id="593" w:author="Johnny Schultz" w:date="2015-01-15T14:06:00Z">
              <w:r w:rsidRPr="00C6708B">
                <w:rPr>
                  <w:i/>
                  <w:iCs/>
                </w:rPr>
                <w:t>T</w:t>
              </w:r>
              <w:r w:rsidRPr="003947BE">
                <w:rPr>
                  <w:i/>
                  <w:iCs/>
                  <w:vertAlign w:val="subscript"/>
                </w:rPr>
                <w:t>B1</w:t>
              </w:r>
            </w:ins>
          </w:p>
        </w:tc>
        <w:tc>
          <w:tcPr>
            <w:tcW w:w="709" w:type="dxa"/>
          </w:tcPr>
          <w:p w14:paraId="78A14B60" w14:textId="688EF8F3" w:rsidR="001B1D14" w:rsidRPr="003947BE" w:rsidRDefault="00CE4725" w:rsidP="003D3979">
            <w:pPr>
              <w:pStyle w:val="Tabletext"/>
              <w:tabs>
                <w:tab w:val="left" w:leader="dot" w:pos="7938"/>
                <w:tab w:val="center" w:pos="9526"/>
              </w:tabs>
              <w:ind w:left="284" w:hanging="284"/>
              <w:jc w:val="center"/>
              <w:rPr>
                <w:ins w:id="594" w:author="Johnny Schultz" w:date="2015-01-15T14:06:00Z"/>
              </w:rPr>
            </w:pPr>
            <w:ins w:id="595" w:author="Johnny Schultz" w:date="2015-04-13T16:14:00Z">
              <w:r>
                <w:t>12</w:t>
              </w:r>
            </w:ins>
          </w:p>
        </w:tc>
        <w:tc>
          <w:tcPr>
            <w:tcW w:w="1298" w:type="dxa"/>
          </w:tcPr>
          <w:p w14:paraId="5ED5AD17" w14:textId="77777777" w:rsidR="001B1D14" w:rsidRPr="003947BE" w:rsidRDefault="001B1D14" w:rsidP="003D3979">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leader="dot" w:pos="7938"/>
                <w:tab w:val="center" w:pos="9526"/>
              </w:tabs>
              <w:ind w:left="567" w:right="170" w:hanging="567"/>
              <w:jc w:val="center"/>
              <w:rPr>
                <w:ins w:id="596" w:author="Johnny Schultz" w:date="2015-01-15T14:06:00Z"/>
              </w:rPr>
            </w:pPr>
            <w:ins w:id="597" w:author="Johnny Schultz" w:date="2015-01-15T14:06:00Z">
              <w:r w:rsidRPr="003947BE">
                <w:t>0.625</w:t>
              </w:r>
            </w:ins>
          </w:p>
        </w:tc>
        <w:tc>
          <w:tcPr>
            <w:tcW w:w="5576" w:type="dxa"/>
          </w:tcPr>
          <w:p w14:paraId="465E3814" w14:textId="49AAED7C" w:rsidR="001B1D14" w:rsidRPr="00E66B43" w:rsidRDefault="001B1D14" w:rsidP="003D3979">
            <w:pPr>
              <w:pStyle w:val="Tabletext"/>
              <w:tabs>
                <w:tab w:val="clear" w:pos="567"/>
                <w:tab w:val="left" w:leader="dot" w:pos="7938"/>
                <w:tab w:val="center" w:pos="9526"/>
              </w:tabs>
              <w:ind w:left="53" w:hanging="53"/>
              <w:rPr>
                <w:ins w:id="598" w:author="Johnny Schultz" w:date="2015-01-15T14:06:00Z"/>
              </w:rPr>
            </w:pPr>
            <w:ins w:id="599" w:author="Johnny Schultz" w:date="2015-01-15T14:06:00Z">
              <w:del w:id="600" w:author="Peggy Browning" w:date="2015-04-21T10:19:00Z">
                <w:r w:rsidRPr="00E66B43" w:rsidDel="00025E7F">
                  <w:delText xml:space="preserve">Power should be within +1.5 or –3 dB of </w:delText>
                </w:r>
                <w:r w:rsidRPr="00E66B43" w:rsidDel="00025E7F">
                  <w:rPr>
                    <w:i/>
                    <w:iCs/>
                  </w:rPr>
                  <w:delText>P</w:delText>
                </w:r>
                <w:r w:rsidRPr="00C6708B" w:rsidDel="00025E7F">
                  <w:rPr>
                    <w:i/>
                    <w:iCs/>
                    <w:vertAlign w:val="subscript"/>
                  </w:rPr>
                  <w:delText>ss</w:delText>
                </w:r>
                <w:r w:rsidRPr="00E66B43" w:rsidDel="00025E7F">
                  <w:rPr>
                    <w:i/>
                    <w:iCs/>
                    <w:position w:val="-4"/>
                  </w:rPr>
                  <w:delText xml:space="preserve"> </w:delText>
                </w:r>
              </w:del>
            </w:ins>
          </w:p>
        </w:tc>
      </w:tr>
      <w:tr w:rsidR="001B1D14" w:rsidRPr="00285846" w14:paraId="2F04596E" w14:textId="77777777" w:rsidTr="003D3979">
        <w:trPr>
          <w:jc w:val="center"/>
          <w:ins w:id="601" w:author="Johnny Schultz" w:date="2015-01-15T14:06:00Z"/>
        </w:trPr>
        <w:tc>
          <w:tcPr>
            <w:tcW w:w="637" w:type="dxa"/>
            <w:gridSpan w:val="2"/>
            <w:vMerge/>
          </w:tcPr>
          <w:p w14:paraId="5ED3E794" w14:textId="77777777" w:rsidR="001B1D14" w:rsidRPr="00E66B43" w:rsidRDefault="001B1D14" w:rsidP="003D3979">
            <w:pPr>
              <w:pStyle w:val="Tabletext"/>
              <w:rPr>
                <w:ins w:id="602" w:author="Johnny Schultz" w:date="2015-01-15T14:06:00Z"/>
              </w:rPr>
            </w:pPr>
          </w:p>
        </w:tc>
        <w:tc>
          <w:tcPr>
            <w:tcW w:w="993" w:type="dxa"/>
          </w:tcPr>
          <w:p w14:paraId="0267F8AE" w14:textId="77777777" w:rsidR="001B1D14" w:rsidRPr="003947BE" w:rsidRDefault="001B1D14" w:rsidP="003D3979">
            <w:pPr>
              <w:pStyle w:val="Tabletext"/>
              <w:tabs>
                <w:tab w:val="left" w:leader="dot" w:pos="7938"/>
                <w:tab w:val="center" w:pos="9526"/>
              </w:tabs>
              <w:ind w:left="567" w:hanging="567"/>
              <w:rPr>
                <w:ins w:id="603" w:author="Johnny Schultz" w:date="2015-01-15T14:06:00Z"/>
              </w:rPr>
            </w:pPr>
            <w:ins w:id="604" w:author="Johnny Schultz" w:date="2015-01-15T14:06:00Z">
              <w:r w:rsidRPr="00C6708B">
                <w:rPr>
                  <w:i/>
                  <w:iCs/>
                </w:rPr>
                <w:t>T</w:t>
              </w:r>
              <w:r w:rsidRPr="003947BE">
                <w:rPr>
                  <w:i/>
                  <w:iCs/>
                  <w:vertAlign w:val="subscript"/>
                </w:rPr>
                <w:t>B2</w:t>
              </w:r>
            </w:ins>
          </w:p>
        </w:tc>
        <w:tc>
          <w:tcPr>
            <w:tcW w:w="709" w:type="dxa"/>
          </w:tcPr>
          <w:p w14:paraId="69BBCB81" w14:textId="7EEB1D11" w:rsidR="001B1D14" w:rsidRPr="003947BE" w:rsidRDefault="00CE4725" w:rsidP="003D3979">
            <w:pPr>
              <w:pStyle w:val="Tabletext"/>
              <w:tabs>
                <w:tab w:val="left" w:leader="dot" w:pos="7938"/>
                <w:tab w:val="center" w:pos="9526"/>
              </w:tabs>
              <w:ind w:left="284" w:hanging="284"/>
              <w:jc w:val="center"/>
              <w:rPr>
                <w:ins w:id="605" w:author="Johnny Schultz" w:date="2015-01-15T14:06:00Z"/>
              </w:rPr>
            </w:pPr>
            <w:ins w:id="606" w:author="Johnny Schultz" w:date="2015-04-13T16:14:00Z">
              <w:r>
                <w:t>16</w:t>
              </w:r>
            </w:ins>
          </w:p>
        </w:tc>
        <w:tc>
          <w:tcPr>
            <w:tcW w:w="1298" w:type="dxa"/>
          </w:tcPr>
          <w:p w14:paraId="647AF8B8" w14:textId="77777777" w:rsidR="001B1D14" w:rsidRPr="003947BE" w:rsidRDefault="001B1D14" w:rsidP="003D3979">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leader="dot" w:pos="7938"/>
                <w:tab w:val="center" w:pos="9526"/>
              </w:tabs>
              <w:ind w:left="567" w:right="170" w:hanging="567"/>
              <w:jc w:val="center"/>
              <w:rPr>
                <w:ins w:id="607" w:author="Johnny Schultz" w:date="2015-01-15T14:06:00Z"/>
              </w:rPr>
            </w:pPr>
            <w:ins w:id="608" w:author="Johnny Schultz" w:date="2015-01-15T14:06:00Z">
              <w:r w:rsidRPr="003947BE">
                <w:t>0.833</w:t>
              </w:r>
            </w:ins>
          </w:p>
        </w:tc>
        <w:tc>
          <w:tcPr>
            <w:tcW w:w="5576" w:type="dxa"/>
          </w:tcPr>
          <w:p w14:paraId="5CA4880E" w14:textId="5F3A33FD" w:rsidR="001B1D14" w:rsidRPr="00E66B43" w:rsidRDefault="001B1D14" w:rsidP="003D3979">
            <w:pPr>
              <w:pStyle w:val="Tabletext"/>
              <w:tabs>
                <w:tab w:val="clear" w:pos="567"/>
              </w:tabs>
              <w:ind w:left="53" w:hanging="53"/>
              <w:rPr>
                <w:ins w:id="609" w:author="Johnny Schultz" w:date="2015-01-15T14:06:00Z"/>
              </w:rPr>
            </w:pPr>
            <w:ins w:id="610" w:author="Johnny Schultz" w:date="2015-01-15T14:06:00Z">
              <w:del w:id="611" w:author="Peggy Browning" w:date="2015-04-21T10:17:00Z">
                <w:r w:rsidRPr="00E66B43" w:rsidDel="00025E7F">
                  <w:delText xml:space="preserve">Power should be within +1.5 or –1 dB of </w:delText>
                </w:r>
                <w:r w:rsidRPr="00E66B43" w:rsidDel="00025E7F">
                  <w:rPr>
                    <w:i/>
                    <w:iCs/>
                  </w:rPr>
                  <w:delText>P</w:delText>
                </w:r>
                <w:r w:rsidRPr="00C6708B" w:rsidDel="00025E7F">
                  <w:rPr>
                    <w:i/>
                    <w:iCs/>
                    <w:vertAlign w:val="subscript"/>
                  </w:rPr>
                  <w:delText>ss</w:delText>
                </w:r>
                <w:r w:rsidDel="00025E7F">
                  <w:rPr>
                    <w:i/>
                    <w:iCs/>
                    <w:vertAlign w:val="subscript"/>
                  </w:rPr>
                  <w:delText xml:space="preserve"> </w:delText>
                </w:r>
                <w:r w:rsidRPr="00C6708B" w:rsidDel="00025E7F">
                  <w:rPr>
                    <w:i/>
                    <w:iCs/>
                    <w:vertAlign w:val="subscript"/>
                  </w:rPr>
                  <w:delText>(start of training sequence)</w:delText>
                </w:r>
              </w:del>
            </w:ins>
          </w:p>
        </w:tc>
      </w:tr>
      <w:tr w:rsidR="001B1D14" w:rsidRPr="00285846" w14:paraId="6942F45C" w14:textId="77777777" w:rsidTr="003D3979">
        <w:trPr>
          <w:jc w:val="center"/>
          <w:ins w:id="612" w:author="Johnny Schultz" w:date="2015-01-15T14:06:00Z"/>
        </w:trPr>
        <w:tc>
          <w:tcPr>
            <w:tcW w:w="1630" w:type="dxa"/>
            <w:gridSpan w:val="3"/>
          </w:tcPr>
          <w:p w14:paraId="54E78A5B" w14:textId="07EE2CA5" w:rsidR="001B1D14" w:rsidRPr="003947BE" w:rsidRDefault="001B1D14" w:rsidP="00025E7F">
            <w:pPr>
              <w:pStyle w:val="Tabletext"/>
              <w:tabs>
                <w:tab w:val="clear" w:pos="284"/>
                <w:tab w:val="clear" w:pos="567"/>
                <w:tab w:val="left" w:leader="dot" w:pos="7938"/>
                <w:tab w:val="center" w:pos="9526"/>
              </w:tabs>
              <w:ind w:left="34"/>
              <w:rPr>
                <w:ins w:id="613" w:author="Johnny Schultz" w:date="2015-01-15T14:06:00Z"/>
              </w:rPr>
            </w:pPr>
            <w:ins w:id="614" w:author="Johnny Schultz" w:date="2015-01-15T14:06:00Z">
              <w:r w:rsidRPr="003947BE">
                <w:rPr>
                  <w:i/>
                  <w:iCs/>
                </w:rPr>
                <w:t>T</w:t>
              </w:r>
              <w:r w:rsidRPr="003947BE">
                <w:rPr>
                  <w:i/>
                  <w:iCs/>
                  <w:vertAlign w:val="subscript"/>
                </w:rPr>
                <w:t>E</w:t>
              </w:r>
              <w:r w:rsidRPr="00C6708B">
                <w:t xml:space="preserve"> </w:t>
              </w:r>
              <w:r>
                <w:t>(</w:t>
              </w:r>
              <w:del w:id="615" w:author="Peggy Browning" w:date="2015-04-21T10:17:00Z">
                <w:r w:rsidDel="00025E7F">
                  <w:delText>includes 1 </w:delText>
                </w:r>
                <w:r w:rsidRPr="003947BE" w:rsidDel="00025E7F">
                  <w:delText xml:space="preserve">stuffing </w:delText>
                </w:r>
                <w:commentRangeStart w:id="616"/>
                <w:r w:rsidRPr="003947BE" w:rsidDel="00025E7F">
                  <w:delText>bit</w:delText>
                </w:r>
              </w:del>
            </w:ins>
            <w:commentRangeEnd w:id="616"/>
            <w:del w:id="617" w:author="Peggy Browning" w:date="2015-04-21T10:17:00Z">
              <w:r w:rsidR="007B09EB" w:rsidDel="00025E7F">
                <w:rPr>
                  <w:rStyle w:val="CommentReference"/>
                  <w:lang w:val="en-US"/>
                </w:rPr>
                <w:commentReference w:id="616"/>
              </w:r>
            </w:del>
            <w:ins w:id="618" w:author="Johnny Schultz" w:date="2015-01-15T14:06:00Z">
              <w:r w:rsidRPr="003947BE">
                <w:t>)</w:t>
              </w:r>
            </w:ins>
          </w:p>
        </w:tc>
        <w:tc>
          <w:tcPr>
            <w:tcW w:w="709" w:type="dxa"/>
          </w:tcPr>
          <w:p w14:paraId="51B3A424" w14:textId="383AA71C" w:rsidR="001B1D14" w:rsidRPr="003947BE" w:rsidRDefault="00CE4725" w:rsidP="003D3979">
            <w:pPr>
              <w:pStyle w:val="Tabletext"/>
              <w:tabs>
                <w:tab w:val="left" w:leader="dot" w:pos="7938"/>
                <w:tab w:val="center" w:pos="9526"/>
              </w:tabs>
              <w:ind w:left="567" w:hanging="567"/>
              <w:jc w:val="center"/>
              <w:rPr>
                <w:ins w:id="619" w:author="Johnny Schultz" w:date="2015-01-15T14:06:00Z"/>
              </w:rPr>
            </w:pPr>
            <w:ins w:id="620" w:author="Johnny Schultz" w:date="2015-04-13T16:15:00Z">
              <w:r>
                <w:t>466</w:t>
              </w:r>
            </w:ins>
          </w:p>
        </w:tc>
        <w:tc>
          <w:tcPr>
            <w:tcW w:w="1298" w:type="dxa"/>
          </w:tcPr>
          <w:p w14:paraId="73ACE62C" w14:textId="77777777" w:rsidR="001B1D14" w:rsidRPr="003947BE" w:rsidRDefault="001B1D14" w:rsidP="003D3979">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leader="dot" w:pos="7938"/>
                <w:tab w:val="center" w:pos="9526"/>
              </w:tabs>
              <w:ind w:left="284" w:right="170" w:hanging="284"/>
              <w:jc w:val="center"/>
              <w:rPr>
                <w:ins w:id="621" w:author="Johnny Schultz" w:date="2015-01-15T14:06:00Z"/>
              </w:rPr>
            </w:pPr>
            <w:ins w:id="622" w:author="Johnny Schultz" w:date="2015-01-15T14:06:00Z">
              <w:r w:rsidRPr="003947BE">
                <w:t>24.271</w:t>
              </w:r>
            </w:ins>
          </w:p>
        </w:tc>
        <w:tc>
          <w:tcPr>
            <w:tcW w:w="5576" w:type="dxa"/>
          </w:tcPr>
          <w:p w14:paraId="4B0711CE" w14:textId="1B5AED11" w:rsidR="001B1D14" w:rsidRPr="00E66B43" w:rsidRDefault="001B1D14" w:rsidP="003D3979">
            <w:pPr>
              <w:pStyle w:val="Tabletext"/>
              <w:tabs>
                <w:tab w:val="clear" w:pos="567"/>
                <w:tab w:val="left" w:leader="dot" w:pos="7938"/>
                <w:tab w:val="center" w:pos="9526"/>
              </w:tabs>
              <w:ind w:left="53" w:hanging="53"/>
              <w:rPr>
                <w:ins w:id="623" w:author="Johnny Schultz" w:date="2015-01-15T14:06:00Z"/>
              </w:rPr>
            </w:pPr>
            <w:ins w:id="624" w:author="Johnny Schultz" w:date="2015-01-15T14:06:00Z">
              <w:del w:id="625" w:author="Peggy Browning" w:date="2015-04-21T10:17:00Z">
                <w:r w:rsidRPr="00E66B43" w:rsidDel="00025E7F">
                  <w:delText xml:space="preserve">Power should remain within +1.5 or –1 dB of </w:delText>
                </w:r>
                <w:r w:rsidRPr="00E66B43" w:rsidDel="00025E7F">
                  <w:rPr>
                    <w:i/>
                    <w:iCs/>
                  </w:rPr>
                  <w:delText>P</w:delText>
                </w:r>
                <w:r w:rsidRPr="00C6708B" w:rsidDel="00025E7F">
                  <w:rPr>
                    <w:i/>
                    <w:iCs/>
                    <w:vertAlign w:val="subscript"/>
                  </w:rPr>
                  <w:delText>ss</w:delText>
                </w:r>
                <w:r w:rsidRPr="00E66B43" w:rsidDel="00025E7F">
                  <w:rPr>
                    <w:position w:val="-4"/>
                  </w:rPr>
                  <w:delText xml:space="preserve"> </w:delText>
                </w:r>
                <w:r w:rsidRPr="00E66B43" w:rsidDel="00025E7F">
                  <w:delText>during</w:delText>
                </w:r>
                <w:r w:rsidRPr="00E66B43" w:rsidDel="00025E7F">
                  <w:rPr>
                    <w:position w:val="-4"/>
                  </w:rPr>
                  <w:delText xml:space="preserve"> </w:delText>
                </w:r>
                <w:r w:rsidRPr="00E66B43" w:rsidDel="00025E7F">
                  <w:delText xml:space="preserve">the period </w:delText>
                </w:r>
                <w:r w:rsidRPr="00E66B43" w:rsidDel="00025E7F">
                  <w:rPr>
                    <w:i/>
                    <w:iCs/>
                  </w:rPr>
                  <w:delText>T</w:delText>
                </w:r>
                <w:r w:rsidRPr="00E66B43" w:rsidDel="00025E7F">
                  <w:rPr>
                    <w:i/>
                    <w:iCs/>
                    <w:vertAlign w:val="subscript"/>
                  </w:rPr>
                  <w:delText>B2</w:delText>
                </w:r>
                <w:r w:rsidRPr="00726920" w:rsidDel="00025E7F">
                  <w:delText xml:space="preserve"> </w:delText>
                </w:r>
                <w:r w:rsidRPr="00E66B43" w:rsidDel="00025E7F">
                  <w:delText xml:space="preserve">to </w:delText>
                </w:r>
                <w:r w:rsidRPr="00E66B43" w:rsidDel="00025E7F">
                  <w:rPr>
                    <w:i/>
                    <w:iCs/>
                  </w:rPr>
                  <w:delText>T</w:delText>
                </w:r>
                <w:r w:rsidRPr="00E66B43" w:rsidDel="00025E7F">
                  <w:rPr>
                    <w:i/>
                    <w:iCs/>
                    <w:vertAlign w:val="subscript"/>
                  </w:rPr>
                  <w:delText>E</w:delText>
                </w:r>
              </w:del>
            </w:ins>
          </w:p>
        </w:tc>
      </w:tr>
      <w:tr w:rsidR="001B1D14" w:rsidRPr="00285846" w14:paraId="67D6DBD3" w14:textId="77777777" w:rsidTr="003D3979">
        <w:trPr>
          <w:jc w:val="center"/>
          <w:ins w:id="626" w:author="Johnny Schultz" w:date="2015-01-15T14:06:00Z"/>
        </w:trPr>
        <w:tc>
          <w:tcPr>
            <w:tcW w:w="1630" w:type="dxa"/>
            <w:gridSpan w:val="3"/>
          </w:tcPr>
          <w:p w14:paraId="48A5562C" w14:textId="6A817816" w:rsidR="001B1D14" w:rsidRPr="003947BE" w:rsidRDefault="001B1D14" w:rsidP="00025E7F">
            <w:pPr>
              <w:pStyle w:val="Tabletext"/>
              <w:tabs>
                <w:tab w:val="clear" w:pos="284"/>
                <w:tab w:val="clear" w:pos="567"/>
                <w:tab w:val="left" w:leader="dot" w:pos="7938"/>
                <w:tab w:val="center" w:pos="9526"/>
              </w:tabs>
              <w:ind w:left="34"/>
              <w:rPr>
                <w:ins w:id="627" w:author="Johnny Schultz" w:date="2015-01-15T14:06:00Z"/>
              </w:rPr>
            </w:pPr>
            <w:ins w:id="628" w:author="Johnny Schultz" w:date="2015-01-15T14:06:00Z">
              <w:r w:rsidRPr="003947BE">
                <w:rPr>
                  <w:i/>
                  <w:iCs/>
                </w:rPr>
                <w:t>T</w:t>
              </w:r>
              <w:r w:rsidRPr="003947BE">
                <w:rPr>
                  <w:i/>
                  <w:iCs/>
                  <w:vertAlign w:val="subscript"/>
                </w:rPr>
                <w:t>F</w:t>
              </w:r>
              <w:r w:rsidRPr="003947BE">
                <w:t xml:space="preserve"> (</w:t>
              </w:r>
              <w:del w:id="629" w:author="Peggy Browning" w:date="2015-04-21T10:17:00Z">
                <w:r w:rsidRPr="003947BE" w:rsidDel="00025E7F">
                  <w:delText>includes 1</w:delText>
                </w:r>
                <w:r w:rsidDel="00025E7F">
                  <w:delText> </w:delText>
                </w:r>
                <w:r w:rsidRPr="003947BE" w:rsidDel="00025E7F">
                  <w:delText>stuffing bit</w:delText>
                </w:r>
              </w:del>
              <w:r w:rsidRPr="003947BE">
                <w:t>)</w:t>
              </w:r>
            </w:ins>
          </w:p>
        </w:tc>
        <w:tc>
          <w:tcPr>
            <w:tcW w:w="709" w:type="dxa"/>
          </w:tcPr>
          <w:p w14:paraId="09E7AD48" w14:textId="35FA97D7" w:rsidR="001B1D14" w:rsidRPr="003947BE" w:rsidRDefault="00CE4725" w:rsidP="003D3979">
            <w:pPr>
              <w:pStyle w:val="Tabletext"/>
              <w:tabs>
                <w:tab w:val="left" w:leader="dot" w:pos="7938"/>
                <w:tab w:val="center" w:pos="9526"/>
              </w:tabs>
              <w:ind w:left="567" w:hanging="567"/>
              <w:jc w:val="center"/>
              <w:rPr>
                <w:ins w:id="630" w:author="Johnny Schultz" w:date="2015-01-15T14:06:00Z"/>
              </w:rPr>
            </w:pPr>
            <w:ins w:id="631" w:author="Johnny Schultz" w:date="2015-04-13T16:15:00Z">
              <w:r>
                <w:t>482</w:t>
              </w:r>
            </w:ins>
          </w:p>
        </w:tc>
        <w:tc>
          <w:tcPr>
            <w:tcW w:w="1298" w:type="dxa"/>
          </w:tcPr>
          <w:p w14:paraId="17EF47B9" w14:textId="77777777" w:rsidR="001B1D14" w:rsidRPr="003947BE" w:rsidRDefault="001B1D14" w:rsidP="003D3979">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leader="dot" w:pos="7938"/>
                <w:tab w:val="center" w:pos="9526"/>
              </w:tabs>
              <w:ind w:left="284" w:right="170" w:hanging="284"/>
              <w:jc w:val="center"/>
              <w:rPr>
                <w:ins w:id="632" w:author="Johnny Schultz" w:date="2015-01-15T14:06:00Z"/>
              </w:rPr>
            </w:pPr>
            <w:ins w:id="633" w:author="Johnny Schultz" w:date="2015-01-15T14:06:00Z">
              <w:r w:rsidRPr="003947BE">
                <w:t>25.104</w:t>
              </w:r>
            </w:ins>
          </w:p>
        </w:tc>
        <w:tc>
          <w:tcPr>
            <w:tcW w:w="5576" w:type="dxa"/>
          </w:tcPr>
          <w:p w14:paraId="519F5042" w14:textId="77777777" w:rsidR="001B1D14" w:rsidRPr="00E66B43" w:rsidRDefault="001B1D14" w:rsidP="003D3979">
            <w:pPr>
              <w:pStyle w:val="Tabletext"/>
              <w:tabs>
                <w:tab w:val="clear" w:pos="567"/>
                <w:tab w:val="left" w:leader="dot" w:pos="7938"/>
                <w:tab w:val="center" w:pos="9526"/>
              </w:tabs>
              <w:ind w:left="53" w:hanging="53"/>
              <w:rPr>
                <w:ins w:id="634" w:author="Johnny Schultz" w:date="2015-01-15T14:06:00Z"/>
              </w:rPr>
            </w:pPr>
            <w:ins w:id="635" w:author="Johnny Schultz" w:date="2015-01-15T14:06:00Z">
              <w:r w:rsidRPr="00E66B43">
                <w:t xml:space="preserve">Power should be –50 dB of </w:t>
              </w:r>
              <w:r w:rsidRPr="00E66B43">
                <w:rPr>
                  <w:i/>
                  <w:iCs/>
                </w:rPr>
                <w:t>P</w:t>
              </w:r>
              <w:r w:rsidRPr="00C6708B">
                <w:rPr>
                  <w:i/>
                  <w:iCs/>
                  <w:vertAlign w:val="subscript"/>
                </w:rPr>
                <w:t>ss</w:t>
              </w:r>
              <w:r w:rsidRPr="00E66B43">
                <w:t xml:space="preserve"> and stay below this</w:t>
              </w:r>
            </w:ins>
          </w:p>
        </w:tc>
      </w:tr>
      <w:tr w:rsidR="001B1D14" w:rsidRPr="00285846" w14:paraId="161EDB00" w14:textId="77777777" w:rsidTr="003D3979">
        <w:trPr>
          <w:gridBefore w:val="1"/>
          <w:jc w:val="center"/>
          <w:ins w:id="636" w:author="Johnny Schultz" w:date="2015-01-15T14:06:00Z"/>
        </w:trPr>
        <w:tc>
          <w:tcPr>
            <w:tcW w:w="1630" w:type="dxa"/>
            <w:gridSpan w:val="2"/>
          </w:tcPr>
          <w:p w14:paraId="38BC246A" w14:textId="77777777" w:rsidR="001B1D14" w:rsidRPr="003947BE" w:rsidRDefault="001B1D14" w:rsidP="003D3979">
            <w:pPr>
              <w:pStyle w:val="Tabletext"/>
              <w:tabs>
                <w:tab w:val="left" w:leader="dot" w:pos="7938"/>
                <w:tab w:val="center" w:pos="9526"/>
              </w:tabs>
              <w:ind w:left="567" w:hanging="567"/>
              <w:rPr>
                <w:ins w:id="637" w:author="Johnny Schultz" w:date="2015-01-15T14:06:00Z"/>
              </w:rPr>
            </w:pPr>
            <w:ins w:id="638" w:author="Johnny Schultz" w:date="2015-01-15T14:06:00Z">
              <w:r w:rsidRPr="003947BE">
                <w:rPr>
                  <w:i/>
                  <w:iCs/>
                </w:rPr>
                <w:t>T</w:t>
              </w:r>
              <w:r w:rsidRPr="003947BE">
                <w:rPr>
                  <w:i/>
                  <w:iCs/>
                  <w:vertAlign w:val="subscript"/>
                </w:rPr>
                <w:t>G</w:t>
              </w:r>
            </w:ins>
          </w:p>
        </w:tc>
        <w:tc>
          <w:tcPr>
            <w:tcW w:w="709" w:type="dxa"/>
          </w:tcPr>
          <w:p w14:paraId="24CDCC87" w14:textId="06054CC1" w:rsidR="001B1D14" w:rsidRPr="003947BE" w:rsidRDefault="00CE4725" w:rsidP="003D3979">
            <w:pPr>
              <w:pStyle w:val="Tabletext"/>
              <w:tabs>
                <w:tab w:val="left" w:leader="dot" w:pos="7938"/>
                <w:tab w:val="center" w:pos="9526"/>
              </w:tabs>
              <w:ind w:left="567" w:hanging="567"/>
              <w:jc w:val="center"/>
              <w:rPr>
                <w:ins w:id="639" w:author="Johnny Schultz" w:date="2015-01-15T14:06:00Z"/>
              </w:rPr>
            </w:pPr>
            <w:ins w:id="640" w:author="Johnny Schultz" w:date="2015-04-13T16:16:00Z">
              <w:r>
                <w:t>512</w:t>
              </w:r>
            </w:ins>
          </w:p>
        </w:tc>
        <w:tc>
          <w:tcPr>
            <w:tcW w:w="1298" w:type="dxa"/>
          </w:tcPr>
          <w:p w14:paraId="062C1E9A" w14:textId="77777777" w:rsidR="001B1D14" w:rsidRPr="003947BE" w:rsidRDefault="001B1D14" w:rsidP="003D3979">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leader="dot" w:pos="7938"/>
                <w:tab w:val="center" w:pos="9526"/>
              </w:tabs>
              <w:ind w:left="284" w:right="170" w:hanging="284"/>
              <w:jc w:val="center"/>
              <w:rPr>
                <w:ins w:id="641" w:author="Johnny Schultz" w:date="2015-01-15T14:06:00Z"/>
              </w:rPr>
            </w:pPr>
            <w:ins w:id="642" w:author="Johnny Schultz" w:date="2015-01-15T14:06:00Z">
              <w:r w:rsidRPr="003947BE">
                <w:t>26.667</w:t>
              </w:r>
            </w:ins>
          </w:p>
        </w:tc>
        <w:tc>
          <w:tcPr>
            <w:tcW w:w="5576" w:type="dxa"/>
          </w:tcPr>
          <w:p w14:paraId="659EBF54" w14:textId="77777777" w:rsidR="001B1D14" w:rsidRPr="00E66B43" w:rsidRDefault="001B1D14" w:rsidP="003D3979">
            <w:pPr>
              <w:pStyle w:val="Tabletext"/>
              <w:tabs>
                <w:tab w:val="left" w:leader="dot" w:pos="7938"/>
                <w:tab w:val="center" w:pos="9526"/>
              </w:tabs>
              <w:ind w:left="567" w:hanging="567"/>
              <w:rPr>
                <w:ins w:id="643" w:author="Johnny Schultz" w:date="2015-01-15T14:06:00Z"/>
              </w:rPr>
            </w:pPr>
            <w:ins w:id="644" w:author="Johnny Schultz" w:date="2015-01-15T14:06:00Z">
              <w:r w:rsidRPr="00E66B43">
                <w:t>Start of next transmission time period</w:t>
              </w:r>
            </w:ins>
          </w:p>
        </w:tc>
      </w:tr>
    </w:tbl>
    <w:p w14:paraId="38C44E8A" w14:textId="77777777" w:rsidR="001B1D14" w:rsidRDefault="001B1D14" w:rsidP="001B1D14">
      <w:pPr>
        <w:pStyle w:val="Tablefin"/>
        <w:rPr>
          <w:ins w:id="645" w:author="Johnny Schultz" w:date="2015-01-15T14:06:00Z"/>
        </w:rPr>
      </w:pPr>
      <w:bookmarkStart w:id="646" w:name="_Ref107164513"/>
      <w:bookmarkStart w:id="647" w:name="_Toc123014701"/>
    </w:p>
    <w:p w14:paraId="5E05DF2B" w14:textId="645EFE80" w:rsidR="001B1D14" w:rsidRPr="00E66B43" w:rsidRDefault="001B1D14" w:rsidP="001B1D14">
      <w:pPr>
        <w:pStyle w:val="TableNo"/>
        <w:rPr>
          <w:ins w:id="648" w:author="Johnny Schultz" w:date="2015-01-15T14:06:00Z"/>
        </w:rPr>
      </w:pPr>
      <w:ins w:id="649" w:author="Johnny Schultz" w:date="2015-01-15T14:06:00Z">
        <w:r w:rsidRPr="00E66B43">
          <w:t xml:space="preserve">TABLE </w:t>
        </w:r>
      </w:ins>
      <w:ins w:id="650" w:author="Johnny Schultz" w:date="2015-04-08T14:34:00Z">
        <w:r w:rsidR="00397BCA">
          <w:t>5</w:t>
        </w:r>
      </w:ins>
    </w:p>
    <w:p w14:paraId="224F6910" w14:textId="77777777" w:rsidR="001B1D14" w:rsidRPr="00E66B43" w:rsidRDefault="001B1D14" w:rsidP="001B1D14">
      <w:pPr>
        <w:pStyle w:val="Tabletitle"/>
        <w:rPr>
          <w:ins w:id="651" w:author="Johnny Schultz" w:date="2015-01-15T14:06:00Z"/>
        </w:rPr>
      </w:pPr>
      <w:ins w:id="652" w:author="Johnny Schultz" w:date="2015-01-15T14:06:00Z">
        <w:r w:rsidRPr="00E66B43">
          <w:t>Minimum required time division multiple access receiver characteristics</w:t>
        </w:r>
        <w:bookmarkEnd w:id="646"/>
        <w:bookmarkEnd w:id="647"/>
        <w:r w:rsidRPr="00C6708B">
          <w:rPr>
            <w:b w:val="0"/>
            <w:bCs/>
            <w:vertAlign w:val="superscript"/>
          </w:rPr>
          <w:t>(1)</w:t>
        </w:r>
      </w:ins>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49"/>
        <w:gridCol w:w="3898"/>
      </w:tblGrid>
      <w:tr w:rsidR="001B1D14" w:rsidRPr="00C6708B" w14:paraId="3D1B2BE3" w14:textId="77777777" w:rsidTr="003D3979">
        <w:trPr>
          <w:tblHeader/>
          <w:jc w:val="center"/>
          <w:ins w:id="653" w:author="Johnny Schultz" w:date="2015-01-15T14:06:00Z"/>
        </w:trPr>
        <w:tc>
          <w:tcPr>
            <w:tcW w:w="3949" w:type="dxa"/>
            <w:tcBorders>
              <w:top w:val="single" w:sz="4" w:space="0" w:color="auto"/>
              <w:left w:val="single" w:sz="4" w:space="0" w:color="auto"/>
              <w:bottom w:val="single" w:sz="4" w:space="0" w:color="auto"/>
              <w:right w:val="single" w:sz="4" w:space="0" w:color="auto"/>
            </w:tcBorders>
            <w:shd w:val="clear" w:color="auto" w:fill="FFFFFF"/>
          </w:tcPr>
          <w:p w14:paraId="5B7E48A1" w14:textId="77777777" w:rsidR="001B1D14" w:rsidRPr="00C6708B" w:rsidRDefault="001B1D14" w:rsidP="003D3979">
            <w:pPr>
              <w:pStyle w:val="Tablehead"/>
              <w:keepNext w:val="0"/>
              <w:rPr>
                <w:ins w:id="654" w:author="Johnny Schultz" w:date="2015-01-15T14:06:00Z"/>
              </w:rPr>
            </w:pPr>
            <w:ins w:id="655" w:author="Johnny Schultz" w:date="2015-01-15T14:06:00Z">
              <w:r w:rsidRPr="00C6708B">
                <w:t>Receiver parameters</w:t>
              </w:r>
            </w:ins>
          </w:p>
        </w:tc>
        <w:tc>
          <w:tcPr>
            <w:tcW w:w="3898" w:type="dxa"/>
            <w:tcBorders>
              <w:top w:val="single" w:sz="4" w:space="0" w:color="auto"/>
              <w:left w:val="single" w:sz="4" w:space="0" w:color="auto"/>
              <w:bottom w:val="single" w:sz="4" w:space="0" w:color="auto"/>
              <w:right w:val="single" w:sz="4" w:space="0" w:color="auto"/>
            </w:tcBorders>
            <w:shd w:val="clear" w:color="auto" w:fill="FFFFFF"/>
          </w:tcPr>
          <w:p w14:paraId="16B51CB6" w14:textId="77777777" w:rsidR="001B1D14" w:rsidRPr="00025E7F" w:rsidRDefault="001B1D14" w:rsidP="003D3979">
            <w:pPr>
              <w:pStyle w:val="Tablehead"/>
              <w:keepNext w:val="0"/>
              <w:rPr>
                <w:ins w:id="656" w:author="Johnny Schultz" w:date="2015-01-15T14:06:00Z"/>
              </w:rPr>
            </w:pPr>
            <w:ins w:id="657" w:author="Johnny Schultz" w:date="2015-01-15T14:06:00Z">
              <w:r w:rsidRPr="00025E7F">
                <w:t>Requirements</w:t>
              </w:r>
            </w:ins>
          </w:p>
        </w:tc>
      </w:tr>
      <w:tr w:rsidR="001B1D14" w:rsidRPr="003947BE" w14:paraId="6E660899" w14:textId="77777777" w:rsidTr="003D3979">
        <w:trPr>
          <w:jc w:val="center"/>
          <w:ins w:id="658" w:author="Johnny Schultz" w:date="2015-01-15T14:06:00Z"/>
        </w:trPr>
        <w:tc>
          <w:tcPr>
            <w:tcW w:w="3949" w:type="dxa"/>
            <w:tcBorders>
              <w:top w:val="single" w:sz="4" w:space="0" w:color="auto"/>
              <w:left w:val="single" w:sz="4" w:space="0" w:color="auto"/>
              <w:bottom w:val="single" w:sz="4" w:space="0" w:color="auto"/>
              <w:right w:val="single" w:sz="4" w:space="0" w:color="auto"/>
            </w:tcBorders>
          </w:tcPr>
          <w:p w14:paraId="566F7F07" w14:textId="77777777" w:rsidR="001B1D14" w:rsidRPr="003947BE" w:rsidRDefault="001B1D14" w:rsidP="003D3979">
            <w:pPr>
              <w:pStyle w:val="Tabletext"/>
              <w:rPr>
                <w:ins w:id="659" w:author="Johnny Schultz" w:date="2015-01-15T14:06:00Z"/>
              </w:rPr>
            </w:pPr>
            <w:ins w:id="660" w:author="Johnny Schultz" w:date="2015-01-15T14:06:00Z">
              <w:r w:rsidRPr="003947BE">
                <w:t xml:space="preserve">Sensitivity </w:t>
              </w:r>
            </w:ins>
          </w:p>
        </w:tc>
        <w:tc>
          <w:tcPr>
            <w:tcW w:w="3898" w:type="dxa"/>
            <w:tcBorders>
              <w:top w:val="single" w:sz="4" w:space="0" w:color="auto"/>
              <w:left w:val="single" w:sz="4" w:space="0" w:color="auto"/>
              <w:bottom w:val="single" w:sz="4" w:space="0" w:color="auto"/>
              <w:right w:val="single" w:sz="4" w:space="0" w:color="auto"/>
            </w:tcBorders>
          </w:tcPr>
          <w:p w14:paraId="0E690809" w14:textId="51273FF9" w:rsidR="001B1D14" w:rsidRPr="00025E7F" w:rsidRDefault="0087083D" w:rsidP="003D3979">
            <w:pPr>
              <w:pStyle w:val="Tabletext"/>
              <w:rPr>
                <w:ins w:id="661" w:author="Johnny Schultz" w:date="2015-01-15T14:06:00Z"/>
                <w:rPrChange w:id="662" w:author="Peggy Browning" w:date="2015-04-21T10:23:00Z">
                  <w:rPr>
                    <w:ins w:id="663" w:author="Johnny Schultz" w:date="2015-01-15T14:06:00Z"/>
                    <w:highlight w:val="yellow"/>
                  </w:rPr>
                </w:rPrChange>
              </w:rPr>
            </w:pPr>
            <w:ins w:id="664" w:author="Johnny Schultz" w:date="2015-04-13T16:03:00Z">
              <w:r w:rsidRPr="00025E7F">
                <w:rPr>
                  <w:rPrChange w:id="665" w:author="Peggy Browning" w:date="2015-04-21T10:23:00Z">
                    <w:rPr>
                      <w:highlight w:val="yellow"/>
                    </w:rPr>
                  </w:rPrChange>
                </w:rPr>
                <w:t>[</w:t>
              </w:r>
            </w:ins>
            <w:ins w:id="666" w:author="Johnny Schultz" w:date="2015-01-15T14:06:00Z">
              <w:r w:rsidR="001B1D14" w:rsidRPr="00025E7F">
                <w:rPr>
                  <w:rPrChange w:id="667" w:author="Peggy Browning" w:date="2015-04-21T10:23:00Z">
                    <w:rPr>
                      <w:highlight w:val="yellow"/>
                    </w:rPr>
                  </w:rPrChange>
                </w:rPr>
                <w:t>20% PER @ –107 dBm</w:t>
              </w:r>
            </w:ins>
            <w:ins w:id="668" w:author="Johnny Schultz" w:date="2015-04-13T16:03:00Z">
              <w:r w:rsidRPr="00025E7F">
                <w:rPr>
                  <w:rPrChange w:id="669" w:author="Peggy Browning" w:date="2015-04-21T10:23:00Z">
                    <w:rPr>
                      <w:highlight w:val="yellow"/>
                    </w:rPr>
                  </w:rPrChange>
                </w:rPr>
                <w:t>]</w:t>
              </w:r>
            </w:ins>
          </w:p>
        </w:tc>
      </w:tr>
      <w:tr w:rsidR="001B1D14" w:rsidRPr="003947BE" w14:paraId="3CCF20EF" w14:textId="77777777" w:rsidTr="003D3979">
        <w:trPr>
          <w:jc w:val="center"/>
          <w:ins w:id="670" w:author="Johnny Schultz" w:date="2015-01-15T14:06:00Z"/>
        </w:trPr>
        <w:tc>
          <w:tcPr>
            <w:tcW w:w="3949" w:type="dxa"/>
            <w:tcBorders>
              <w:top w:val="single" w:sz="4" w:space="0" w:color="auto"/>
              <w:left w:val="single" w:sz="4" w:space="0" w:color="auto"/>
              <w:bottom w:val="single" w:sz="4" w:space="0" w:color="auto"/>
              <w:right w:val="single" w:sz="4" w:space="0" w:color="auto"/>
            </w:tcBorders>
          </w:tcPr>
          <w:p w14:paraId="5B64D2C9" w14:textId="77777777" w:rsidR="001B1D14" w:rsidRPr="004609C0" w:rsidRDefault="001B1D14" w:rsidP="003D3979">
            <w:pPr>
              <w:pStyle w:val="Tabletext"/>
              <w:rPr>
                <w:ins w:id="671" w:author="Johnny Schultz" w:date="2015-01-15T14:06:00Z"/>
              </w:rPr>
            </w:pPr>
            <w:ins w:id="672" w:author="Johnny Schultz" w:date="2015-01-15T14:06:00Z">
              <w:r w:rsidRPr="004609C0">
                <w:lastRenderedPageBreak/>
                <w:t>Error behaviour at high input levels</w:t>
              </w:r>
            </w:ins>
          </w:p>
        </w:tc>
        <w:tc>
          <w:tcPr>
            <w:tcW w:w="3898" w:type="dxa"/>
            <w:tcBorders>
              <w:top w:val="single" w:sz="4" w:space="0" w:color="auto"/>
              <w:left w:val="single" w:sz="4" w:space="0" w:color="auto"/>
              <w:bottom w:val="single" w:sz="4" w:space="0" w:color="auto"/>
              <w:right w:val="single" w:sz="4" w:space="0" w:color="auto"/>
            </w:tcBorders>
          </w:tcPr>
          <w:p w14:paraId="45F756F0" w14:textId="3367CDD3" w:rsidR="001B1D14" w:rsidRPr="00025E7F" w:rsidRDefault="0087083D" w:rsidP="003D3979">
            <w:pPr>
              <w:pStyle w:val="Tabletext"/>
              <w:rPr>
                <w:ins w:id="673" w:author="Johnny Schultz" w:date="2015-01-15T14:06:00Z"/>
                <w:rPrChange w:id="674" w:author="Peggy Browning" w:date="2015-04-21T10:23:00Z">
                  <w:rPr>
                    <w:ins w:id="675" w:author="Johnny Schultz" w:date="2015-01-15T14:06:00Z"/>
                    <w:highlight w:val="yellow"/>
                  </w:rPr>
                </w:rPrChange>
              </w:rPr>
            </w:pPr>
            <w:ins w:id="676" w:author="Johnny Schultz" w:date="2015-04-13T16:02:00Z">
              <w:r w:rsidRPr="00025E7F">
                <w:rPr>
                  <w:rPrChange w:id="677" w:author="Peggy Browning" w:date="2015-04-21T10:23:00Z">
                    <w:rPr>
                      <w:highlight w:val="yellow"/>
                    </w:rPr>
                  </w:rPrChange>
                </w:rPr>
                <w:t>[</w:t>
              </w:r>
            </w:ins>
            <w:ins w:id="678" w:author="Johnny Schultz" w:date="2015-01-15T14:06:00Z">
              <w:r w:rsidR="001B1D14" w:rsidRPr="00025E7F">
                <w:rPr>
                  <w:rPrChange w:id="679" w:author="Peggy Browning" w:date="2015-04-21T10:23:00Z">
                    <w:rPr>
                      <w:highlight w:val="yellow"/>
                    </w:rPr>
                  </w:rPrChange>
                </w:rPr>
                <w:t>1% PER @ –77 dBm</w:t>
              </w:r>
            </w:ins>
            <w:ins w:id="680" w:author="Johnny Schultz" w:date="2015-04-13T16:02:00Z">
              <w:r w:rsidRPr="00025E7F">
                <w:rPr>
                  <w:rPrChange w:id="681" w:author="Peggy Browning" w:date="2015-04-21T10:23:00Z">
                    <w:rPr>
                      <w:highlight w:val="yellow"/>
                    </w:rPr>
                  </w:rPrChange>
                </w:rPr>
                <w:t>]</w:t>
              </w:r>
            </w:ins>
            <w:ins w:id="682" w:author="Johnny Schultz" w:date="2015-01-15T14:06:00Z">
              <w:r w:rsidR="001B1D14" w:rsidRPr="00025E7F">
                <w:rPr>
                  <w:rPrChange w:id="683" w:author="Peggy Browning" w:date="2015-04-21T10:23:00Z">
                    <w:rPr>
                      <w:highlight w:val="yellow"/>
                    </w:rPr>
                  </w:rPrChange>
                </w:rPr>
                <w:br/>
              </w:r>
            </w:ins>
            <w:ins w:id="684" w:author="Johnny Schultz" w:date="2015-04-13T16:02:00Z">
              <w:r w:rsidRPr="00025E7F">
                <w:rPr>
                  <w:rPrChange w:id="685" w:author="Peggy Browning" w:date="2015-04-21T10:23:00Z">
                    <w:rPr>
                      <w:highlight w:val="yellow"/>
                    </w:rPr>
                  </w:rPrChange>
                </w:rPr>
                <w:t>[</w:t>
              </w:r>
            </w:ins>
            <w:ins w:id="686" w:author="Johnny Schultz" w:date="2015-01-15T14:06:00Z">
              <w:r w:rsidR="001B1D14" w:rsidRPr="00025E7F">
                <w:rPr>
                  <w:rPrChange w:id="687" w:author="Peggy Browning" w:date="2015-04-21T10:23:00Z">
                    <w:rPr>
                      <w:highlight w:val="yellow"/>
                    </w:rPr>
                  </w:rPrChange>
                </w:rPr>
                <w:t>1% PER @ –7 dBm</w:t>
              </w:r>
            </w:ins>
            <w:ins w:id="688" w:author="Johnny Schultz" w:date="2015-04-13T16:02:00Z">
              <w:r w:rsidRPr="00025E7F">
                <w:rPr>
                  <w:rPrChange w:id="689" w:author="Peggy Browning" w:date="2015-04-21T10:23:00Z">
                    <w:rPr>
                      <w:highlight w:val="yellow"/>
                    </w:rPr>
                  </w:rPrChange>
                </w:rPr>
                <w:t>]</w:t>
              </w:r>
            </w:ins>
          </w:p>
        </w:tc>
      </w:tr>
      <w:tr w:rsidR="001B1D14" w:rsidRPr="003947BE" w14:paraId="14F9DF33" w14:textId="77777777" w:rsidTr="003D3979">
        <w:trPr>
          <w:jc w:val="center"/>
          <w:ins w:id="690" w:author="Johnny Schultz" w:date="2015-01-15T14:06:00Z"/>
        </w:trPr>
        <w:tc>
          <w:tcPr>
            <w:tcW w:w="3949" w:type="dxa"/>
            <w:tcBorders>
              <w:top w:val="single" w:sz="4" w:space="0" w:color="auto"/>
              <w:left w:val="single" w:sz="4" w:space="0" w:color="auto"/>
              <w:bottom w:val="single" w:sz="4" w:space="0" w:color="auto"/>
              <w:right w:val="single" w:sz="4" w:space="0" w:color="auto"/>
            </w:tcBorders>
          </w:tcPr>
          <w:p w14:paraId="712F524E" w14:textId="77777777" w:rsidR="001B1D14" w:rsidRPr="003947BE" w:rsidRDefault="001B1D14" w:rsidP="003D3979">
            <w:pPr>
              <w:pStyle w:val="Tabletext"/>
              <w:rPr>
                <w:ins w:id="691" w:author="Johnny Schultz" w:date="2015-01-15T14:06:00Z"/>
              </w:rPr>
            </w:pPr>
            <w:ins w:id="692" w:author="Johnny Schultz" w:date="2015-01-15T14:06:00Z">
              <w:r w:rsidRPr="003947BE">
                <w:t>Adjacent channel selectivity</w:t>
              </w:r>
            </w:ins>
          </w:p>
        </w:tc>
        <w:tc>
          <w:tcPr>
            <w:tcW w:w="3898" w:type="dxa"/>
            <w:tcBorders>
              <w:top w:val="single" w:sz="4" w:space="0" w:color="auto"/>
              <w:left w:val="single" w:sz="4" w:space="0" w:color="auto"/>
              <w:bottom w:val="single" w:sz="4" w:space="0" w:color="auto"/>
              <w:right w:val="single" w:sz="4" w:space="0" w:color="auto"/>
            </w:tcBorders>
          </w:tcPr>
          <w:p w14:paraId="3F75603D" w14:textId="05C80242" w:rsidR="001B1D14" w:rsidRPr="00025E7F" w:rsidRDefault="0087083D" w:rsidP="003D3979">
            <w:pPr>
              <w:pStyle w:val="Tabletext"/>
              <w:rPr>
                <w:ins w:id="693" w:author="Johnny Schultz" w:date="2015-01-15T14:06:00Z"/>
                <w:rPrChange w:id="694" w:author="Peggy Browning" w:date="2015-04-21T10:23:00Z">
                  <w:rPr>
                    <w:ins w:id="695" w:author="Johnny Schultz" w:date="2015-01-15T14:06:00Z"/>
                    <w:highlight w:val="yellow"/>
                  </w:rPr>
                </w:rPrChange>
              </w:rPr>
            </w:pPr>
            <w:ins w:id="696" w:author="Johnny Schultz" w:date="2015-04-13T16:03:00Z">
              <w:r w:rsidRPr="00025E7F">
                <w:rPr>
                  <w:rPrChange w:id="697" w:author="Peggy Browning" w:date="2015-04-21T10:23:00Z">
                    <w:rPr>
                      <w:highlight w:val="yellow"/>
                    </w:rPr>
                  </w:rPrChange>
                </w:rPr>
                <w:t>[</w:t>
              </w:r>
            </w:ins>
            <w:ins w:id="698" w:author="Johnny Schultz" w:date="2015-01-15T14:06:00Z">
              <w:r w:rsidR="001B1D14" w:rsidRPr="00025E7F">
                <w:rPr>
                  <w:rPrChange w:id="699" w:author="Peggy Browning" w:date="2015-04-21T10:23:00Z">
                    <w:rPr>
                      <w:highlight w:val="yellow"/>
                    </w:rPr>
                  </w:rPrChange>
                </w:rPr>
                <w:t>20% PER @ 70 </w:t>
              </w:r>
              <w:commentRangeStart w:id="700"/>
              <w:r w:rsidR="001B1D14" w:rsidRPr="00025E7F">
                <w:rPr>
                  <w:rPrChange w:id="701" w:author="Peggy Browning" w:date="2015-04-21T10:23:00Z">
                    <w:rPr>
                      <w:highlight w:val="yellow"/>
                    </w:rPr>
                  </w:rPrChange>
                </w:rPr>
                <w:t>dB</w:t>
              </w:r>
            </w:ins>
            <w:commentRangeEnd w:id="700"/>
            <w:r w:rsidR="00E33DBC" w:rsidRPr="00025E7F">
              <w:rPr>
                <w:rStyle w:val="CommentReference"/>
                <w:lang w:val="en-US"/>
              </w:rPr>
              <w:commentReference w:id="700"/>
            </w:r>
            <w:ins w:id="702" w:author="Johnny Schultz" w:date="2015-04-13T16:03:00Z">
              <w:r w:rsidRPr="00025E7F">
                <w:rPr>
                  <w:rPrChange w:id="703" w:author="Peggy Browning" w:date="2015-04-21T10:23:00Z">
                    <w:rPr>
                      <w:highlight w:val="yellow"/>
                    </w:rPr>
                  </w:rPrChange>
                </w:rPr>
                <w:t>]</w:t>
              </w:r>
            </w:ins>
          </w:p>
        </w:tc>
      </w:tr>
      <w:tr w:rsidR="001B1D14" w:rsidRPr="003947BE" w14:paraId="234394D9" w14:textId="77777777" w:rsidTr="003D3979">
        <w:trPr>
          <w:jc w:val="center"/>
          <w:ins w:id="704" w:author="Johnny Schultz" w:date="2015-01-15T14:06:00Z"/>
        </w:trPr>
        <w:tc>
          <w:tcPr>
            <w:tcW w:w="3949" w:type="dxa"/>
            <w:tcBorders>
              <w:top w:val="single" w:sz="4" w:space="0" w:color="auto"/>
              <w:left w:val="single" w:sz="4" w:space="0" w:color="auto"/>
              <w:bottom w:val="single" w:sz="4" w:space="0" w:color="auto"/>
              <w:right w:val="single" w:sz="4" w:space="0" w:color="auto"/>
            </w:tcBorders>
          </w:tcPr>
          <w:p w14:paraId="50F4759A" w14:textId="7DFF92A0" w:rsidR="001B1D14" w:rsidRPr="003947BE" w:rsidRDefault="001B1D14" w:rsidP="003D3979">
            <w:pPr>
              <w:pStyle w:val="Tabletext"/>
              <w:rPr>
                <w:ins w:id="705" w:author="Johnny Schultz" w:date="2015-01-15T14:06:00Z"/>
              </w:rPr>
            </w:pPr>
            <w:ins w:id="706" w:author="Johnny Schultz" w:date="2015-01-15T14:06:00Z">
              <w:del w:id="707" w:author="Peggy Browning" w:date="2015-04-21T10:21:00Z">
                <w:r w:rsidRPr="003947BE" w:rsidDel="00025E7F">
                  <w:delText>Co-channel selectivity</w:delText>
                </w:r>
              </w:del>
            </w:ins>
          </w:p>
        </w:tc>
        <w:tc>
          <w:tcPr>
            <w:tcW w:w="3898" w:type="dxa"/>
            <w:tcBorders>
              <w:top w:val="single" w:sz="4" w:space="0" w:color="auto"/>
              <w:left w:val="single" w:sz="4" w:space="0" w:color="auto"/>
              <w:bottom w:val="single" w:sz="4" w:space="0" w:color="auto"/>
              <w:right w:val="single" w:sz="4" w:space="0" w:color="auto"/>
            </w:tcBorders>
          </w:tcPr>
          <w:p w14:paraId="4D507920" w14:textId="4923D06C" w:rsidR="001B1D14" w:rsidRPr="00025E7F" w:rsidRDefault="0087083D" w:rsidP="003D3979">
            <w:pPr>
              <w:pStyle w:val="Tabletext"/>
              <w:rPr>
                <w:ins w:id="708" w:author="Johnny Schultz" w:date="2015-01-15T14:06:00Z"/>
                <w:rPrChange w:id="709" w:author="Peggy Browning" w:date="2015-04-21T10:23:00Z">
                  <w:rPr>
                    <w:ins w:id="710" w:author="Johnny Schultz" w:date="2015-01-15T14:06:00Z"/>
                    <w:highlight w:val="yellow"/>
                  </w:rPr>
                </w:rPrChange>
              </w:rPr>
            </w:pPr>
            <w:ins w:id="711" w:author="Johnny Schultz" w:date="2015-04-13T16:03:00Z">
              <w:del w:id="712" w:author="Peggy Browning" w:date="2015-04-21T10:21:00Z">
                <w:r w:rsidRPr="00025E7F" w:rsidDel="00025E7F">
                  <w:rPr>
                    <w:rPrChange w:id="713" w:author="Peggy Browning" w:date="2015-04-21T10:23:00Z">
                      <w:rPr>
                        <w:highlight w:val="yellow"/>
                      </w:rPr>
                    </w:rPrChange>
                  </w:rPr>
                  <w:delText>[</w:delText>
                </w:r>
              </w:del>
            </w:ins>
            <w:ins w:id="714" w:author="Johnny Schultz" w:date="2015-01-15T14:06:00Z">
              <w:del w:id="715" w:author="Peggy Browning" w:date="2015-04-21T10:21:00Z">
                <w:r w:rsidR="001B1D14" w:rsidRPr="00025E7F" w:rsidDel="00025E7F">
                  <w:rPr>
                    <w:rPrChange w:id="716" w:author="Peggy Browning" w:date="2015-04-21T10:23:00Z">
                      <w:rPr>
                        <w:highlight w:val="yellow"/>
                      </w:rPr>
                    </w:rPrChange>
                  </w:rPr>
                  <w:delText>20% PER @ 19 dB</w:delText>
                </w:r>
              </w:del>
            </w:ins>
            <w:ins w:id="717" w:author="Johnny Schultz" w:date="2015-04-13T16:03:00Z">
              <w:del w:id="718" w:author="Peggy Browning" w:date="2015-04-21T10:21:00Z">
                <w:r w:rsidRPr="00025E7F" w:rsidDel="00025E7F">
                  <w:rPr>
                    <w:rPrChange w:id="719" w:author="Peggy Browning" w:date="2015-04-21T10:23:00Z">
                      <w:rPr>
                        <w:highlight w:val="yellow"/>
                      </w:rPr>
                    </w:rPrChange>
                  </w:rPr>
                  <w:delText>]</w:delText>
                </w:r>
              </w:del>
            </w:ins>
          </w:p>
        </w:tc>
      </w:tr>
      <w:tr w:rsidR="001B1D14" w:rsidRPr="003947BE" w14:paraId="43E5B8DE" w14:textId="77777777" w:rsidTr="003D3979">
        <w:trPr>
          <w:jc w:val="center"/>
          <w:ins w:id="720" w:author="Johnny Schultz" w:date="2015-01-15T14:06:00Z"/>
        </w:trPr>
        <w:tc>
          <w:tcPr>
            <w:tcW w:w="3949" w:type="dxa"/>
            <w:tcBorders>
              <w:top w:val="single" w:sz="4" w:space="0" w:color="auto"/>
              <w:left w:val="single" w:sz="4" w:space="0" w:color="auto"/>
              <w:bottom w:val="single" w:sz="4" w:space="0" w:color="auto"/>
              <w:right w:val="single" w:sz="4" w:space="0" w:color="auto"/>
            </w:tcBorders>
          </w:tcPr>
          <w:p w14:paraId="72B20299" w14:textId="77777777" w:rsidR="001B1D14" w:rsidRPr="003947BE" w:rsidRDefault="001B1D14" w:rsidP="003D3979">
            <w:pPr>
              <w:pStyle w:val="Tabletext"/>
              <w:rPr>
                <w:ins w:id="721" w:author="Johnny Schultz" w:date="2015-01-15T14:06:00Z"/>
              </w:rPr>
            </w:pPr>
            <w:ins w:id="722" w:author="Johnny Schultz" w:date="2015-01-15T14:06:00Z">
              <w:r w:rsidRPr="003947BE">
                <w:t>Spurious response rejection</w:t>
              </w:r>
            </w:ins>
          </w:p>
        </w:tc>
        <w:tc>
          <w:tcPr>
            <w:tcW w:w="3898" w:type="dxa"/>
            <w:tcBorders>
              <w:top w:val="single" w:sz="4" w:space="0" w:color="auto"/>
              <w:left w:val="single" w:sz="4" w:space="0" w:color="auto"/>
              <w:bottom w:val="single" w:sz="4" w:space="0" w:color="auto"/>
              <w:right w:val="single" w:sz="4" w:space="0" w:color="auto"/>
            </w:tcBorders>
          </w:tcPr>
          <w:p w14:paraId="321AA982" w14:textId="1DE9204E" w:rsidR="001B1D14" w:rsidRPr="00025E7F" w:rsidRDefault="0087083D" w:rsidP="003D3979">
            <w:pPr>
              <w:pStyle w:val="Tabletext"/>
              <w:rPr>
                <w:ins w:id="723" w:author="Johnny Schultz" w:date="2015-01-15T14:06:00Z"/>
                <w:rPrChange w:id="724" w:author="Peggy Browning" w:date="2015-04-21T10:23:00Z">
                  <w:rPr>
                    <w:ins w:id="725" w:author="Johnny Schultz" w:date="2015-01-15T14:06:00Z"/>
                    <w:highlight w:val="yellow"/>
                  </w:rPr>
                </w:rPrChange>
              </w:rPr>
            </w:pPr>
            <w:ins w:id="726" w:author="Johnny Schultz" w:date="2015-04-13T16:03:00Z">
              <w:r w:rsidRPr="00025E7F">
                <w:rPr>
                  <w:rPrChange w:id="727" w:author="Peggy Browning" w:date="2015-04-21T10:23:00Z">
                    <w:rPr>
                      <w:highlight w:val="yellow"/>
                    </w:rPr>
                  </w:rPrChange>
                </w:rPr>
                <w:t>[</w:t>
              </w:r>
            </w:ins>
            <w:ins w:id="728" w:author="Johnny Schultz" w:date="2015-01-15T14:06:00Z">
              <w:r w:rsidR="001B1D14" w:rsidRPr="00025E7F">
                <w:rPr>
                  <w:rPrChange w:id="729" w:author="Peggy Browning" w:date="2015-04-21T10:23:00Z">
                    <w:rPr>
                      <w:highlight w:val="yellow"/>
                    </w:rPr>
                  </w:rPrChange>
                </w:rPr>
                <w:t>20% PER @ 70 dB</w:t>
              </w:r>
            </w:ins>
            <w:ins w:id="730" w:author="Johnny Schultz" w:date="2015-04-13T16:03:00Z">
              <w:r w:rsidRPr="00025E7F">
                <w:rPr>
                  <w:rPrChange w:id="731" w:author="Peggy Browning" w:date="2015-04-21T10:23:00Z">
                    <w:rPr>
                      <w:highlight w:val="yellow"/>
                    </w:rPr>
                  </w:rPrChange>
                </w:rPr>
                <w:t>]</w:t>
              </w:r>
            </w:ins>
          </w:p>
        </w:tc>
      </w:tr>
      <w:tr w:rsidR="001B1D14" w:rsidRPr="003947BE" w14:paraId="164522B1" w14:textId="77777777" w:rsidTr="003D3979">
        <w:trPr>
          <w:jc w:val="center"/>
          <w:ins w:id="732" w:author="Johnny Schultz" w:date="2015-01-15T14:06:00Z"/>
        </w:trPr>
        <w:tc>
          <w:tcPr>
            <w:tcW w:w="3949" w:type="dxa"/>
            <w:tcBorders>
              <w:top w:val="single" w:sz="4" w:space="0" w:color="auto"/>
              <w:left w:val="single" w:sz="4" w:space="0" w:color="auto"/>
              <w:bottom w:val="single" w:sz="4" w:space="0" w:color="auto"/>
              <w:right w:val="single" w:sz="4" w:space="0" w:color="auto"/>
            </w:tcBorders>
          </w:tcPr>
          <w:p w14:paraId="5EF1F1EA" w14:textId="77777777" w:rsidR="001B1D14" w:rsidRPr="003947BE" w:rsidRDefault="001B1D14" w:rsidP="003D3979">
            <w:pPr>
              <w:pStyle w:val="Tabletext"/>
              <w:rPr>
                <w:ins w:id="733" w:author="Johnny Schultz" w:date="2015-01-15T14:06:00Z"/>
              </w:rPr>
            </w:pPr>
            <w:ins w:id="734" w:author="Johnny Schultz" w:date="2015-01-15T14:06:00Z">
              <w:r w:rsidRPr="003947BE">
                <w:t>Intermodulation response rejection</w:t>
              </w:r>
            </w:ins>
          </w:p>
        </w:tc>
        <w:tc>
          <w:tcPr>
            <w:tcW w:w="3898" w:type="dxa"/>
            <w:tcBorders>
              <w:top w:val="single" w:sz="4" w:space="0" w:color="auto"/>
              <w:left w:val="single" w:sz="4" w:space="0" w:color="auto"/>
              <w:bottom w:val="single" w:sz="4" w:space="0" w:color="auto"/>
              <w:right w:val="single" w:sz="4" w:space="0" w:color="auto"/>
            </w:tcBorders>
          </w:tcPr>
          <w:p w14:paraId="02DA92FA" w14:textId="012FB2C0" w:rsidR="001B1D14" w:rsidRPr="00025E7F" w:rsidRDefault="0087083D" w:rsidP="003D3979">
            <w:pPr>
              <w:pStyle w:val="Tabletext"/>
              <w:rPr>
                <w:ins w:id="735" w:author="Johnny Schultz" w:date="2015-01-15T14:06:00Z"/>
                <w:rPrChange w:id="736" w:author="Peggy Browning" w:date="2015-04-21T10:23:00Z">
                  <w:rPr>
                    <w:ins w:id="737" w:author="Johnny Schultz" w:date="2015-01-15T14:06:00Z"/>
                    <w:highlight w:val="yellow"/>
                  </w:rPr>
                </w:rPrChange>
              </w:rPr>
            </w:pPr>
            <w:ins w:id="738" w:author="Johnny Schultz" w:date="2015-04-13T16:03:00Z">
              <w:r w:rsidRPr="00025E7F">
                <w:rPr>
                  <w:rPrChange w:id="739" w:author="Peggy Browning" w:date="2015-04-21T10:23:00Z">
                    <w:rPr>
                      <w:highlight w:val="yellow"/>
                    </w:rPr>
                  </w:rPrChange>
                </w:rPr>
                <w:t>[</w:t>
              </w:r>
            </w:ins>
            <w:ins w:id="740" w:author="Johnny Schultz" w:date="2015-01-15T14:06:00Z">
              <w:r w:rsidR="001B1D14" w:rsidRPr="00025E7F">
                <w:rPr>
                  <w:rPrChange w:id="741" w:author="Peggy Browning" w:date="2015-04-21T10:23:00Z">
                    <w:rPr>
                      <w:highlight w:val="yellow"/>
                    </w:rPr>
                  </w:rPrChange>
                </w:rPr>
                <w:t>20% PER @ 74 dB</w:t>
              </w:r>
            </w:ins>
            <w:ins w:id="742" w:author="Johnny Schultz" w:date="2015-04-13T16:03:00Z">
              <w:r w:rsidRPr="00025E7F">
                <w:rPr>
                  <w:rPrChange w:id="743" w:author="Peggy Browning" w:date="2015-04-21T10:23:00Z">
                    <w:rPr>
                      <w:highlight w:val="yellow"/>
                    </w:rPr>
                  </w:rPrChange>
                </w:rPr>
                <w:t>]</w:t>
              </w:r>
            </w:ins>
          </w:p>
        </w:tc>
      </w:tr>
      <w:tr w:rsidR="001B1D14" w:rsidRPr="00285846" w14:paraId="7D6B79CE" w14:textId="77777777" w:rsidTr="003D3979">
        <w:trPr>
          <w:jc w:val="center"/>
          <w:ins w:id="744" w:author="Johnny Schultz" w:date="2015-01-15T14:06:00Z"/>
        </w:trPr>
        <w:tc>
          <w:tcPr>
            <w:tcW w:w="3949" w:type="dxa"/>
            <w:tcBorders>
              <w:top w:val="single" w:sz="4" w:space="0" w:color="auto"/>
              <w:left w:val="single" w:sz="4" w:space="0" w:color="auto"/>
              <w:bottom w:val="single" w:sz="4" w:space="0" w:color="auto"/>
              <w:right w:val="single" w:sz="4" w:space="0" w:color="auto"/>
            </w:tcBorders>
          </w:tcPr>
          <w:p w14:paraId="755097AC" w14:textId="77777777" w:rsidR="001B1D14" w:rsidRPr="003947BE" w:rsidRDefault="001B1D14" w:rsidP="003D3979">
            <w:pPr>
              <w:pStyle w:val="Tabletext"/>
              <w:rPr>
                <w:ins w:id="745" w:author="Johnny Schultz" w:date="2015-01-15T14:06:00Z"/>
              </w:rPr>
            </w:pPr>
            <w:ins w:id="746" w:author="Johnny Schultz" w:date="2015-01-15T14:06:00Z">
              <w:r w:rsidRPr="003947BE">
                <w:t>Spurious emissions</w:t>
              </w:r>
            </w:ins>
          </w:p>
        </w:tc>
        <w:tc>
          <w:tcPr>
            <w:tcW w:w="3898" w:type="dxa"/>
            <w:tcBorders>
              <w:top w:val="single" w:sz="4" w:space="0" w:color="auto"/>
              <w:left w:val="single" w:sz="4" w:space="0" w:color="auto"/>
              <w:bottom w:val="single" w:sz="4" w:space="0" w:color="auto"/>
              <w:right w:val="single" w:sz="4" w:space="0" w:color="auto"/>
            </w:tcBorders>
          </w:tcPr>
          <w:p w14:paraId="2FD79B3F" w14:textId="2C2FE067" w:rsidR="001B1D14" w:rsidRPr="00025E7F" w:rsidRDefault="0087083D" w:rsidP="003D3979">
            <w:pPr>
              <w:pStyle w:val="Tabletext"/>
              <w:rPr>
                <w:ins w:id="747" w:author="Johnny Schultz" w:date="2015-01-15T14:06:00Z"/>
                <w:rPrChange w:id="748" w:author="Peggy Browning" w:date="2015-04-21T10:23:00Z">
                  <w:rPr>
                    <w:ins w:id="749" w:author="Johnny Schultz" w:date="2015-01-15T14:06:00Z"/>
                    <w:highlight w:val="yellow"/>
                  </w:rPr>
                </w:rPrChange>
              </w:rPr>
            </w:pPr>
            <w:ins w:id="750" w:author="Johnny Schultz" w:date="2015-04-13T16:03:00Z">
              <w:r w:rsidRPr="00025E7F">
                <w:rPr>
                  <w:rPrChange w:id="751" w:author="Peggy Browning" w:date="2015-04-21T10:23:00Z">
                    <w:rPr>
                      <w:highlight w:val="yellow"/>
                    </w:rPr>
                  </w:rPrChange>
                </w:rPr>
                <w:t>[</w:t>
              </w:r>
            </w:ins>
            <w:ins w:id="752" w:author="Johnny Schultz" w:date="2015-01-15T14:06:00Z">
              <w:r w:rsidR="001B1D14" w:rsidRPr="00025E7F">
                <w:rPr>
                  <w:rPrChange w:id="753" w:author="Peggy Browning" w:date="2015-04-21T10:23:00Z">
                    <w:rPr>
                      <w:highlight w:val="yellow"/>
                    </w:rPr>
                  </w:rPrChange>
                </w:rPr>
                <w:t>–57 dBm (9 kHz to 1 GHz)</w:t>
              </w:r>
            </w:ins>
            <w:ins w:id="754" w:author="Johnny Schultz" w:date="2015-04-13T16:03:00Z">
              <w:r w:rsidRPr="00025E7F">
                <w:rPr>
                  <w:rPrChange w:id="755" w:author="Peggy Browning" w:date="2015-04-21T10:23:00Z">
                    <w:rPr>
                      <w:highlight w:val="yellow"/>
                    </w:rPr>
                  </w:rPrChange>
                </w:rPr>
                <w:t>]</w:t>
              </w:r>
            </w:ins>
            <w:ins w:id="756" w:author="Johnny Schultz" w:date="2015-01-15T14:06:00Z">
              <w:r w:rsidR="001B1D14" w:rsidRPr="00025E7F">
                <w:rPr>
                  <w:rPrChange w:id="757" w:author="Peggy Browning" w:date="2015-04-21T10:23:00Z">
                    <w:rPr>
                      <w:highlight w:val="yellow"/>
                    </w:rPr>
                  </w:rPrChange>
                </w:rPr>
                <w:br/>
              </w:r>
            </w:ins>
            <w:ins w:id="758" w:author="Johnny Schultz" w:date="2015-04-13T16:03:00Z">
              <w:r w:rsidRPr="00025E7F">
                <w:rPr>
                  <w:rPrChange w:id="759" w:author="Peggy Browning" w:date="2015-04-21T10:23:00Z">
                    <w:rPr>
                      <w:highlight w:val="yellow"/>
                    </w:rPr>
                  </w:rPrChange>
                </w:rPr>
                <w:t>[</w:t>
              </w:r>
            </w:ins>
            <w:ins w:id="760" w:author="Johnny Schultz" w:date="2015-01-15T14:06:00Z">
              <w:r w:rsidR="001B1D14" w:rsidRPr="00025E7F">
                <w:rPr>
                  <w:rPrChange w:id="761" w:author="Peggy Browning" w:date="2015-04-21T10:23:00Z">
                    <w:rPr>
                      <w:highlight w:val="yellow"/>
                    </w:rPr>
                  </w:rPrChange>
                </w:rPr>
                <w:t>–47 dBm (1 GHz to 4 GHz)</w:t>
              </w:r>
            </w:ins>
            <w:ins w:id="762" w:author="Johnny Schultz" w:date="2015-04-13T16:03:00Z">
              <w:r w:rsidRPr="00025E7F">
                <w:rPr>
                  <w:rPrChange w:id="763" w:author="Peggy Browning" w:date="2015-04-21T10:23:00Z">
                    <w:rPr>
                      <w:highlight w:val="yellow"/>
                    </w:rPr>
                  </w:rPrChange>
                </w:rPr>
                <w:t>]</w:t>
              </w:r>
            </w:ins>
          </w:p>
        </w:tc>
      </w:tr>
      <w:tr w:rsidR="001B1D14" w:rsidRPr="003947BE" w14:paraId="48B115DB" w14:textId="77777777" w:rsidTr="003D3979">
        <w:trPr>
          <w:jc w:val="center"/>
          <w:ins w:id="764" w:author="Johnny Schultz" w:date="2015-01-15T14:06:00Z"/>
        </w:trPr>
        <w:tc>
          <w:tcPr>
            <w:tcW w:w="3949" w:type="dxa"/>
            <w:tcBorders>
              <w:top w:val="single" w:sz="4" w:space="0" w:color="auto"/>
              <w:left w:val="single" w:sz="4" w:space="0" w:color="auto"/>
              <w:bottom w:val="single" w:sz="4" w:space="0" w:color="auto"/>
              <w:right w:val="single" w:sz="4" w:space="0" w:color="auto"/>
            </w:tcBorders>
          </w:tcPr>
          <w:p w14:paraId="1F2CBD56" w14:textId="77777777" w:rsidR="001B1D14" w:rsidRPr="003947BE" w:rsidRDefault="001B1D14" w:rsidP="003D3979">
            <w:pPr>
              <w:pStyle w:val="Tabletext"/>
              <w:rPr>
                <w:ins w:id="765" w:author="Johnny Schultz" w:date="2015-01-15T14:06:00Z"/>
              </w:rPr>
            </w:pPr>
            <w:ins w:id="766" w:author="Johnny Schultz" w:date="2015-01-15T14:06:00Z">
              <w:r w:rsidRPr="003947BE">
                <w:t>Blocking</w:t>
              </w:r>
            </w:ins>
          </w:p>
        </w:tc>
        <w:tc>
          <w:tcPr>
            <w:tcW w:w="3898" w:type="dxa"/>
            <w:tcBorders>
              <w:top w:val="single" w:sz="4" w:space="0" w:color="auto"/>
              <w:left w:val="single" w:sz="4" w:space="0" w:color="auto"/>
              <w:bottom w:val="single" w:sz="4" w:space="0" w:color="auto"/>
              <w:right w:val="single" w:sz="4" w:space="0" w:color="auto"/>
            </w:tcBorders>
          </w:tcPr>
          <w:p w14:paraId="12685C7E" w14:textId="4DF9BF60" w:rsidR="001B1D14" w:rsidRPr="00025E7F" w:rsidRDefault="0087083D" w:rsidP="003D3979">
            <w:pPr>
              <w:pStyle w:val="Tabletext"/>
              <w:tabs>
                <w:tab w:val="left" w:leader="dot" w:pos="7938"/>
                <w:tab w:val="center" w:pos="9526"/>
              </w:tabs>
              <w:ind w:left="567" w:hanging="567"/>
              <w:rPr>
                <w:ins w:id="767" w:author="Johnny Schultz" w:date="2015-01-15T14:06:00Z"/>
                <w:rPrChange w:id="768" w:author="Peggy Browning" w:date="2015-04-21T10:23:00Z">
                  <w:rPr>
                    <w:ins w:id="769" w:author="Johnny Schultz" w:date="2015-01-15T14:06:00Z"/>
                    <w:highlight w:val="yellow"/>
                  </w:rPr>
                </w:rPrChange>
              </w:rPr>
            </w:pPr>
            <w:ins w:id="770" w:author="Johnny Schultz" w:date="2015-04-13T16:03:00Z">
              <w:r w:rsidRPr="00025E7F">
                <w:rPr>
                  <w:rPrChange w:id="771" w:author="Peggy Browning" w:date="2015-04-21T10:23:00Z">
                    <w:rPr>
                      <w:highlight w:val="yellow"/>
                    </w:rPr>
                  </w:rPrChange>
                </w:rPr>
                <w:t>[</w:t>
              </w:r>
            </w:ins>
            <w:ins w:id="772" w:author="Johnny Schultz" w:date="2015-01-15T14:06:00Z">
              <w:r w:rsidR="001B1D14" w:rsidRPr="00025E7F">
                <w:rPr>
                  <w:rPrChange w:id="773" w:author="Peggy Browning" w:date="2015-04-21T10:23:00Z">
                    <w:rPr>
                      <w:highlight w:val="yellow"/>
                    </w:rPr>
                  </w:rPrChange>
                </w:rPr>
                <w:t>20% PER @ 86 dB</w:t>
              </w:r>
            </w:ins>
            <w:ins w:id="774" w:author="Johnny Schultz" w:date="2015-04-13T16:03:00Z">
              <w:r w:rsidRPr="00025E7F">
                <w:rPr>
                  <w:rPrChange w:id="775" w:author="Peggy Browning" w:date="2015-04-21T10:23:00Z">
                    <w:rPr>
                      <w:highlight w:val="yellow"/>
                    </w:rPr>
                  </w:rPrChange>
                </w:rPr>
                <w:t>]</w:t>
              </w:r>
            </w:ins>
          </w:p>
        </w:tc>
      </w:tr>
      <w:tr w:rsidR="001B1D14" w:rsidRPr="00285846" w14:paraId="3B1E880F" w14:textId="77777777" w:rsidTr="003D3979">
        <w:trPr>
          <w:jc w:val="center"/>
          <w:ins w:id="776" w:author="Johnny Schultz" w:date="2015-01-15T14:06:00Z"/>
        </w:trPr>
        <w:tc>
          <w:tcPr>
            <w:tcW w:w="7847" w:type="dxa"/>
            <w:gridSpan w:val="2"/>
            <w:tcBorders>
              <w:top w:val="single" w:sz="4" w:space="0" w:color="auto"/>
              <w:left w:val="nil"/>
              <w:bottom w:val="nil"/>
              <w:right w:val="nil"/>
            </w:tcBorders>
          </w:tcPr>
          <w:p w14:paraId="4CA0425B" w14:textId="77777777" w:rsidR="001B1D14" w:rsidRPr="00025E7F" w:rsidRDefault="001B1D14" w:rsidP="003D3979">
            <w:pPr>
              <w:pStyle w:val="Tablelegend"/>
              <w:rPr>
                <w:ins w:id="777" w:author="Johnny Schultz" w:date="2015-01-15T14:06:00Z"/>
              </w:rPr>
            </w:pPr>
          </w:p>
        </w:tc>
      </w:tr>
    </w:tbl>
    <w:p w14:paraId="1D56699D" w14:textId="77777777" w:rsidR="001B1D14" w:rsidRDefault="001B1D14" w:rsidP="001B1D14">
      <w:pPr>
        <w:pStyle w:val="Tablefin"/>
        <w:rPr>
          <w:ins w:id="778" w:author="Johnny Schultz" w:date="2015-01-15T14:06:00Z"/>
        </w:rPr>
      </w:pPr>
    </w:p>
    <w:p w14:paraId="171E6E6D" w14:textId="624D3ECC" w:rsidR="001B1D14" w:rsidRPr="00E66B43" w:rsidRDefault="00B86589" w:rsidP="001B1D14">
      <w:pPr>
        <w:pStyle w:val="Heading2"/>
        <w:rPr>
          <w:ins w:id="779" w:author="Johnny Schultz" w:date="2015-01-15T14:06:00Z"/>
          <w:i/>
        </w:rPr>
      </w:pPr>
      <w:ins w:id="780" w:author="Johnny Schultz" w:date="2015-01-15T16:35:00Z">
        <w:r>
          <w:t>2</w:t>
        </w:r>
      </w:ins>
      <w:ins w:id="781" w:author="Johnny Schultz" w:date="2015-01-15T14:14:00Z">
        <w:r w:rsidR="001B1D14">
          <w:t>.3</w:t>
        </w:r>
        <w:r w:rsidR="001B1D14">
          <w:tab/>
        </w:r>
      </w:ins>
      <w:ins w:id="782" w:author="Johnny Schultz" w:date="2015-01-15T14:06:00Z">
        <w:r w:rsidR="001B1D14" w:rsidRPr="00E66B43">
          <w:t>Modulation scheme</w:t>
        </w:r>
      </w:ins>
    </w:p>
    <w:p w14:paraId="057EFC88" w14:textId="252E73DF" w:rsidR="001B1D14" w:rsidRPr="00E66B43" w:rsidRDefault="001B1D14" w:rsidP="001B1D14">
      <w:pPr>
        <w:rPr>
          <w:ins w:id="783" w:author="Johnny Schultz" w:date="2015-01-15T14:06:00Z"/>
          <w:i/>
        </w:rPr>
      </w:pPr>
      <w:ins w:id="784" w:author="Johnny Schultz" w:date="2015-01-15T14:06:00Z">
        <w:r w:rsidRPr="00E66B43">
          <w:t xml:space="preserve">The modulation scheme </w:t>
        </w:r>
      </w:ins>
      <w:ins w:id="785" w:author="Johnny Schultz" w:date="2015-01-16T11:34:00Z">
        <w:r w:rsidR="00A632D5" w:rsidRPr="00E66B43">
          <w:t xml:space="preserve">is </w:t>
        </w:r>
      </w:ins>
      <w:ins w:id="786" w:author="Johnny Schultz" w:date="2015-04-08T16:36:00Z">
        <w:r w:rsidR="00F53EA1" w:rsidRPr="00F53EA1">
          <w:t xml:space="preserve">π </w:t>
        </w:r>
      </w:ins>
      <w:ins w:id="787" w:author="Johnny Schultz" w:date="2015-01-15T14:06:00Z">
        <w:r>
          <w:t>/4</w:t>
        </w:r>
        <w:del w:id="788" w:author="Peggy Browning" w:date="2015-04-21T10:23:00Z">
          <w:r w:rsidDel="00025E7F">
            <w:delText xml:space="preserve"> </w:delText>
          </w:r>
          <w:commentRangeStart w:id="789"/>
          <w:r w:rsidRPr="001002B6" w:rsidDel="00025E7F">
            <w:rPr>
              <w:highlight w:val="yellow"/>
              <w:rPrChange w:id="790" w:author="Johnny Schultz" w:date="2015-04-17T11:24:00Z">
                <w:rPr/>
              </w:rPrChange>
            </w:rPr>
            <w:delText>Differential</w:delText>
          </w:r>
        </w:del>
      </w:ins>
      <w:commentRangeEnd w:id="789"/>
      <w:del w:id="791" w:author="Peggy Browning" w:date="2015-04-21T10:23:00Z">
        <w:r w:rsidR="00E33DBC" w:rsidDel="00025E7F">
          <w:rPr>
            <w:rStyle w:val="CommentReference"/>
            <w:lang w:val="en-US"/>
          </w:rPr>
          <w:commentReference w:id="789"/>
        </w:r>
      </w:del>
      <w:ins w:id="792" w:author="Johnny Schultz" w:date="2015-01-15T14:06:00Z">
        <w:r w:rsidRPr="004F3AF3">
          <w:t xml:space="preserve"> Quadrature Phase-Shift Keying </w:t>
        </w:r>
        <w:r>
          <w:t>(</w:t>
        </w:r>
        <w:del w:id="793" w:author="Peggy Browning" w:date="2015-04-21T10:23:00Z">
          <w:r w:rsidDel="00025E7F">
            <w:delText>D</w:delText>
          </w:r>
        </w:del>
        <w:r>
          <w:t>QPSK)</w:t>
        </w:r>
        <w:r w:rsidRPr="00E66B43">
          <w:t>.</w:t>
        </w:r>
      </w:ins>
    </w:p>
    <w:p w14:paraId="73AA91F8" w14:textId="7A1CE626" w:rsidR="001B1D14" w:rsidRPr="00E66B43" w:rsidRDefault="00B86589" w:rsidP="001B1D14">
      <w:pPr>
        <w:pStyle w:val="Heading3"/>
        <w:rPr>
          <w:ins w:id="794" w:author="Johnny Schultz" w:date="2015-01-15T14:06:00Z"/>
        </w:rPr>
      </w:pPr>
      <w:ins w:id="795" w:author="Johnny Schultz" w:date="2015-01-15T16:35:00Z">
        <w:r>
          <w:t>2</w:t>
        </w:r>
      </w:ins>
      <w:ins w:id="796" w:author="Johnny Schultz" w:date="2015-01-15T14:16:00Z">
        <w:r w:rsidR="0090223B">
          <w:t>.3.1</w:t>
        </w:r>
        <w:r w:rsidR="0090223B">
          <w:tab/>
        </w:r>
      </w:ins>
      <w:ins w:id="797" w:author="Johnny Schultz" w:date="2015-04-08T16:36:00Z">
        <w:r w:rsidR="00F53EA1" w:rsidRPr="00F53EA1">
          <w:t xml:space="preserve">π </w:t>
        </w:r>
      </w:ins>
      <w:ins w:id="798" w:author="Johnny Schultz" w:date="2015-01-15T14:06:00Z">
        <w:r w:rsidR="001B1D14">
          <w:t xml:space="preserve">/4 </w:t>
        </w:r>
        <w:del w:id="799" w:author="Peggy Browning" w:date="2015-04-21T10:23:00Z">
          <w:r w:rsidR="001B1D14" w:rsidRPr="00025E7F" w:rsidDel="00025E7F">
            <w:delText>D</w:delText>
          </w:r>
        </w:del>
        <w:r w:rsidR="001B1D14">
          <w:t>QPSK</w:t>
        </w:r>
      </w:ins>
    </w:p>
    <w:p w14:paraId="71AEC982" w14:textId="41B63392" w:rsidR="001B1D14" w:rsidRPr="00E66B43" w:rsidRDefault="00B86589" w:rsidP="001B1D14">
      <w:pPr>
        <w:rPr>
          <w:ins w:id="800" w:author="Johnny Schultz" w:date="2015-01-15T14:06:00Z"/>
        </w:rPr>
      </w:pPr>
      <w:ins w:id="801" w:author="Johnny Schultz" w:date="2015-01-15T16:35:00Z">
        <w:r>
          <w:rPr>
            <w:b/>
          </w:rPr>
          <w:t>2</w:t>
        </w:r>
      </w:ins>
      <w:ins w:id="802" w:author="Johnny Schultz" w:date="2015-01-15T14:06:00Z">
        <w:r w:rsidR="001B1D14" w:rsidRPr="00E66B43">
          <w:rPr>
            <w:b/>
          </w:rPr>
          <w:t>.3.1.1</w:t>
        </w:r>
        <w:r w:rsidR="001B1D14">
          <w:tab/>
          <w:t xml:space="preserve">The </w:t>
        </w:r>
        <w:r w:rsidR="001B1D14" w:rsidRPr="00E66B43">
          <w:t xml:space="preserve">encoded data should be </w:t>
        </w:r>
      </w:ins>
      <w:ins w:id="803" w:author="Johnny Schultz" w:date="2015-04-08T16:36:00Z">
        <w:r w:rsidR="00F53EA1" w:rsidRPr="00F53EA1">
          <w:t xml:space="preserve">π </w:t>
        </w:r>
      </w:ins>
      <w:ins w:id="804" w:author="Johnny Schultz" w:date="2015-01-15T14:06:00Z">
        <w:r w:rsidR="001B1D14">
          <w:t xml:space="preserve">/4 </w:t>
        </w:r>
        <w:del w:id="805" w:author="Peggy Browning" w:date="2015-04-21T10:23:00Z">
          <w:r w:rsidR="001B1D14" w:rsidRPr="00025E7F" w:rsidDel="00025E7F">
            <w:delText>D</w:delText>
          </w:r>
        </w:del>
        <w:r w:rsidR="001B1D14">
          <w:t>QPSK</w:t>
        </w:r>
        <w:r w:rsidR="001B1D14" w:rsidRPr="00E66B43">
          <w:t xml:space="preserve"> coded </w:t>
        </w:r>
        <w:r w:rsidR="001B1D14">
          <w:t xml:space="preserve">before </w:t>
        </w:r>
        <w:r w:rsidR="001B1D14" w:rsidRPr="00E66B43">
          <w:t>modulating the transmitter.</w:t>
        </w:r>
      </w:ins>
    </w:p>
    <w:p w14:paraId="59756827" w14:textId="3E5E1B8C" w:rsidR="001B1D14" w:rsidRPr="00E66B43" w:rsidRDefault="00B86589" w:rsidP="001B1D14">
      <w:pPr>
        <w:rPr>
          <w:ins w:id="806" w:author="Johnny Schultz" w:date="2015-01-15T14:06:00Z"/>
        </w:rPr>
      </w:pPr>
      <w:ins w:id="807" w:author="Johnny Schultz" w:date="2015-01-15T16:35:00Z">
        <w:r>
          <w:rPr>
            <w:b/>
          </w:rPr>
          <w:t>2</w:t>
        </w:r>
      </w:ins>
      <w:ins w:id="808" w:author="Johnny Schultz" w:date="2015-01-15T14:06:00Z">
        <w:r w:rsidR="001B1D14" w:rsidRPr="00E66B43">
          <w:rPr>
            <w:b/>
          </w:rPr>
          <w:t>.3.1.2</w:t>
        </w:r>
        <w:r w:rsidR="001B1D14">
          <w:tab/>
        </w:r>
        <w:r w:rsidR="001B1D14" w:rsidRPr="00031C61">
          <w:t xml:space="preserve">The modulator </w:t>
        </w:r>
      </w:ins>
      <w:ins w:id="809" w:author="Johnny Schultz" w:date="2015-04-08T16:38:00Z">
        <w:r w:rsidR="005B6605" w:rsidRPr="00031C61">
          <w:t xml:space="preserve">transmitter roll off </w:t>
        </w:r>
      </w:ins>
      <w:ins w:id="810" w:author="Johnny Schultz" w:date="2015-01-15T14:06:00Z">
        <w:r w:rsidR="001B1D14" w:rsidRPr="00031C61">
          <w:t>used for</w:t>
        </w:r>
        <w:r w:rsidR="005B6605" w:rsidRPr="00031C61">
          <w:t xml:space="preserve"> transmission of data should be</w:t>
        </w:r>
        <w:r w:rsidR="001B1D14" w:rsidRPr="00031C61">
          <w:t xml:space="preserve"> maximum </w:t>
        </w:r>
      </w:ins>
      <w:ins w:id="811" w:author="Johnny Schultz" w:date="2015-04-08T16:41:00Z">
        <w:r w:rsidR="005B6605" w:rsidRPr="00031C61">
          <w:t xml:space="preserve">0.35 </w:t>
        </w:r>
      </w:ins>
      <w:ins w:id="812" w:author="Johnny Schultz" w:date="2015-01-15T14:06:00Z">
        <w:r w:rsidR="001B1D14" w:rsidRPr="00031C61">
          <w:t>(highest nominal value).</w:t>
        </w:r>
      </w:ins>
    </w:p>
    <w:p w14:paraId="0829779D" w14:textId="041BE84A" w:rsidR="001B1D14" w:rsidRPr="00E66B43" w:rsidRDefault="00B86589" w:rsidP="001B1D14">
      <w:pPr>
        <w:rPr>
          <w:ins w:id="813" w:author="Johnny Schultz" w:date="2015-01-15T14:06:00Z"/>
        </w:rPr>
      </w:pPr>
      <w:ins w:id="814" w:author="Johnny Schultz" w:date="2015-01-15T16:35:00Z">
        <w:r>
          <w:rPr>
            <w:b/>
          </w:rPr>
          <w:t>2</w:t>
        </w:r>
      </w:ins>
      <w:ins w:id="815" w:author="Johnny Schultz" w:date="2015-01-15T14:06:00Z">
        <w:r w:rsidR="001B1D14" w:rsidRPr="00E66B43">
          <w:rPr>
            <w:b/>
          </w:rPr>
          <w:t>.3.1.3</w:t>
        </w:r>
        <w:r w:rsidR="001B1D14">
          <w:tab/>
        </w:r>
        <w:r w:rsidR="001B1D14" w:rsidRPr="00031C61">
          <w:t xml:space="preserve">The demodulator used for receiving of data should be designed for a </w:t>
        </w:r>
      </w:ins>
      <w:ins w:id="816" w:author="Johnny Schultz" w:date="2015-04-08T16:39:00Z">
        <w:r w:rsidR="005B6605" w:rsidRPr="00031C61">
          <w:t xml:space="preserve">receiver roll off of </w:t>
        </w:r>
      </w:ins>
      <w:ins w:id="817" w:author="Johnny Schultz" w:date="2015-01-15T14:06:00Z">
        <w:r w:rsidR="001B1D14" w:rsidRPr="00031C61">
          <w:t xml:space="preserve">maximum </w:t>
        </w:r>
      </w:ins>
      <w:ins w:id="818" w:author="Johnny Schultz" w:date="2015-04-08T16:41:00Z">
        <w:r w:rsidR="005B6605" w:rsidRPr="00031C61">
          <w:t xml:space="preserve">0.35 </w:t>
        </w:r>
      </w:ins>
      <w:ins w:id="819" w:author="Johnny Schultz" w:date="2015-01-15T14:06:00Z">
        <w:r w:rsidR="001B1D14" w:rsidRPr="00031C61">
          <w:t>(highest nominal value).</w:t>
        </w:r>
      </w:ins>
    </w:p>
    <w:p w14:paraId="39DE748A" w14:textId="38FBD97A" w:rsidR="001B1D14" w:rsidRPr="00E54B0D" w:rsidRDefault="00B86589" w:rsidP="001B1D14">
      <w:pPr>
        <w:pStyle w:val="Heading3"/>
        <w:rPr>
          <w:ins w:id="820" w:author="Johnny Schultz" w:date="2015-01-15T14:06:00Z"/>
        </w:rPr>
      </w:pPr>
      <w:bookmarkStart w:id="821" w:name="_Toc440783976"/>
      <w:ins w:id="822" w:author="Johnny Schultz" w:date="2015-01-15T16:35:00Z">
        <w:r>
          <w:t>2</w:t>
        </w:r>
      </w:ins>
      <w:ins w:id="823" w:author="Johnny Schultz" w:date="2015-01-15T14:18:00Z">
        <w:r w:rsidR="0090223B">
          <w:t>.3.2</w:t>
        </w:r>
        <w:r w:rsidR="0090223B">
          <w:tab/>
        </w:r>
      </w:ins>
      <w:ins w:id="824" w:author="Johnny Schultz" w:date="2015-01-15T14:06:00Z">
        <w:r w:rsidR="001B1D14" w:rsidRPr="00E54B0D">
          <w:t>Phase</w:t>
        </w:r>
        <w:r w:rsidR="001B1D14">
          <w:t xml:space="preserve"> </w:t>
        </w:r>
        <w:r w:rsidR="001B1D14" w:rsidRPr="00E54B0D">
          <w:t xml:space="preserve">modulation </w:t>
        </w:r>
        <w:bookmarkEnd w:id="821"/>
      </w:ins>
    </w:p>
    <w:p w14:paraId="262995F2" w14:textId="35C9BFB3" w:rsidR="001B1D14" w:rsidRPr="00E54B0D" w:rsidRDefault="001B1D14" w:rsidP="001B1D14">
      <w:pPr>
        <w:rPr>
          <w:ins w:id="825" w:author="Johnny Schultz" w:date="2015-01-15T14:06:00Z"/>
        </w:rPr>
      </w:pPr>
      <w:ins w:id="826" w:author="Johnny Schultz" w:date="2015-01-15T14:06:00Z">
        <w:r w:rsidRPr="005C0AB6">
          <w:t>The coded data should</w:t>
        </w:r>
        <w:r w:rsidRPr="00E54B0D">
          <w:t xml:space="preserve"> modulate the VHF transmitter. </w:t>
        </w:r>
      </w:ins>
    </w:p>
    <w:p w14:paraId="246A2727" w14:textId="274CBDFC" w:rsidR="001B1D14" w:rsidRPr="00E54B0D" w:rsidRDefault="00B86589" w:rsidP="001B1D14">
      <w:pPr>
        <w:pStyle w:val="Heading3"/>
        <w:rPr>
          <w:ins w:id="827" w:author="Johnny Schultz" w:date="2015-01-15T14:06:00Z"/>
        </w:rPr>
      </w:pPr>
      <w:bookmarkStart w:id="828" w:name="_Toc440783977"/>
      <w:ins w:id="829" w:author="Johnny Schultz" w:date="2015-01-15T16:35:00Z">
        <w:r>
          <w:t>2</w:t>
        </w:r>
      </w:ins>
      <w:ins w:id="830" w:author="Johnny Schultz" w:date="2015-01-15T14:18:00Z">
        <w:r w:rsidR="0090223B">
          <w:t>.3.3</w:t>
        </w:r>
        <w:r w:rsidR="0090223B">
          <w:tab/>
          <w:t>`</w:t>
        </w:r>
      </w:ins>
      <w:ins w:id="831" w:author="Johnny Schultz" w:date="2015-01-15T14:06:00Z">
        <w:r w:rsidR="001B1D14">
          <w:t>Frequency</w:t>
        </w:r>
        <w:r w:rsidR="001B1D14" w:rsidRPr="005C0AB6">
          <w:t xml:space="preserve"> s</w:t>
        </w:r>
        <w:r w:rsidR="001B1D14" w:rsidRPr="00E54B0D">
          <w:t>tability</w:t>
        </w:r>
      </w:ins>
    </w:p>
    <w:p w14:paraId="176CCC87" w14:textId="36D605FA" w:rsidR="001B1D14" w:rsidRPr="00E66B43" w:rsidRDefault="001B1D14" w:rsidP="001B1D14">
      <w:pPr>
        <w:rPr>
          <w:ins w:id="832" w:author="Johnny Schultz" w:date="2015-01-15T14:06:00Z"/>
        </w:rPr>
      </w:pPr>
      <w:ins w:id="833" w:author="Johnny Schultz" w:date="2015-01-15T14:06:00Z">
        <w:r w:rsidRPr="005C0AB6">
          <w:t>The</w:t>
        </w:r>
        <w:r w:rsidRPr="00E54B0D">
          <w:t xml:space="preserve"> </w:t>
        </w:r>
        <w:r>
          <w:t xml:space="preserve">frequency </w:t>
        </w:r>
        <w:r w:rsidRPr="00E54B0D">
          <w:t>stability of the VHF radio transmitter/receiver sh</w:t>
        </w:r>
        <w:r w:rsidRPr="005C0AB6">
          <w:t>ould be</w:t>
        </w:r>
        <w:r w:rsidRPr="00F53EA1">
          <w:t xml:space="preserve"> </w:t>
        </w:r>
      </w:ins>
      <w:ins w:id="834" w:author="Johnny Schultz" w:date="2015-04-08T16:37:00Z">
        <w:r w:rsidR="00F53EA1" w:rsidRPr="00F53EA1">
          <w:t xml:space="preserve">± </w:t>
        </w:r>
        <w:commentRangeStart w:id="835"/>
        <w:r w:rsidR="00F53EA1" w:rsidRPr="00F53EA1">
          <w:t>500</w:t>
        </w:r>
        <w:del w:id="836" w:author="Peggy Browning" w:date="2015-04-21T10:41:00Z">
          <w:r w:rsidR="00F53EA1" w:rsidRPr="00F53EA1" w:rsidDel="00554CDD">
            <w:delText>TBD</w:delText>
          </w:r>
        </w:del>
      </w:ins>
      <w:commentRangeEnd w:id="835"/>
      <w:del w:id="837" w:author="Peggy Browning" w:date="2015-04-21T10:41:00Z">
        <w:r w:rsidR="00E33DBC" w:rsidDel="00554CDD">
          <w:rPr>
            <w:rStyle w:val="CommentReference"/>
            <w:lang w:val="en-US"/>
          </w:rPr>
          <w:commentReference w:id="835"/>
        </w:r>
      </w:del>
      <w:ins w:id="838" w:author="Johnny Schultz" w:date="2015-01-15T14:06:00Z">
        <w:r w:rsidRPr="00F53EA1">
          <w:t xml:space="preserve"> Hz or better.</w:t>
        </w:r>
      </w:ins>
    </w:p>
    <w:p w14:paraId="43EF03DA" w14:textId="019103F1" w:rsidR="001B1D14" w:rsidRPr="00E66B43" w:rsidRDefault="00B86589" w:rsidP="001B1D14">
      <w:pPr>
        <w:pStyle w:val="Heading2"/>
        <w:rPr>
          <w:ins w:id="839" w:author="Johnny Schultz" w:date="2015-01-15T14:06:00Z"/>
        </w:rPr>
      </w:pPr>
      <w:ins w:id="840" w:author="Johnny Schultz" w:date="2015-01-15T16:35:00Z">
        <w:r>
          <w:t>2</w:t>
        </w:r>
      </w:ins>
      <w:ins w:id="841" w:author="Johnny Schultz" w:date="2015-01-15T14:18:00Z">
        <w:r w:rsidR="0090223B">
          <w:t>.4</w:t>
        </w:r>
        <w:r w:rsidR="0090223B">
          <w:tab/>
        </w:r>
      </w:ins>
      <w:ins w:id="842" w:author="Johnny Schultz" w:date="2015-01-15T14:06:00Z">
        <w:r w:rsidR="001B1D14" w:rsidRPr="00E66B43">
          <w:t>Data transmission bit rate</w:t>
        </w:r>
        <w:bookmarkEnd w:id="828"/>
      </w:ins>
    </w:p>
    <w:p w14:paraId="43738D80" w14:textId="2CA76355" w:rsidR="001B1D14" w:rsidRPr="00E66B43" w:rsidRDefault="001B1D14" w:rsidP="001B1D14">
      <w:pPr>
        <w:rPr>
          <w:ins w:id="843" w:author="Johnny Schultz" w:date="2015-01-15T14:06:00Z"/>
        </w:rPr>
      </w:pPr>
      <w:ins w:id="844" w:author="Johnny Schultz" w:date="2015-01-15T14:06:00Z">
        <w:r w:rsidRPr="00E66B43">
          <w:t xml:space="preserve">The transmission bit rate should be </w:t>
        </w:r>
        <w:r w:rsidR="005B6605">
          <w:t>max 19.2</w:t>
        </w:r>
        <w:r>
          <w:t xml:space="preserve"> k</w:t>
        </w:r>
        <w:r w:rsidRPr="00E66B43">
          <w:t xml:space="preserve">bit/s </w:t>
        </w:r>
        <w:r w:rsidRPr="00FF7223">
          <w:rPr>
            <w:rFonts w:ascii="Symbol" w:hAnsi="Symbol"/>
          </w:rPr>
          <w:t></w:t>
        </w:r>
        <w:r w:rsidRPr="00FF7223">
          <w:t xml:space="preserve"> </w:t>
        </w:r>
      </w:ins>
      <w:ins w:id="845" w:author="Johnny Schultz" w:date="2015-04-08T16:47:00Z">
        <w:r w:rsidR="005B6605" w:rsidRPr="00FF7223">
          <w:rPr>
            <w:rPrChange w:id="846" w:author="Peggy Browning" w:date="2015-04-21T10:28:00Z">
              <w:rPr>
                <w:highlight w:val="yellow"/>
              </w:rPr>
            </w:rPrChange>
          </w:rPr>
          <w:t>[</w:t>
        </w:r>
      </w:ins>
      <w:ins w:id="847" w:author="Peggy Browning" w:date="2015-04-21T10:25:00Z">
        <w:r w:rsidR="004B4696" w:rsidRPr="00FF7223">
          <w:rPr>
            <w:rPrChange w:id="848" w:author="Peggy Browning" w:date="2015-04-21T10:28:00Z">
              <w:rPr>
                <w:highlight w:val="yellow"/>
              </w:rPr>
            </w:rPrChange>
          </w:rPr>
          <w:t>10</w:t>
        </w:r>
      </w:ins>
      <w:ins w:id="849" w:author="Johnny Schultz" w:date="2015-04-08T16:47:00Z">
        <w:del w:id="850" w:author="Peggy Browning" w:date="2015-04-21T10:25:00Z">
          <w:r w:rsidR="005B6605" w:rsidRPr="00FF7223" w:rsidDel="004B4696">
            <w:rPr>
              <w:rPrChange w:id="851" w:author="Peggy Browning" w:date="2015-04-21T10:28:00Z">
                <w:rPr>
                  <w:highlight w:val="yellow"/>
                </w:rPr>
              </w:rPrChange>
            </w:rPr>
            <w:delText>25</w:delText>
          </w:r>
        </w:del>
        <w:r w:rsidR="005B6605" w:rsidRPr="00FF7223">
          <w:rPr>
            <w:rPrChange w:id="852" w:author="Peggy Browning" w:date="2015-04-21T10:28:00Z">
              <w:rPr>
                <w:highlight w:val="yellow"/>
              </w:rPr>
            </w:rPrChange>
          </w:rPr>
          <w:t>]</w:t>
        </w:r>
      </w:ins>
      <w:ins w:id="853" w:author="Johnny Schultz" w:date="2015-01-15T14:06:00Z">
        <w:r w:rsidRPr="005B6605">
          <w:t xml:space="preserve"> ppm.</w:t>
        </w:r>
      </w:ins>
    </w:p>
    <w:p w14:paraId="43083008" w14:textId="2737C526" w:rsidR="001B1D14" w:rsidRPr="00E66B43" w:rsidRDefault="00B86589" w:rsidP="001B1D14">
      <w:pPr>
        <w:pStyle w:val="Heading2"/>
        <w:rPr>
          <w:ins w:id="854" w:author="Johnny Schultz" w:date="2015-01-15T14:06:00Z"/>
        </w:rPr>
      </w:pPr>
      <w:bookmarkStart w:id="855" w:name="_Toc440783978"/>
      <w:ins w:id="856" w:author="Johnny Schultz" w:date="2015-01-15T16:35:00Z">
        <w:r>
          <w:t>2</w:t>
        </w:r>
      </w:ins>
      <w:ins w:id="857" w:author="Johnny Schultz" w:date="2015-01-15T14:19:00Z">
        <w:r w:rsidR="0090223B">
          <w:t>.5</w:t>
        </w:r>
        <w:r w:rsidR="0090223B">
          <w:tab/>
        </w:r>
      </w:ins>
      <w:commentRangeStart w:id="858"/>
      <w:ins w:id="859" w:author="Johnny Schultz" w:date="2015-01-15T14:06:00Z">
        <w:r w:rsidR="001B1D14" w:rsidRPr="00E66B43">
          <w:t xml:space="preserve">Training </w:t>
        </w:r>
        <w:commentRangeStart w:id="860"/>
        <w:r w:rsidR="001B1D14" w:rsidRPr="00E66B43">
          <w:t>sequence</w:t>
        </w:r>
      </w:ins>
      <w:bookmarkEnd w:id="855"/>
      <w:commentRangeEnd w:id="858"/>
      <w:ins w:id="861" w:author="Peggy Browning" w:date="2015-04-21T10:36:00Z">
        <w:r w:rsidR="00554CDD">
          <w:t xml:space="preserve"> </w:t>
        </w:r>
      </w:ins>
      <w:ins w:id="862" w:author="Peggy Browning" w:date="2015-04-21T10:35:00Z">
        <w:r w:rsidR="00554CDD">
          <w:t>/synchronisation header</w:t>
        </w:r>
      </w:ins>
      <w:ins w:id="863" w:author="Johnny Schultz" w:date="2015-04-17T07:40:00Z">
        <w:r w:rsidR="008A1316">
          <w:rPr>
            <w:rStyle w:val="CommentReference"/>
            <w:b w:val="0"/>
            <w:lang w:val="en-US"/>
          </w:rPr>
          <w:commentReference w:id="858"/>
        </w:r>
      </w:ins>
      <w:commentRangeEnd w:id="860"/>
      <w:r w:rsidR="00E33DBC">
        <w:rPr>
          <w:rStyle w:val="CommentReference"/>
          <w:b w:val="0"/>
          <w:lang w:val="en-US"/>
        </w:rPr>
        <w:commentReference w:id="860"/>
      </w:r>
    </w:p>
    <w:p w14:paraId="2C277627" w14:textId="3335632C" w:rsidR="001B1D14" w:rsidRDefault="001C783B" w:rsidP="001B1D14">
      <w:pPr>
        <w:rPr>
          <w:ins w:id="864" w:author="Peggy Browning" w:date="2015-04-21T10:34:00Z"/>
        </w:rPr>
      </w:pPr>
      <w:ins w:id="865" w:author="Johnny Schultz" w:date="2015-04-10T10:29:00Z">
        <w:r w:rsidRPr="001C783B">
          <w:t xml:space="preserve">Data transmission should begin with a </w:t>
        </w:r>
        <w:r w:rsidRPr="00554CDD">
          <w:rPr>
            <w:highlight w:val="yellow"/>
            <w:rPrChange w:id="866" w:author="Peggy Browning" w:date="2015-04-21T10:37:00Z">
              <w:rPr/>
            </w:rPrChange>
          </w:rPr>
          <w:t>24</w:t>
        </w:r>
        <w:r w:rsidRPr="001C783B">
          <w:t xml:space="preserve">-bit demodulator </w:t>
        </w:r>
      </w:ins>
      <w:ins w:id="867" w:author="Peggy Browning" w:date="2015-04-21T10:37:00Z">
        <w:r w:rsidR="00554CDD" w:rsidRPr="00554CDD">
          <w:t xml:space="preserve">synchronisation header </w:t>
        </w:r>
      </w:ins>
      <w:ins w:id="868" w:author="Johnny Schultz" w:date="2015-04-10T10:29:00Z">
        <w:del w:id="869" w:author="Peggy Browning" w:date="2015-04-21T10:37:00Z">
          <w:r w:rsidRPr="001C783B" w:rsidDel="00554CDD">
            <w:delText xml:space="preserve">training sequence </w:delText>
          </w:r>
        </w:del>
        <w:r w:rsidRPr="001C783B">
          <w:t xml:space="preserve">(preamble) consisting of one segment synchronization. This segment should consist of </w:t>
        </w:r>
      </w:ins>
      <w:ins w:id="870" w:author="Johnny Schultz" w:date="2015-04-17T07:40:00Z">
        <w:r w:rsidR="008A1316">
          <w:t>[</w:t>
        </w:r>
      </w:ins>
      <w:ins w:id="871" w:author="Peggy Browning" w:date="2015-04-21T10:33:00Z">
        <w:r w:rsidR="00FF7223" w:rsidRPr="00FF7223">
          <w:t>1111100110101 01111110 xx</w:t>
        </w:r>
        <w:r w:rsidR="00FF7223">
          <w:t xml:space="preserve"> </w:t>
        </w:r>
        <w:r w:rsidR="00FF7223" w:rsidRPr="00554CDD">
          <w:t>www</w:t>
        </w:r>
      </w:ins>
      <w:ins w:id="872" w:author="Johnny Schultz" w:date="2015-04-10T10:29:00Z">
        <w:del w:id="873" w:author="Peggy Browning" w:date="2015-04-21T10:33:00Z">
          <w:r w:rsidRPr="00554CDD" w:rsidDel="00FF7223">
            <w:rPr>
              <w:rPrChange w:id="874" w:author="Peggy Browning" w:date="2015-04-21T10:38:00Z">
                <w:rPr>
                  <w:highlight w:val="yellow"/>
                </w:rPr>
              </w:rPrChange>
            </w:rPr>
            <w:delText>1101 0000 1110 1001 1101 0000</w:delText>
          </w:r>
        </w:del>
      </w:ins>
      <w:ins w:id="875" w:author="Johnny Schultz" w:date="2015-04-17T07:40:00Z">
        <w:r w:rsidR="008A1316" w:rsidRPr="00554CDD">
          <w:t>]</w:t>
        </w:r>
      </w:ins>
      <w:ins w:id="876" w:author="Johnny Schultz" w:date="2015-04-10T10:29:00Z">
        <w:r w:rsidRPr="00554CDD">
          <w:t>.</w:t>
        </w:r>
        <w:r w:rsidRPr="00E66B43">
          <w:t xml:space="preserve"> </w:t>
        </w:r>
      </w:ins>
    </w:p>
    <w:p w14:paraId="0107ECF0" w14:textId="6F7B3803" w:rsidR="00FF7223" w:rsidRDefault="00554CDD" w:rsidP="00FF7223">
      <w:pPr>
        <w:rPr>
          <w:ins w:id="877" w:author="Peggy Browning" w:date="2015-04-21T10:34:00Z"/>
        </w:rPr>
      </w:pPr>
      <w:ins w:id="878" w:author="Peggy Browning" w:date="2015-04-21T10:34:00Z">
        <w:r>
          <w:t>000 – no</w:t>
        </w:r>
        <w:r w:rsidR="00FF7223">
          <w:t xml:space="preserve"> coding</w:t>
        </w:r>
      </w:ins>
    </w:p>
    <w:p w14:paraId="28195E20" w14:textId="77777777" w:rsidR="00FF7223" w:rsidRDefault="00FF7223" w:rsidP="00FF7223">
      <w:pPr>
        <w:rPr>
          <w:ins w:id="879" w:author="Peggy Browning" w:date="2015-04-21T10:34:00Z"/>
        </w:rPr>
      </w:pPr>
      <w:ins w:id="880" w:author="Peggy Browning" w:date="2015-04-21T10:34:00Z">
        <w:r>
          <w:t>001 – 1/2 coding</w:t>
        </w:r>
      </w:ins>
    </w:p>
    <w:p w14:paraId="703CA82C" w14:textId="77777777" w:rsidR="00FF7223" w:rsidRDefault="00FF7223" w:rsidP="00FF7223">
      <w:pPr>
        <w:rPr>
          <w:ins w:id="881" w:author="Peggy Browning" w:date="2015-04-21T10:34:00Z"/>
        </w:rPr>
      </w:pPr>
      <w:ins w:id="882" w:author="Peggy Browning" w:date="2015-04-21T10:34:00Z">
        <w:r>
          <w:t>010 – 3/4 coding</w:t>
        </w:r>
      </w:ins>
    </w:p>
    <w:p w14:paraId="5DC4C467" w14:textId="620C8E51" w:rsidR="00FF7223" w:rsidRDefault="00FF7223" w:rsidP="00FF7223">
      <w:pPr>
        <w:rPr>
          <w:ins w:id="883" w:author="Peggy Browning" w:date="2015-04-21T10:34:00Z"/>
        </w:rPr>
      </w:pPr>
      <w:ins w:id="884" w:author="Peggy Browning" w:date="2015-04-21T10:34:00Z">
        <w:r>
          <w:t>011 – 5/6 coding</w:t>
        </w:r>
      </w:ins>
    </w:p>
    <w:p w14:paraId="2B1D86B8" w14:textId="77777777" w:rsidR="00FF7223" w:rsidRDefault="00FF7223" w:rsidP="00FF7223">
      <w:pPr>
        <w:pStyle w:val="CommentText"/>
        <w:rPr>
          <w:ins w:id="885" w:author="Peggy Browning" w:date="2015-04-21T10:34:00Z"/>
        </w:rPr>
      </w:pPr>
    </w:p>
    <w:p w14:paraId="26C606FB" w14:textId="77777777" w:rsidR="00FF7223" w:rsidRDefault="00FF7223" w:rsidP="00FF7223">
      <w:pPr>
        <w:pStyle w:val="CommentText"/>
        <w:rPr>
          <w:ins w:id="886" w:author="Peggy Browning" w:date="2015-04-21T10:34:00Z"/>
        </w:rPr>
      </w:pPr>
      <w:ins w:id="887" w:author="Peggy Browning" w:date="2015-04-21T10:34:00Z">
        <w:r>
          <w:t>www – selects waveform</w:t>
        </w:r>
      </w:ins>
    </w:p>
    <w:p w14:paraId="02B9C093" w14:textId="6A2C101F" w:rsidR="00FF7223" w:rsidRPr="00E66B43" w:rsidRDefault="00FF7223" w:rsidP="00FF7223">
      <w:pPr>
        <w:rPr>
          <w:ins w:id="888" w:author="Johnny Schultz" w:date="2015-01-15T14:06:00Z"/>
        </w:rPr>
      </w:pPr>
      <w:ins w:id="889" w:author="Peggy Browning" w:date="2015-04-21T10:34:00Z">
        <w:r>
          <w:t xml:space="preserve"> 000 - π /4 </w:t>
        </w:r>
        <w:r w:rsidRPr="002C3E4E">
          <w:t>QPSK</w:t>
        </w:r>
      </w:ins>
    </w:p>
    <w:p w14:paraId="00EC8872" w14:textId="76DC7E56" w:rsidR="001B1D14" w:rsidRPr="00E66B43" w:rsidRDefault="00B86589" w:rsidP="001B1D14">
      <w:pPr>
        <w:pStyle w:val="Heading2"/>
        <w:rPr>
          <w:ins w:id="890" w:author="Johnny Schultz" w:date="2015-01-15T14:06:00Z"/>
          <w:i/>
        </w:rPr>
      </w:pPr>
      <w:bookmarkStart w:id="891" w:name="_Toc440783979"/>
      <w:ins w:id="892" w:author="Johnny Schultz" w:date="2015-01-15T16:36:00Z">
        <w:r>
          <w:lastRenderedPageBreak/>
          <w:t>2</w:t>
        </w:r>
      </w:ins>
      <w:ins w:id="893" w:author="Johnny Schultz" w:date="2015-01-15T14:19:00Z">
        <w:r w:rsidR="0090223B">
          <w:t>.6</w:t>
        </w:r>
        <w:r w:rsidR="0090223B">
          <w:tab/>
        </w:r>
      </w:ins>
      <w:ins w:id="894" w:author="Johnny Schultz" w:date="2015-01-15T14:06:00Z">
        <w:r w:rsidR="001B1D14" w:rsidRPr="00E66B43">
          <w:t>Data encoding</w:t>
        </w:r>
        <w:bookmarkEnd w:id="891"/>
      </w:ins>
    </w:p>
    <w:p w14:paraId="0D3B1B77" w14:textId="3C36A287" w:rsidR="001B1D14" w:rsidRPr="00E66B43" w:rsidRDefault="001B1D14" w:rsidP="001B1D14">
      <w:pPr>
        <w:rPr>
          <w:ins w:id="895" w:author="Johnny Schultz" w:date="2015-01-15T14:06:00Z"/>
        </w:rPr>
      </w:pPr>
      <w:ins w:id="896" w:author="Johnny Schultz" w:date="2015-01-15T14:06:00Z">
        <w:del w:id="897" w:author="Peggy Browning" w:date="2015-04-21T10:42:00Z">
          <w:r w:rsidRPr="00570947" w:rsidDel="00554CDD">
            <w:rPr>
              <w:highlight w:val="yellow"/>
            </w:rPr>
            <w:delText>TBD</w:delText>
          </w:r>
        </w:del>
      </w:ins>
      <w:ins w:id="898" w:author="Peggy Browning" w:date="2015-04-21T10:42:00Z">
        <w:r w:rsidR="00554CDD">
          <w:t>Not used.</w:t>
        </w:r>
      </w:ins>
    </w:p>
    <w:p w14:paraId="2F99517D" w14:textId="655CFA33" w:rsidR="001B1D14" w:rsidRPr="00E66B43" w:rsidRDefault="00B86589" w:rsidP="001B1D14">
      <w:pPr>
        <w:pStyle w:val="Heading2"/>
        <w:rPr>
          <w:ins w:id="899" w:author="Johnny Schultz" w:date="2015-01-15T14:06:00Z"/>
          <w:i/>
        </w:rPr>
      </w:pPr>
      <w:bookmarkStart w:id="900" w:name="_Toc440783980"/>
      <w:ins w:id="901" w:author="Johnny Schultz" w:date="2015-01-15T16:36:00Z">
        <w:r>
          <w:t>2</w:t>
        </w:r>
      </w:ins>
      <w:ins w:id="902" w:author="Johnny Schultz" w:date="2015-01-15T14:19:00Z">
        <w:r w:rsidR="0090223B">
          <w:t>.7</w:t>
        </w:r>
        <w:r w:rsidR="0090223B">
          <w:tab/>
        </w:r>
      </w:ins>
      <w:ins w:id="903" w:author="Johnny Schultz" w:date="2015-01-15T14:06:00Z">
        <w:r w:rsidR="001B1D14" w:rsidRPr="00E66B43">
          <w:t>Forward error correction</w:t>
        </w:r>
        <w:bookmarkEnd w:id="900"/>
      </w:ins>
    </w:p>
    <w:p w14:paraId="27D802AA" w14:textId="329294CC" w:rsidR="001B1D14" w:rsidRPr="00E66B43" w:rsidRDefault="00031C61" w:rsidP="001B1D14">
      <w:pPr>
        <w:rPr>
          <w:ins w:id="904" w:author="Johnny Schultz" w:date="2015-01-15T14:06:00Z"/>
        </w:rPr>
      </w:pPr>
      <w:ins w:id="905" w:author="Johnny Schultz" w:date="2015-04-08T16:51:00Z">
        <w:r>
          <w:t xml:space="preserve">Forward error correction is </w:t>
        </w:r>
        <w:del w:id="906" w:author="Peggy Browning" w:date="2015-04-21T10:42:00Z">
          <w:r w:rsidDel="00554CDD">
            <w:delText xml:space="preserve">not </w:delText>
          </w:r>
        </w:del>
        <w:commentRangeStart w:id="907"/>
        <w:r>
          <w:t>used</w:t>
        </w:r>
      </w:ins>
      <w:commentRangeEnd w:id="907"/>
      <w:r w:rsidR="00E33DBC">
        <w:rPr>
          <w:rStyle w:val="CommentReference"/>
          <w:lang w:val="en-US"/>
        </w:rPr>
        <w:commentReference w:id="907"/>
      </w:r>
      <w:ins w:id="908" w:author="Johnny Schultz" w:date="2015-04-08T16:51:00Z">
        <w:r>
          <w:t>.</w:t>
        </w:r>
      </w:ins>
      <w:ins w:id="909" w:author="Peggy Browning" w:date="2015-04-21T10:42:00Z">
        <w:r w:rsidR="00554CDD">
          <w:t xml:space="preserve">  F</w:t>
        </w:r>
      </w:ins>
      <w:ins w:id="910" w:author="Peggy Browning" w:date="2015-04-21T10:43:00Z">
        <w:r w:rsidR="00554CDD">
          <w:t>orward error correction</w:t>
        </w:r>
      </w:ins>
      <w:ins w:id="911" w:author="Peggy Browning" w:date="2015-04-21T10:42:00Z">
        <w:r w:rsidR="00554CDD">
          <w:t xml:space="preserve"> will be performed using turbo coding and defined in the synchroni</w:t>
        </w:r>
      </w:ins>
      <w:ins w:id="912" w:author="Peggy Browning" w:date="2015-04-21T10:44:00Z">
        <w:r w:rsidR="00554CDD">
          <w:t>s</w:t>
        </w:r>
      </w:ins>
      <w:ins w:id="913" w:author="Peggy Browning" w:date="2015-04-21T10:42:00Z">
        <w:r w:rsidR="00554CDD">
          <w:t>ation header.</w:t>
        </w:r>
      </w:ins>
    </w:p>
    <w:p w14:paraId="24EAF236" w14:textId="3F317C88" w:rsidR="001B1D14" w:rsidRPr="00E66B43" w:rsidRDefault="00B86589" w:rsidP="001B1D14">
      <w:pPr>
        <w:pStyle w:val="Heading2"/>
        <w:rPr>
          <w:ins w:id="914" w:author="Johnny Schultz" w:date="2015-01-15T14:06:00Z"/>
          <w:i/>
        </w:rPr>
      </w:pPr>
      <w:bookmarkStart w:id="915" w:name="_Toc440783981"/>
      <w:ins w:id="916" w:author="Johnny Schultz" w:date="2015-01-15T14:19:00Z">
        <w:r>
          <w:t>2</w:t>
        </w:r>
        <w:r w:rsidR="0090223B">
          <w:t>.8</w:t>
        </w:r>
        <w:r w:rsidR="0090223B">
          <w:tab/>
        </w:r>
      </w:ins>
      <w:ins w:id="917" w:author="Johnny Schultz" w:date="2015-01-15T14:06:00Z">
        <w:r w:rsidR="001B1D14" w:rsidRPr="00E66B43">
          <w:t>Interleaving</w:t>
        </w:r>
        <w:bookmarkEnd w:id="915"/>
      </w:ins>
    </w:p>
    <w:p w14:paraId="645AD785" w14:textId="04F685FD" w:rsidR="001B1D14" w:rsidRPr="00E66B43" w:rsidRDefault="00031C61" w:rsidP="001B1D14">
      <w:pPr>
        <w:rPr>
          <w:ins w:id="918" w:author="Johnny Schultz" w:date="2015-01-15T14:06:00Z"/>
        </w:rPr>
      </w:pPr>
      <w:ins w:id="919" w:author="Johnny Schultz" w:date="2015-01-15T14:06:00Z">
        <w:r>
          <w:t xml:space="preserve">Interleaving is not </w:t>
        </w:r>
        <w:commentRangeStart w:id="920"/>
        <w:r>
          <w:t>used</w:t>
        </w:r>
      </w:ins>
      <w:commentRangeEnd w:id="920"/>
      <w:r w:rsidR="00E33DBC">
        <w:rPr>
          <w:rStyle w:val="CommentReference"/>
          <w:lang w:val="en-US"/>
        </w:rPr>
        <w:commentReference w:id="920"/>
      </w:r>
      <w:ins w:id="921" w:author="Johnny Schultz" w:date="2015-01-15T14:06:00Z">
        <w:r>
          <w:t>.</w:t>
        </w:r>
      </w:ins>
    </w:p>
    <w:p w14:paraId="0C0AFFF8" w14:textId="112B5839" w:rsidR="001B1D14" w:rsidRPr="00E66B43" w:rsidRDefault="00B86589" w:rsidP="001B1D14">
      <w:pPr>
        <w:pStyle w:val="Heading2"/>
        <w:rPr>
          <w:ins w:id="922" w:author="Johnny Schultz" w:date="2015-01-15T14:06:00Z"/>
          <w:i/>
        </w:rPr>
      </w:pPr>
      <w:bookmarkStart w:id="923" w:name="_Toc440783982"/>
      <w:ins w:id="924" w:author="Johnny Schultz" w:date="2015-01-15T14:19:00Z">
        <w:r>
          <w:t>2</w:t>
        </w:r>
        <w:r w:rsidR="0090223B">
          <w:t>.9</w:t>
        </w:r>
        <w:r w:rsidR="0090223B">
          <w:tab/>
        </w:r>
      </w:ins>
      <w:ins w:id="925" w:author="Johnny Schultz" w:date="2015-01-15T14:06:00Z">
        <w:r w:rsidR="001B1D14" w:rsidRPr="00E66B43">
          <w:t>Bit scrambling</w:t>
        </w:r>
        <w:bookmarkEnd w:id="923"/>
      </w:ins>
    </w:p>
    <w:p w14:paraId="1D0A8571" w14:textId="50B14FA6" w:rsidR="001B1D14" w:rsidRPr="00E66B43" w:rsidRDefault="001B1D14" w:rsidP="001B1D14">
      <w:pPr>
        <w:rPr>
          <w:ins w:id="926" w:author="Johnny Schultz" w:date="2015-01-15T14:06:00Z"/>
        </w:rPr>
      </w:pPr>
      <w:ins w:id="927" w:author="Johnny Schultz" w:date="2015-01-15T14:06:00Z">
        <w:del w:id="928" w:author="Peggy Browning" w:date="2015-04-21T10:44:00Z">
          <w:r w:rsidRPr="00570947" w:rsidDel="00554CDD">
            <w:rPr>
              <w:highlight w:val="yellow"/>
            </w:rPr>
            <w:delText>TBD</w:delText>
          </w:r>
        </w:del>
      </w:ins>
      <w:ins w:id="929" w:author="Peggy Browning" w:date="2015-04-21T10:44:00Z">
        <w:r w:rsidR="00554CDD">
          <w:t>Bit scrambling is not used.</w:t>
        </w:r>
      </w:ins>
      <w:ins w:id="930" w:author="Johnny Schultz" w:date="2015-04-10T10:31:00Z">
        <w:r w:rsidR="001C783B">
          <w:t xml:space="preserve"> </w:t>
        </w:r>
      </w:ins>
      <w:ins w:id="931" w:author="Johnny Schultz" w:date="2015-04-10T10:32:00Z">
        <w:del w:id="932" w:author="Peggy Browning" w:date="2015-04-21T10:45:00Z">
          <w:r w:rsidR="001C783B" w:rsidDel="00554CDD">
            <w:delText>[</w:delText>
          </w:r>
          <w:r w:rsidR="00E038EE" w:rsidDel="00554CDD">
            <w:delText>Scrambling of the user data may be</w:delText>
          </w:r>
          <w:r w:rsidR="001C783B" w:rsidRPr="001C783B" w:rsidDel="00554CDD">
            <w:delText xml:space="preserve"> required to avoid the power spectral density to be concentrated in the narrow band.</w:delText>
          </w:r>
        </w:del>
      </w:ins>
      <w:ins w:id="933" w:author="Johnny Schultz" w:date="2015-04-14T14:56:00Z">
        <w:del w:id="934" w:author="Peggy Browning" w:date="2015-04-21T10:45:00Z">
          <w:r w:rsidR="002A2FFF" w:rsidDel="00554CDD">
            <w:delText xml:space="preserve">  This could also be a data encoding </w:delText>
          </w:r>
          <w:commentRangeStart w:id="935"/>
          <w:r w:rsidR="002A2FFF" w:rsidDel="00554CDD">
            <w:delText>function</w:delText>
          </w:r>
        </w:del>
      </w:ins>
      <w:commentRangeEnd w:id="935"/>
      <w:del w:id="936" w:author="Peggy Browning" w:date="2015-04-21T10:45:00Z">
        <w:r w:rsidR="00E33DBC" w:rsidDel="00554CDD">
          <w:rPr>
            <w:rStyle w:val="CommentReference"/>
            <w:lang w:val="en-US"/>
          </w:rPr>
          <w:commentReference w:id="935"/>
        </w:r>
      </w:del>
      <w:ins w:id="937" w:author="Johnny Schultz" w:date="2015-04-14T14:56:00Z">
        <w:del w:id="938" w:author="Peggy Browning" w:date="2015-04-21T10:45:00Z">
          <w:r w:rsidR="002A2FFF" w:rsidDel="00554CDD">
            <w:delText>?</w:delText>
          </w:r>
        </w:del>
      </w:ins>
      <w:ins w:id="939" w:author="Johnny Schultz" w:date="2015-04-10T10:32:00Z">
        <w:del w:id="940" w:author="Peggy Browning" w:date="2015-04-21T10:45:00Z">
          <w:r w:rsidR="001C783B" w:rsidDel="00554CDD">
            <w:delText>]</w:delText>
          </w:r>
        </w:del>
      </w:ins>
    </w:p>
    <w:p w14:paraId="37AE0A4E" w14:textId="3D83894A" w:rsidR="001B1D14" w:rsidRPr="00E66B43" w:rsidRDefault="00B86589" w:rsidP="001B1D14">
      <w:pPr>
        <w:pStyle w:val="Heading2"/>
        <w:rPr>
          <w:ins w:id="941" w:author="Johnny Schultz" w:date="2015-01-15T14:06:00Z"/>
        </w:rPr>
      </w:pPr>
      <w:bookmarkStart w:id="942" w:name="_Toc440783983"/>
      <w:ins w:id="943" w:author="Johnny Schultz" w:date="2015-01-15T14:19:00Z">
        <w:r>
          <w:t>2</w:t>
        </w:r>
        <w:r w:rsidR="0090223B">
          <w:t>.10</w:t>
        </w:r>
        <w:r w:rsidR="0090223B">
          <w:tab/>
        </w:r>
      </w:ins>
      <w:ins w:id="944" w:author="Johnny Schultz" w:date="2015-01-15T14:06:00Z">
        <w:r w:rsidR="001B1D14" w:rsidRPr="00E66B43">
          <w:t>Data link sensing</w:t>
        </w:r>
        <w:bookmarkEnd w:id="942"/>
      </w:ins>
    </w:p>
    <w:p w14:paraId="2ACE2C67" w14:textId="77777777" w:rsidR="001B1D14" w:rsidRPr="00E66B43" w:rsidRDefault="001B1D14" w:rsidP="001B1D14">
      <w:pPr>
        <w:rPr>
          <w:ins w:id="945" w:author="Johnny Schultz" w:date="2015-01-15T14:06:00Z"/>
          <w:i/>
        </w:rPr>
      </w:pPr>
      <w:ins w:id="946" w:author="Johnny Schultz" w:date="2015-01-15T14:06:00Z">
        <w:r w:rsidRPr="00E66B43">
          <w:t>Data link occupancy and data detection are entirely controlled by the link layer</w:t>
        </w:r>
        <w:r w:rsidRPr="00E66B43">
          <w:rPr>
            <w:i/>
          </w:rPr>
          <w:t>.</w:t>
        </w:r>
      </w:ins>
    </w:p>
    <w:p w14:paraId="428A2BA2" w14:textId="1CF24DE5" w:rsidR="001B1D14" w:rsidRPr="00E66B43" w:rsidRDefault="00B86589" w:rsidP="001B1D14">
      <w:pPr>
        <w:pStyle w:val="Heading2"/>
        <w:rPr>
          <w:ins w:id="947" w:author="Johnny Schultz" w:date="2015-01-15T14:06:00Z"/>
        </w:rPr>
      </w:pPr>
      <w:bookmarkStart w:id="948" w:name="_Toc440783984"/>
      <w:ins w:id="949" w:author="Johnny Schultz" w:date="2015-01-15T14:19:00Z">
        <w:r>
          <w:t>2</w:t>
        </w:r>
        <w:r w:rsidR="0090223B">
          <w:t>.11</w:t>
        </w:r>
        <w:r w:rsidR="0090223B">
          <w:tab/>
        </w:r>
      </w:ins>
      <w:ins w:id="950" w:author="Johnny Schultz" w:date="2015-01-15T14:06:00Z">
        <w:r w:rsidR="001B1D14" w:rsidRPr="00E66B43">
          <w:t>Transmitter transient response</w:t>
        </w:r>
      </w:ins>
    </w:p>
    <w:p w14:paraId="49B8B2E1" w14:textId="13ADE038" w:rsidR="001B1D14" w:rsidRPr="00E66B43" w:rsidRDefault="001B1D14" w:rsidP="001B1D14">
      <w:pPr>
        <w:rPr>
          <w:ins w:id="951" w:author="Johnny Schultz" w:date="2015-01-15T14:06:00Z"/>
        </w:rPr>
      </w:pPr>
      <w:ins w:id="952" w:author="Johnny Schultz" w:date="2015-01-15T14:06:00Z">
        <w:r w:rsidRPr="00E66B43">
          <w:t>The attack, settling and decay characteristics of the RF transmitter should comp</w:t>
        </w:r>
        <w:r>
          <w:t xml:space="preserve">ly with the mask </w:t>
        </w:r>
        <w:del w:id="953" w:author="Peggy Browning" w:date="2015-04-21T10:46:00Z">
          <w:r w:rsidDel="000C14CE">
            <w:delText xml:space="preserve">shown in </w:delText>
          </w:r>
          <w:r w:rsidRPr="00CE4725" w:rsidDel="000C14CE">
            <w:delText xml:space="preserve">Fig. </w:delText>
          </w:r>
          <w:r w:rsidR="006945DE" w:rsidRPr="00CE4725" w:rsidDel="000C14CE">
            <w:delText>2</w:delText>
          </w:r>
          <w:r w:rsidDel="000C14CE">
            <w:delText xml:space="preserve"> and</w:delText>
          </w:r>
        </w:del>
      </w:ins>
      <w:ins w:id="954" w:author="Peggy Browning" w:date="2015-04-21T10:46:00Z">
        <w:r w:rsidR="000C14CE">
          <w:t>as</w:t>
        </w:r>
      </w:ins>
      <w:ins w:id="955" w:author="Johnny Schultz" w:date="2015-01-15T14:06:00Z">
        <w:r>
          <w:t xml:space="preserve"> defined in </w:t>
        </w:r>
        <w:r w:rsidRPr="00BE2EBC">
          <w:t xml:space="preserve">Table </w:t>
        </w:r>
        <w:r w:rsidR="00CE4725" w:rsidRPr="00BE2EBC">
          <w:t>4</w:t>
        </w:r>
        <w:r w:rsidRPr="00BE2EBC">
          <w:t>.</w:t>
        </w:r>
      </w:ins>
    </w:p>
    <w:bookmarkEnd w:id="948"/>
    <w:p w14:paraId="4DB33116" w14:textId="58E60B8D" w:rsidR="001B1D14" w:rsidRPr="00E66B43" w:rsidDel="000C14CE" w:rsidRDefault="001B1D14" w:rsidP="001B1D14">
      <w:pPr>
        <w:pStyle w:val="FigureNo"/>
        <w:rPr>
          <w:ins w:id="956" w:author="Johnny Schultz" w:date="2015-01-15T14:06:00Z"/>
          <w:del w:id="957" w:author="Peggy Browning" w:date="2015-04-21T10:45:00Z"/>
        </w:rPr>
      </w:pPr>
      <w:ins w:id="958" w:author="Johnny Schultz" w:date="2015-01-15T14:06:00Z">
        <w:del w:id="959" w:author="Peggy Browning" w:date="2015-04-21T10:45:00Z">
          <w:r w:rsidRPr="00BE244E" w:rsidDel="000C14CE">
            <w:delText>Figure</w:delText>
          </w:r>
          <w:r w:rsidRPr="00E66B43" w:rsidDel="000C14CE">
            <w:delText xml:space="preserve"> </w:delText>
          </w:r>
          <w:r w:rsidRPr="00CE4725" w:rsidDel="000C14CE">
            <w:delText>2</w:delText>
          </w:r>
        </w:del>
      </w:ins>
    </w:p>
    <w:p w14:paraId="6E6F008A" w14:textId="1F3592C4" w:rsidR="001B1D14" w:rsidRPr="00E66B43" w:rsidDel="000C14CE" w:rsidRDefault="001B1D14" w:rsidP="001B1D14">
      <w:pPr>
        <w:pStyle w:val="Figuretitle"/>
        <w:rPr>
          <w:ins w:id="960" w:author="Johnny Schultz" w:date="2015-01-15T14:06:00Z"/>
          <w:del w:id="961" w:author="Peggy Browning" w:date="2015-04-21T10:45:00Z"/>
        </w:rPr>
      </w:pPr>
      <w:ins w:id="962" w:author="Johnny Schultz" w:date="2015-01-15T14:06:00Z">
        <w:del w:id="963" w:author="Peggy Browning" w:date="2015-04-21T10:45:00Z">
          <w:r w:rsidRPr="00E66B43" w:rsidDel="000C14CE">
            <w:delText xml:space="preserve">Transmitter output envelope versus </w:delText>
          </w:r>
          <w:r w:rsidRPr="00BE244E" w:rsidDel="000C14CE">
            <w:delText>time</w:delText>
          </w:r>
        </w:del>
      </w:ins>
    </w:p>
    <w:p w14:paraId="3374AF63" w14:textId="36A80F58" w:rsidR="001B1D14" w:rsidRPr="00CE4725" w:rsidRDefault="001B1D14" w:rsidP="001B1D14">
      <w:pPr>
        <w:pStyle w:val="Figure"/>
        <w:rPr>
          <w:ins w:id="964" w:author="Johnny Schultz" w:date="2015-01-15T14:06:00Z"/>
        </w:rPr>
      </w:pPr>
      <w:del w:id="965" w:author="Peggy Browning" w:date="2015-04-21T10:45:00Z">
        <w:r w:rsidRPr="00CE4725" w:rsidDel="000C14CE">
          <w:rPr>
            <w:noProof/>
            <w:lang w:eastAsia="zh-CN"/>
          </w:rPr>
          <w:fldChar w:fldCharType="begin"/>
        </w:r>
        <w:r w:rsidRPr="00CE4725" w:rsidDel="000C14CE">
          <w:rPr>
            <w:noProof/>
            <w:lang w:eastAsia="zh-CN"/>
          </w:rPr>
          <w:fldChar w:fldCharType="end"/>
        </w:r>
        <w:bookmarkStart w:id="966" w:name="_MON_1490446902"/>
        <w:bookmarkEnd w:id="966"/>
      </w:del>
      <w:ins w:id="967" w:author="Johnny Schultz" w:date="2015-04-13T16:11:00Z">
        <w:del w:id="968" w:author="Peggy Browning" w:date="2015-04-21T10:45:00Z">
          <w:r w:rsidR="00CE4725" w:rsidRPr="00CE4725" w:rsidDel="000C14CE">
            <w:rPr>
              <w:noProof/>
              <w:lang w:eastAsia="zh-CN"/>
            </w:rPr>
            <w:object w:dxaOrig="9286" w:dyaOrig="5099" w14:anchorId="2E0249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4pt;height:255.75pt" o:ole="">
                <v:imagedata r:id="rId10" o:title=""/>
              </v:shape>
              <o:OLEObject Type="Embed" ProgID="Word.Document.8" ShapeID="_x0000_i1025" DrawAspect="Content" ObjectID="_1503567374" r:id="rId11">
                <o:FieldCodes>\s</o:FieldCodes>
              </o:OLEObject>
            </w:object>
          </w:r>
        </w:del>
      </w:ins>
    </w:p>
    <w:p w14:paraId="1E79292E" w14:textId="074ECAC3" w:rsidR="001B1D14" w:rsidRPr="004547F5" w:rsidRDefault="00B86589" w:rsidP="001B1D14">
      <w:pPr>
        <w:pStyle w:val="Heading3"/>
        <w:rPr>
          <w:ins w:id="969" w:author="Johnny Schultz" w:date="2015-01-15T14:06:00Z"/>
        </w:rPr>
      </w:pPr>
      <w:ins w:id="970" w:author="Johnny Schultz" w:date="2015-01-15T14:20:00Z">
        <w:r w:rsidRPr="00CE4725">
          <w:t>2</w:t>
        </w:r>
        <w:r w:rsidR="0090223B" w:rsidRPr="00CE4725">
          <w:t>.11.1</w:t>
        </w:r>
        <w:r w:rsidR="0090223B" w:rsidRPr="00CE4725">
          <w:tab/>
        </w:r>
      </w:ins>
      <w:ins w:id="971" w:author="Johnny Schultz" w:date="2015-01-15T14:06:00Z">
        <w:r w:rsidR="001B1D14" w:rsidRPr="00CE4725">
          <w:t>Switching time</w:t>
        </w:r>
      </w:ins>
    </w:p>
    <w:p w14:paraId="292D96BD" w14:textId="7C7BED0E" w:rsidR="001B1D14" w:rsidRPr="00E66B43" w:rsidRDefault="001B1D14" w:rsidP="001B1D14">
      <w:pPr>
        <w:rPr>
          <w:ins w:id="972" w:author="Johnny Schultz" w:date="2015-01-15T14:06:00Z"/>
        </w:rPr>
      </w:pPr>
      <w:ins w:id="973" w:author="Johnny Schultz" w:date="2015-01-15T14:06:00Z">
        <w:r w:rsidRPr="00E66B43">
          <w:t>The channel switching time shoul</w:t>
        </w:r>
        <w:r w:rsidR="00937D25">
          <w:t>d be less than 25 </w:t>
        </w:r>
        <w:commentRangeStart w:id="974"/>
        <w:r w:rsidR="00937D25">
          <w:t>ms</w:t>
        </w:r>
      </w:ins>
      <w:commentRangeEnd w:id="974"/>
      <w:r w:rsidR="00E33DBC">
        <w:rPr>
          <w:rStyle w:val="CommentReference"/>
          <w:lang w:val="en-US"/>
        </w:rPr>
        <w:commentReference w:id="974"/>
      </w:r>
      <w:ins w:id="975" w:author="Johnny Schultz" w:date="2015-01-15T14:06:00Z">
        <w:r w:rsidR="00937D25">
          <w:t xml:space="preserve"> </w:t>
        </w:r>
        <w:del w:id="976" w:author="Peggy Browning" w:date="2015-04-21T10:46:00Z">
          <w:r w:rsidR="00937D25" w:rsidDel="000C14CE">
            <w:delText xml:space="preserve">(see </w:delText>
          </w:r>
          <w:r w:rsidR="00937D25" w:rsidRPr="00BB0864" w:rsidDel="000C14CE">
            <w:rPr>
              <w:highlight w:val="yellow"/>
            </w:rPr>
            <w:delText>Fig. x</w:delText>
          </w:r>
          <w:r w:rsidRPr="00E66B43" w:rsidDel="000C14CE">
            <w:delText>).</w:delText>
          </w:r>
        </w:del>
      </w:ins>
    </w:p>
    <w:p w14:paraId="54FCA002" w14:textId="3A14A3B4" w:rsidR="001B1D14" w:rsidRPr="00E66B43" w:rsidRDefault="001B1D14" w:rsidP="001B1D14">
      <w:pPr>
        <w:rPr>
          <w:ins w:id="977" w:author="Johnny Schultz" w:date="2015-01-15T14:06:00Z"/>
        </w:rPr>
      </w:pPr>
      <w:ins w:id="978" w:author="Johnny Schultz" w:date="2015-01-15T14:06:00Z">
        <w:r w:rsidRPr="00E66B43">
          <w:lastRenderedPageBreak/>
          <w:t xml:space="preserve">The time taken to switch from transmit to receive conditions, </w:t>
        </w:r>
        <w:del w:id="979" w:author="Peggy Browning" w:date="2015-04-21T10:46:00Z">
          <w:r w:rsidRPr="00E66B43" w:rsidDel="000C14CE">
            <w:delText>and vice versa</w:delText>
          </w:r>
        </w:del>
      </w:ins>
      <w:ins w:id="980" w:author="Peggy Browning" w:date="2015-04-21T10:46:00Z">
        <w:r w:rsidR="000C14CE">
          <w:t>and receive to transmit conditions</w:t>
        </w:r>
      </w:ins>
      <w:ins w:id="981" w:author="Johnny Schultz" w:date="2015-01-15T14:06:00Z">
        <w:r w:rsidRPr="00E66B43">
          <w:t>, should not exceed the transmit attack or release time. It should be possible to receive a message from the slot directly after or before own transmission.</w:t>
        </w:r>
      </w:ins>
    </w:p>
    <w:p w14:paraId="7A935446" w14:textId="77777777" w:rsidR="001B1D14" w:rsidRPr="00E66B43" w:rsidRDefault="001B1D14" w:rsidP="001B1D14">
      <w:pPr>
        <w:rPr>
          <w:ins w:id="982" w:author="Johnny Schultz" w:date="2015-01-15T14:06:00Z"/>
        </w:rPr>
      </w:pPr>
      <w:ins w:id="983" w:author="Johnny Schultz" w:date="2015-01-15T14:06:00Z">
        <w:r w:rsidRPr="00E66B43">
          <w:t>The equipment should not be able to transmit during channel switching operation.</w:t>
        </w:r>
      </w:ins>
    </w:p>
    <w:p w14:paraId="011502AF" w14:textId="18DF045D" w:rsidR="001B1D14" w:rsidRPr="00E66B43" w:rsidRDefault="001B1D14" w:rsidP="001B1D14">
      <w:pPr>
        <w:rPr>
          <w:ins w:id="984" w:author="Johnny Schultz" w:date="2015-01-15T14:06:00Z"/>
        </w:rPr>
      </w:pPr>
      <w:ins w:id="985" w:author="Johnny Schultz" w:date="2015-01-15T14:06:00Z">
        <w:r w:rsidRPr="004547F5">
          <w:t xml:space="preserve">The equipment is not required to transmit on the other ASM channel </w:t>
        </w:r>
        <w:r>
          <w:t xml:space="preserve">or AIS channels </w:t>
        </w:r>
        <w:r w:rsidRPr="004547F5">
          <w:t>in the adjacent time slot.</w:t>
        </w:r>
      </w:ins>
    </w:p>
    <w:p w14:paraId="1E14B3CA" w14:textId="39E3EFCB" w:rsidR="001B1D14" w:rsidRPr="00E66B43" w:rsidRDefault="00B86589" w:rsidP="001B1D14">
      <w:pPr>
        <w:pStyle w:val="Heading2"/>
        <w:rPr>
          <w:ins w:id="986" w:author="Johnny Schultz" w:date="2015-01-15T14:06:00Z"/>
          <w:i/>
        </w:rPr>
      </w:pPr>
      <w:bookmarkStart w:id="987" w:name="_Toc440783988"/>
      <w:ins w:id="988" w:author="Johnny Schultz" w:date="2015-01-15T14:20:00Z">
        <w:r>
          <w:t>2</w:t>
        </w:r>
        <w:r w:rsidR="006668CB">
          <w:t>.12</w:t>
        </w:r>
        <w:r w:rsidR="0090223B">
          <w:tab/>
        </w:r>
      </w:ins>
      <w:ins w:id="989" w:author="Johnny Schultz" w:date="2015-01-15T14:06:00Z">
        <w:r w:rsidR="001B1D14" w:rsidRPr="00E66B43">
          <w:t>Transmitter power</w:t>
        </w:r>
        <w:bookmarkEnd w:id="987"/>
      </w:ins>
    </w:p>
    <w:p w14:paraId="1B42196A" w14:textId="77777777" w:rsidR="001B1D14" w:rsidRPr="00E66B43" w:rsidRDefault="001B1D14" w:rsidP="001B1D14">
      <w:pPr>
        <w:rPr>
          <w:ins w:id="990" w:author="Johnny Schultz" w:date="2015-01-15T14:06:00Z"/>
          <w:b/>
        </w:rPr>
      </w:pPr>
      <w:ins w:id="991" w:author="Johnny Schultz" w:date="2015-01-15T14:06:00Z">
        <w:r w:rsidRPr="00E66B43">
          <w:t>The power level is determined by the link management entity (LME) of the link layer.</w:t>
        </w:r>
      </w:ins>
    </w:p>
    <w:p w14:paraId="51D5ABFF" w14:textId="764B4010" w:rsidR="001B1D14" w:rsidRPr="00E66B43" w:rsidRDefault="00B86589" w:rsidP="001B1D14">
      <w:pPr>
        <w:tabs>
          <w:tab w:val="left" w:pos="7797"/>
        </w:tabs>
        <w:rPr>
          <w:ins w:id="992" w:author="Johnny Schultz" w:date="2015-01-15T14:06:00Z"/>
          <w:i/>
        </w:rPr>
      </w:pPr>
      <w:ins w:id="993" w:author="Johnny Schultz" w:date="2015-01-15T14:20:00Z">
        <w:r w:rsidRPr="000E576C">
          <w:rPr>
            <w:b/>
          </w:rPr>
          <w:t>2</w:t>
        </w:r>
      </w:ins>
      <w:ins w:id="994" w:author="Johnny Schultz" w:date="2015-01-15T14:06:00Z">
        <w:r w:rsidR="001B1D14" w:rsidRPr="000E576C">
          <w:rPr>
            <w:b/>
          </w:rPr>
          <w:t>.12.1</w:t>
        </w:r>
        <w:r w:rsidR="001B1D14" w:rsidRPr="00E66B43">
          <w:rPr>
            <w:b/>
          </w:rPr>
          <w:tab/>
        </w:r>
        <w:r w:rsidR="001B1D14" w:rsidRPr="00E66B43">
          <w:t xml:space="preserve">Provision should be made for two levels of nominal power (high power, low power) as required by some applications. The default operation of the </w:t>
        </w:r>
      </w:ins>
      <w:ins w:id="995" w:author="Johnny Schultz" w:date="2015-01-16T11:49:00Z">
        <w:r w:rsidR="00444B0B">
          <w:t>ASM</w:t>
        </w:r>
      </w:ins>
      <w:ins w:id="996" w:author="Johnny Schultz" w:date="2015-01-15T14:06:00Z">
        <w:r w:rsidR="001B1D14" w:rsidRPr="00E66B43">
          <w:t xml:space="preserve"> station should be on the high nominal power level. </w:t>
        </w:r>
        <w:del w:id="997" w:author="Peggy Browning" w:date="2015-04-21T10:49:00Z">
          <w:r w:rsidR="001B1D14" w:rsidRPr="00E66B43" w:rsidDel="000C14CE">
            <w:delText>Changes to the power level should only be by assignment by the approved chann</w:delText>
          </w:r>
          <w:r w:rsidR="001B1D14" w:rsidDel="000C14CE">
            <w:delText>el management means (</w:delText>
          </w:r>
          <w:r w:rsidR="001B1D14" w:rsidRPr="005C0AB6" w:rsidDel="000C14CE">
            <w:rPr>
              <w:highlight w:val="yellow"/>
            </w:rPr>
            <w:delText>see § xxx</w:delText>
          </w:r>
          <w:r w:rsidR="001B1D14" w:rsidRPr="00E66B43" w:rsidDel="000C14CE">
            <w:delText>).</w:delText>
          </w:r>
        </w:del>
      </w:ins>
    </w:p>
    <w:p w14:paraId="0D34257A" w14:textId="2171E74B" w:rsidR="001B1D14" w:rsidRPr="00E66B43" w:rsidRDefault="00B86589" w:rsidP="001B1D14">
      <w:pPr>
        <w:tabs>
          <w:tab w:val="left" w:pos="795"/>
        </w:tabs>
        <w:rPr>
          <w:ins w:id="998" w:author="Johnny Schultz" w:date="2015-01-15T14:06:00Z"/>
        </w:rPr>
      </w:pPr>
      <w:ins w:id="999" w:author="Johnny Schultz" w:date="2015-01-15T14:20:00Z">
        <w:r w:rsidRPr="000E576C">
          <w:rPr>
            <w:b/>
          </w:rPr>
          <w:t>2</w:t>
        </w:r>
      </w:ins>
      <w:ins w:id="1000" w:author="Johnny Schultz" w:date="2015-01-15T14:06:00Z">
        <w:r w:rsidR="001B1D14" w:rsidRPr="000E576C">
          <w:rPr>
            <w:b/>
          </w:rPr>
          <w:t>.12.2</w:t>
        </w:r>
        <w:r w:rsidR="001B1D14" w:rsidRPr="00E66B43">
          <w:rPr>
            <w:b/>
          </w:rPr>
          <w:tab/>
        </w:r>
        <w:r w:rsidR="001B1D14" w:rsidRPr="00E66B43">
          <w:t xml:space="preserve">The nominal levels for the two power settings should be </w:t>
        </w:r>
      </w:ins>
      <w:ins w:id="1001" w:author="Johnny Schultz" w:date="2015-04-10T13:59:00Z">
        <w:del w:id="1002" w:author="Peggy Browning" w:date="2015-04-21T10:47:00Z">
          <w:r w:rsidR="004B074F" w:rsidRPr="000C14CE" w:rsidDel="000C14CE">
            <w:delText>[</w:delText>
          </w:r>
        </w:del>
      </w:ins>
      <w:commentRangeStart w:id="1003"/>
      <w:ins w:id="1004" w:author="Johnny Schultz" w:date="2015-01-15T14:06:00Z">
        <w:r w:rsidR="001B1D14" w:rsidRPr="000C14CE">
          <w:rPr>
            <w:rPrChange w:id="1005" w:author="Peggy Browning" w:date="2015-04-21T10:48:00Z">
              <w:rPr>
                <w:highlight w:val="yellow"/>
              </w:rPr>
            </w:rPrChange>
          </w:rPr>
          <w:t>1</w:t>
        </w:r>
      </w:ins>
      <w:commentRangeEnd w:id="1003"/>
      <w:r w:rsidR="00DB7B05" w:rsidRPr="000C14CE">
        <w:rPr>
          <w:rStyle w:val="CommentReference"/>
          <w:lang w:val="en-US"/>
        </w:rPr>
        <w:commentReference w:id="1003"/>
      </w:r>
      <w:ins w:id="1006" w:author="Johnny Schultz" w:date="2015-04-10T13:59:00Z">
        <w:del w:id="1007" w:author="Peggy Browning" w:date="2015-04-21T10:47:00Z">
          <w:r w:rsidR="004B074F" w:rsidRPr="000C14CE" w:rsidDel="000C14CE">
            <w:rPr>
              <w:rPrChange w:id="1008" w:author="Peggy Browning" w:date="2015-04-21T10:48:00Z">
                <w:rPr>
                  <w:highlight w:val="yellow"/>
                </w:rPr>
              </w:rPrChange>
            </w:rPr>
            <w:delText>]</w:delText>
          </w:r>
        </w:del>
      </w:ins>
      <w:ins w:id="1009" w:author="Johnny Schultz" w:date="2015-01-15T14:06:00Z">
        <w:del w:id="1010" w:author="Peggy Browning" w:date="2015-04-21T10:47:00Z">
          <w:r w:rsidR="001B1D14" w:rsidRPr="000C14CE" w:rsidDel="000C14CE">
            <w:delText xml:space="preserve"> </w:delText>
          </w:r>
        </w:del>
        <w:r w:rsidR="001B1D14" w:rsidRPr="000C14CE">
          <w:t xml:space="preserve">W and </w:t>
        </w:r>
      </w:ins>
      <w:ins w:id="1011" w:author="Johnny Schultz" w:date="2015-04-10T13:59:00Z">
        <w:del w:id="1012" w:author="Peggy Browning" w:date="2015-04-21T10:47:00Z">
          <w:r w:rsidR="004B074F" w:rsidRPr="00474623" w:rsidDel="000C14CE">
            <w:delText>[</w:delText>
          </w:r>
        </w:del>
      </w:ins>
      <w:ins w:id="1013" w:author="Johnny Schultz" w:date="2015-01-15T14:06:00Z">
        <w:r w:rsidR="001B1D14" w:rsidRPr="000C14CE">
          <w:rPr>
            <w:rPrChange w:id="1014" w:author="Peggy Browning" w:date="2015-04-21T10:48:00Z">
              <w:rPr>
                <w:highlight w:val="yellow"/>
              </w:rPr>
            </w:rPrChange>
          </w:rPr>
          <w:t>12.5</w:t>
        </w:r>
      </w:ins>
      <w:ins w:id="1015" w:author="Johnny Schultz" w:date="2015-04-10T13:59:00Z">
        <w:del w:id="1016" w:author="Peggy Browning" w:date="2015-04-21T10:47:00Z">
          <w:r w:rsidR="004B074F" w:rsidDel="000C14CE">
            <w:delText>]</w:delText>
          </w:r>
        </w:del>
      </w:ins>
      <w:ins w:id="1017" w:author="Johnny Schultz" w:date="2015-01-15T14:06:00Z">
        <w:r w:rsidR="001B1D14" w:rsidRPr="000E576C">
          <w:t xml:space="preserve"> W</w:t>
        </w:r>
        <w:r w:rsidR="001B1D14">
          <w:rPr>
            <w:sz w:val="22"/>
            <w:lang w:eastAsia="ja-JP"/>
          </w:rPr>
          <w:t xml:space="preserve">, </w:t>
        </w:r>
        <w:r w:rsidR="001B1D14" w:rsidRPr="00E66B43">
          <w:t xml:space="preserve">Tolerance should be within </w:t>
        </w:r>
        <w:r w:rsidR="001B1D14" w:rsidRPr="003947BE">
          <w:rPr>
            <w:rFonts w:ascii="Symbol" w:hAnsi="Symbol"/>
          </w:rPr>
          <w:t></w:t>
        </w:r>
        <w:r w:rsidR="001B1D14" w:rsidRPr="004547F5">
          <w:t>1.5 dB</w:t>
        </w:r>
        <w:r w:rsidR="001B1D14" w:rsidRPr="00E66B43">
          <w:t>.</w:t>
        </w:r>
      </w:ins>
    </w:p>
    <w:p w14:paraId="248E6E39" w14:textId="7873173C" w:rsidR="001B1D14" w:rsidRPr="00E66B43" w:rsidRDefault="006668CB" w:rsidP="001B1D14">
      <w:pPr>
        <w:pStyle w:val="Heading2"/>
        <w:rPr>
          <w:ins w:id="1018" w:author="Johnny Schultz" w:date="2015-01-15T14:06:00Z"/>
        </w:rPr>
      </w:pPr>
      <w:bookmarkStart w:id="1019" w:name="_Toc440783989"/>
      <w:ins w:id="1020" w:author="Johnny Schultz" w:date="2015-04-14T09:01:00Z">
        <w:r>
          <w:t>2.13</w:t>
        </w:r>
        <w:r>
          <w:tab/>
        </w:r>
      </w:ins>
      <w:ins w:id="1021" w:author="Johnny Schultz" w:date="2015-01-15T14:06:00Z">
        <w:r w:rsidR="001B1D14" w:rsidRPr="00E66B43">
          <w:t>Shutdown procedure</w:t>
        </w:r>
        <w:bookmarkEnd w:id="1019"/>
      </w:ins>
    </w:p>
    <w:p w14:paraId="07273D54" w14:textId="0F43AE4B" w:rsidR="001B1D14" w:rsidRPr="00E66B43" w:rsidRDefault="00B86589" w:rsidP="001B1D14">
      <w:pPr>
        <w:rPr>
          <w:ins w:id="1022" w:author="Johnny Schultz" w:date="2015-01-15T14:06:00Z"/>
        </w:rPr>
      </w:pPr>
      <w:ins w:id="1023" w:author="Johnny Schultz" w:date="2015-01-15T14:20:00Z">
        <w:r w:rsidRPr="000E576C">
          <w:rPr>
            <w:b/>
          </w:rPr>
          <w:t>2</w:t>
        </w:r>
      </w:ins>
      <w:ins w:id="1024" w:author="Johnny Schultz" w:date="2015-01-15T14:06:00Z">
        <w:r w:rsidR="001B1D14" w:rsidRPr="000E576C">
          <w:rPr>
            <w:b/>
          </w:rPr>
          <w:t>.13.1</w:t>
        </w:r>
        <w:r w:rsidR="001B1D14" w:rsidRPr="00E66B43">
          <w:tab/>
          <w:t xml:space="preserve">An automatic transmitter hardware shutdown procedure and indication should be provided in case a transmitter continues to transmit for more than </w:t>
        </w:r>
        <w:r w:rsidR="001B1D14" w:rsidRPr="004547F5">
          <w:t>2</w:t>
        </w:r>
        <w:r w:rsidR="001B1D14" w:rsidRPr="00872AE0">
          <w:t xml:space="preserve"> s</w:t>
        </w:r>
        <w:r w:rsidR="001B1D14" w:rsidRPr="00E66B43">
          <w:t>. This shutdown procedure should be independent of software control.</w:t>
        </w:r>
      </w:ins>
    </w:p>
    <w:p w14:paraId="076870F9" w14:textId="46F48ECB" w:rsidR="001B1D14" w:rsidRPr="00E66B43" w:rsidRDefault="00B86589" w:rsidP="001B1D14">
      <w:pPr>
        <w:pStyle w:val="Heading2"/>
        <w:rPr>
          <w:ins w:id="1025" w:author="Johnny Schultz" w:date="2015-01-15T14:06:00Z"/>
        </w:rPr>
      </w:pPr>
      <w:ins w:id="1026" w:author="Johnny Schultz" w:date="2015-01-15T14:20:00Z">
        <w:r>
          <w:t>2</w:t>
        </w:r>
        <w:r w:rsidR="0090223B">
          <w:t>.14</w:t>
        </w:r>
        <w:r w:rsidR="0090223B">
          <w:tab/>
        </w:r>
      </w:ins>
      <w:ins w:id="1027" w:author="Johnny Schultz" w:date="2015-01-15T14:06:00Z">
        <w:r w:rsidR="001B1D14" w:rsidRPr="00E66B43">
          <w:t>Safety precautions</w:t>
        </w:r>
      </w:ins>
    </w:p>
    <w:p w14:paraId="4CC2AF70" w14:textId="77777777" w:rsidR="001B1D14" w:rsidRPr="00E66B43" w:rsidRDefault="001B1D14" w:rsidP="001B1D14">
      <w:pPr>
        <w:rPr>
          <w:ins w:id="1028" w:author="Johnny Schultz" w:date="2015-01-15T14:06:00Z"/>
        </w:rPr>
      </w:pPr>
      <w:ins w:id="1029" w:author="Johnny Schultz" w:date="2015-01-15T14:06:00Z">
        <w:r>
          <w:t>The ASM</w:t>
        </w:r>
        <w:r w:rsidRPr="00E66B43">
          <w:t xml:space="preserve"> installation, when operating, should not be damaged by the effects of open circuited or short circuited antenna terminals.</w:t>
        </w:r>
      </w:ins>
    </w:p>
    <w:p w14:paraId="6B5B7516" w14:textId="18B3F508" w:rsidR="0090223B" w:rsidRPr="00E66B43" w:rsidRDefault="00B86589" w:rsidP="0090223B">
      <w:pPr>
        <w:pStyle w:val="Heading1"/>
        <w:rPr>
          <w:ins w:id="1030" w:author="Johnny Schultz" w:date="2015-01-15T14:23:00Z"/>
        </w:rPr>
      </w:pPr>
      <w:bookmarkStart w:id="1031" w:name="_Toc440783990"/>
      <w:ins w:id="1032" w:author="Johnny Schultz" w:date="2015-01-15T14:23:00Z">
        <w:r>
          <w:t>3</w:t>
        </w:r>
        <w:r w:rsidR="0090223B">
          <w:tab/>
        </w:r>
        <w:r w:rsidR="0090223B" w:rsidRPr="00E66B43">
          <w:t>Link layer</w:t>
        </w:r>
        <w:bookmarkEnd w:id="1031"/>
      </w:ins>
    </w:p>
    <w:p w14:paraId="2EA7AB1A" w14:textId="77777777" w:rsidR="0090223B" w:rsidRPr="00E66B43" w:rsidRDefault="0090223B" w:rsidP="0090223B">
      <w:pPr>
        <w:rPr>
          <w:ins w:id="1033" w:author="Johnny Schultz" w:date="2015-01-15T14:23:00Z"/>
        </w:rPr>
      </w:pPr>
      <w:ins w:id="1034" w:author="Johnny Schultz" w:date="2015-01-15T14:23:00Z">
        <w:r w:rsidRPr="00E66B43">
          <w:t>The link layer specifies how data is packaged in order to apply error detection and correction to the data transfer. The link layer is divided into three (3) sub-layers.</w:t>
        </w:r>
      </w:ins>
    </w:p>
    <w:p w14:paraId="715BE3AD" w14:textId="0E300CFB" w:rsidR="0090223B" w:rsidRPr="00E66B43" w:rsidRDefault="00B86589" w:rsidP="0090223B">
      <w:pPr>
        <w:pStyle w:val="Heading2"/>
        <w:rPr>
          <w:ins w:id="1035" w:author="Johnny Schultz" w:date="2015-01-15T14:23:00Z"/>
        </w:rPr>
      </w:pPr>
      <w:bookmarkStart w:id="1036" w:name="_Toc440783991"/>
      <w:ins w:id="1037" w:author="Johnny Schultz" w:date="2015-01-15T14:23:00Z">
        <w:r>
          <w:t>3</w:t>
        </w:r>
        <w:r w:rsidR="0090223B" w:rsidRPr="00E66B43">
          <w:t>.1</w:t>
        </w:r>
        <w:r w:rsidR="0090223B" w:rsidRPr="00E66B43">
          <w:tab/>
          <w:t>Sub-layer 1: medium access control</w:t>
        </w:r>
        <w:bookmarkEnd w:id="1036"/>
      </w:ins>
    </w:p>
    <w:p w14:paraId="6D3A5EE1" w14:textId="7DF22948" w:rsidR="0090223B" w:rsidRPr="00E66B43" w:rsidRDefault="0090223B" w:rsidP="0090223B">
      <w:pPr>
        <w:rPr>
          <w:ins w:id="1038" w:author="Johnny Schultz" w:date="2015-01-15T14:23:00Z"/>
        </w:rPr>
      </w:pPr>
      <w:ins w:id="1039" w:author="Johnny Schultz" w:date="2015-01-15T14:23:00Z">
        <w:r w:rsidRPr="00E66B43">
          <w:t xml:space="preserve">The medium access control (MAC) sub layer provides a method for granting access to the data transfer medium, i.e. the VHF data link. The </w:t>
        </w:r>
        <w:commentRangeStart w:id="1040"/>
        <w:del w:id="1041" w:author="Arunas Macikunas" w:date="2015-04-19T21:05:00Z">
          <w:r w:rsidRPr="00D30D2F" w:rsidDel="00DB7B05">
            <w:rPr>
              <w:highlight w:val="yellow"/>
              <w:rPrChange w:id="1042" w:author="Arunas Macikunas" w:date="2015-04-19T21:29:00Z">
                <w:rPr/>
              </w:rPrChange>
            </w:rPr>
            <w:delText>method used</w:delText>
          </w:r>
        </w:del>
      </w:ins>
      <w:ins w:id="1043" w:author="Arunas Macikunas" w:date="2015-04-19T21:05:00Z">
        <w:r w:rsidR="00DB7B05" w:rsidRPr="00D30D2F">
          <w:rPr>
            <w:highlight w:val="yellow"/>
            <w:rPrChange w:id="1044" w:author="Arunas Macikunas" w:date="2015-04-19T21:29:00Z">
              <w:rPr/>
            </w:rPrChange>
          </w:rPr>
          <w:t>access schem</w:t>
        </w:r>
      </w:ins>
      <w:commentRangeEnd w:id="1040"/>
      <w:ins w:id="1045" w:author="Arunas Macikunas" w:date="2015-04-19T21:06:00Z">
        <w:r w:rsidR="00DB7B05" w:rsidRPr="00D30D2F">
          <w:rPr>
            <w:rStyle w:val="CommentReference"/>
            <w:highlight w:val="yellow"/>
            <w:lang w:val="en-US"/>
            <w:rPrChange w:id="1046" w:author="Arunas Macikunas" w:date="2015-04-19T21:29:00Z">
              <w:rPr>
                <w:rStyle w:val="CommentReference"/>
                <w:lang w:val="en-US"/>
              </w:rPr>
            </w:rPrChange>
          </w:rPr>
          <w:commentReference w:id="1040"/>
        </w:r>
      </w:ins>
      <w:ins w:id="1047" w:author="Arunas Macikunas" w:date="2015-04-19T21:05:00Z">
        <w:r w:rsidR="00DB7B05" w:rsidRPr="00D30D2F">
          <w:rPr>
            <w:highlight w:val="yellow"/>
            <w:rPrChange w:id="1048" w:author="Arunas Macikunas" w:date="2015-04-19T21:29:00Z">
              <w:rPr/>
            </w:rPrChange>
          </w:rPr>
          <w:t>e</w:t>
        </w:r>
      </w:ins>
      <w:ins w:id="1049" w:author="Johnny Schultz" w:date="2015-01-15T14:23:00Z">
        <w:r w:rsidRPr="00E66B43">
          <w:t xml:space="preserve"> is a TDMA scheme using a common time reference.</w:t>
        </w:r>
      </w:ins>
    </w:p>
    <w:p w14:paraId="7356C177" w14:textId="04D72196" w:rsidR="0090223B" w:rsidRPr="00E66B43" w:rsidRDefault="00B86589" w:rsidP="0090223B">
      <w:pPr>
        <w:pStyle w:val="Heading3"/>
        <w:rPr>
          <w:ins w:id="1050" w:author="Johnny Schultz" w:date="2015-01-15T14:23:00Z"/>
        </w:rPr>
      </w:pPr>
      <w:bookmarkStart w:id="1051" w:name="_Toc440783992"/>
      <w:ins w:id="1052" w:author="Johnny Schultz" w:date="2015-01-15T14:23:00Z">
        <w:r>
          <w:t>3</w:t>
        </w:r>
        <w:r w:rsidR="0090223B">
          <w:t>.1.1</w:t>
        </w:r>
        <w:r w:rsidR="0090223B">
          <w:tab/>
        </w:r>
        <w:r w:rsidR="0090223B" w:rsidRPr="00E66B43">
          <w:t>TDMA synchronization</w:t>
        </w:r>
        <w:bookmarkEnd w:id="1051"/>
      </w:ins>
    </w:p>
    <w:p w14:paraId="6248E971" w14:textId="77777777" w:rsidR="0090223B" w:rsidRPr="00E66B43" w:rsidRDefault="0090223B" w:rsidP="0090223B">
      <w:pPr>
        <w:rPr>
          <w:ins w:id="1053" w:author="Johnny Schultz" w:date="2015-01-15T14:23:00Z"/>
        </w:rPr>
      </w:pPr>
      <w:ins w:id="1054" w:author="Johnny Schultz" w:date="2015-01-15T14:23:00Z">
        <w:r w:rsidRPr="00E66B43">
          <w:t>TDMA synchronization is achieved using an algorithm based on a synchronization state as described below. The sync state fla</w:t>
        </w:r>
        <w:r>
          <w:t xml:space="preserve">g within </w:t>
        </w:r>
        <w:r w:rsidRPr="00E66B43">
          <w:t xml:space="preserve">ITDMA </w:t>
        </w:r>
        <w:r w:rsidRPr="004547F5">
          <w:t>communication state</w:t>
        </w:r>
        <w:r w:rsidRPr="00E66B43">
          <w:t>, indicates the synchronization stat</w:t>
        </w:r>
        <w:r>
          <w:t>e of a station</w:t>
        </w:r>
        <w:r w:rsidRPr="00E66B43">
          <w:t>.</w:t>
        </w:r>
      </w:ins>
    </w:p>
    <w:p w14:paraId="22306D98" w14:textId="77777777" w:rsidR="0090223B" w:rsidRDefault="0090223B" w:rsidP="0090223B">
      <w:pPr>
        <w:rPr>
          <w:ins w:id="1055" w:author="Johnny Schultz" w:date="2015-01-15T14:23:00Z"/>
        </w:rPr>
      </w:pPr>
      <w:ins w:id="1056" w:author="Johnny Schultz" w:date="2015-01-15T14:23:00Z">
        <w:r w:rsidRPr="00E66B43">
          <w:t>The TDMA receiving process should not be synchronized to slot boundaries.</w:t>
        </w:r>
      </w:ins>
    </w:p>
    <w:p w14:paraId="36E91605" w14:textId="156B1E29" w:rsidR="0090223B" w:rsidRDefault="0090223B" w:rsidP="0090223B">
      <w:pPr>
        <w:rPr>
          <w:ins w:id="1057" w:author="Johnny Schultz" w:date="2015-01-15T14:23:00Z"/>
        </w:rPr>
      </w:pPr>
      <w:ins w:id="1058" w:author="Johnny Schultz" w:date="2015-01-15T14:23:00Z">
        <w:r w:rsidRPr="004547F5">
          <w:t xml:space="preserve">Synchronization other than UTC direct </w:t>
        </w:r>
        <w:r w:rsidRPr="003E57F1">
          <w:t>may be provide</w:t>
        </w:r>
      </w:ins>
      <w:ins w:id="1059" w:author="Peggy Browning" w:date="2015-04-21T10:58:00Z">
        <w:r w:rsidR="00474623">
          <w:t>d</w:t>
        </w:r>
      </w:ins>
      <w:ins w:id="1060" w:author="Johnny Schultz" w:date="2015-01-15T14:23:00Z">
        <w:r w:rsidRPr="003E57F1">
          <w:t xml:space="preserve"> by the AIS system</w:t>
        </w:r>
        <w:r w:rsidRPr="004547F5">
          <w:t>.</w:t>
        </w:r>
      </w:ins>
    </w:p>
    <w:p w14:paraId="26FE8154" w14:textId="6A4C8A86" w:rsidR="0090223B" w:rsidRPr="005C0AB6" w:rsidDel="00474623" w:rsidRDefault="0090223B" w:rsidP="0090223B">
      <w:pPr>
        <w:rPr>
          <w:ins w:id="1061" w:author="Johnny Schultz" w:date="2015-01-15T14:23:00Z"/>
          <w:del w:id="1062" w:author="Peggy Browning" w:date="2015-04-21T10:57:00Z"/>
          <w:highlight w:val="yellow"/>
        </w:rPr>
      </w:pPr>
      <w:ins w:id="1063" w:author="Johnny Schultz" w:date="2015-01-15T14:23:00Z">
        <w:del w:id="1064" w:author="Peggy Browning" w:date="2015-04-21T10:57:00Z">
          <w:r w:rsidRPr="004547F5" w:rsidDel="00474623">
            <w:delText>If there is no synchronization available the unit stops transmitting</w:delText>
          </w:r>
        </w:del>
      </w:ins>
      <w:ins w:id="1065" w:author="Johnny Schultz" w:date="2015-01-16T11:45:00Z">
        <w:del w:id="1066" w:author="Peggy Browning" w:date="2015-04-21T10:57:00Z">
          <w:r w:rsidR="00444B0B" w:rsidDel="00474623">
            <w:delText xml:space="preserve"> VDE and ASM messages</w:delText>
          </w:r>
        </w:del>
      </w:ins>
      <w:ins w:id="1067" w:author="Johnny Schultz" w:date="2015-01-15T14:23:00Z">
        <w:del w:id="1068" w:author="Peggy Browning" w:date="2015-04-21T10:57:00Z">
          <w:r w:rsidRPr="004547F5" w:rsidDel="00474623">
            <w:delText>.</w:delText>
          </w:r>
        </w:del>
      </w:ins>
    </w:p>
    <w:p w14:paraId="7A11645C" w14:textId="71546216" w:rsidR="0090223B" w:rsidRPr="004547F5" w:rsidRDefault="00B86589" w:rsidP="0090223B">
      <w:pPr>
        <w:pStyle w:val="Heading4"/>
        <w:rPr>
          <w:ins w:id="1069" w:author="Johnny Schultz" w:date="2015-01-15T14:23:00Z"/>
        </w:rPr>
      </w:pPr>
      <w:bookmarkStart w:id="1070" w:name="_Toc440783993"/>
      <w:ins w:id="1071" w:author="Johnny Schultz" w:date="2015-01-15T14:24:00Z">
        <w:r>
          <w:t>3</w:t>
        </w:r>
        <w:r w:rsidR="0090223B">
          <w:t>.1.1.1</w:t>
        </w:r>
        <w:r w:rsidR="0090223B">
          <w:tab/>
        </w:r>
      </w:ins>
      <w:commentRangeStart w:id="1072"/>
      <w:ins w:id="1073" w:author="Johnny Schultz" w:date="2015-01-15T14:23:00Z">
        <w:r w:rsidR="0090223B" w:rsidRPr="00122E48">
          <w:rPr>
            <w:highlight w:val="yellow"/>
            <w:rPrChange w:id="1074" w:author="Johnny Schultz" w:date="2015-04-17T11:30:00Z">
              <w:rPr/>
            </w:rPrChange>
          </w:rPr>
          <w:t>Coordinated</w:t>
        </w:r>
      </w:ins>
      <w:commentRangeEnd w:id="1072"/>
      <w:ins w:id="1075" w:author="Johnny Schultz" w:date="2015-04-17T11:30:00Z">
        <w:r w:rsidR="00122E48">
          <w:rPr>
            <w:rStyle w:val="CommentReference"/>
            <w:b w:val="0"/>
            <w:lang w:val="en-US"/>
          </w:rPr>
          <w:commentReference w:id="1072"/>
        </w:r>
      </w:ins>
      <w:ins w:id="1076" w:author="Johnny Schultz" w:date="2015-01-15T14:23:00Z">
        <w:r w:rsidR="0090223B" w:rsidRPr="00122E48">
          <w:rPr>
            <w:highlight w:val="yellow"/>
            <w:rPrChange w:id="1077" w:author="Johnny Schultz" w:date="2015-04-17T11:30:00Z">
              <w:rPr/>
            </w:rPrChange>
          </w:rPr>
          <w:t xml:space="preserve"> universal time direct</w:t>
        </w:r>
        <w:bookmarkEnd w:id="1070"/>
      </w:ins>
    </w:p>
    <w:p w14:paraId="08441576" w14:textId="77777777" w:rsidR="0090223B" w:rsidRPr="004547F5" w:rsidRDefault="0090223B" w:rsidP="0090223B">
      <w:pPr>
        <w:rPr>
          <w:ins w:id="1078" w:author="Johnny Schultz" w:date="2015-01-15T14:23:00Z"/>
        </w:rPr>
      </w:pPr>
      <w:ins w:id="1079" w:author="Johnny Schultz" w:date="2015-01-15T14:23:00Z">
        <w:r w:rsidRPr="004547F5">
          <w:t>A station, which has direct access to coordinated universal time (UTC) timing with the required accuracy should indicate this by setting its synchronization state to UTC direct.</w:t>
        </w:r>
      </w:ins>
    </w:p>
    <w:p w14:paraId="36F8030B" w14:textId="40E2DDE9" w:rsidR="0090223B" w:rsidRPr="004547F5" w:rsidRDefault="00B86589" w:rsidP="0090223B">
      <w:pPr>
        <w:pStyle w:val="Heading4"/>
        <w:rPr>
          <w:ins w:id="1080" w:author="Johnny Schultz" w:date="2015-01-15T14:23:00Z"/>
        </w:rPr>
      </w:pPr>
      <w:bookmarkStart w:id="1081" w:name="_Toc440783994"/>
      <w:ins w:id="1082" w:author="Johnny Schultz" w:date="2015-01-15T14:24:00Z">
        <w:r>
          <w:lastRenderedPageBreak/>
          <w:t>3</w:t>
        </w:r>
        <w:r w:rsidR="0090223B">
          <w:t>.1.1.2</w:t>
        </w:r>
        <w:r w:rsidR="0090223B">
          <w:tab/>
        </w:r>
      </w:ins>
      <w:ins w:id="1083" w:author="Johnny Schultz" w:date="2015-01-15T14:23:00Z">
        <w:r w:rsidR="0090223B" w:rsidRPr="004547F5">
          <w:t xml:space="preserve">Coordinated universal time </w:t>
        </w:r>
        <w:commentRangeStart w:id="1084"/>
        <w:r w:rsidR="0090223B" w:rsidRPr="004547F5">
          <w:t>indirect</w:t>
        </w:r>
      </w:ins>
      <w:bookmarkEnd w:id="1081"/>
      <w:commentRangeEnd w:id="1084"/>
      <w:r w:rsidR="00DB7B05">
        <w:rPr>
          <w:rStyle w:val="CommentReference"/>
          <w:b w:val="0"/>
          <w:lang w:val="en-US"/>
        </w:rPr>
        <w:commentReference w:id="1084"/>
      </w:r>
    </w:p>
    <w:p w14:paraId="63999928" w14:textId="77777777" w:rsidR="0090223B" w:rsidRPr="00E66B43" w:rsidRDefault="0090223B" w:rsidP="0090223B">
      <w:pPr>
        <w:rPr>
          <w:ins w:id="1085" w:author="Johnny Schultz" w:date="2015-01-15T14:23:00Z"/>
        </w:rPr>
      </w:pPr>
      <w:ins w:id="1086" w:author="Johnny Schultz" w:date="2015-01-15T14:23:00Z">
        <w:r w:rsidRPr="003E57F1">
          <w:t xml:space="preserve">A station, which is unable to get direct access to UTC, but has access to the AIS system, </w:t>
        </w:r>
        <w:r>
          <w:t>may</w:t>
        </w:r>
        <w:r w:rsidRPr="003E57F1">
          <w:t xml:space="preserve"> get </w:t>
        </w:r>
        <w:r>
          <w:t xml:space="preserve">its synchronization </w:t>
        </w:r>
        <w:r w:rsidRPr="003E57F1">
          <w:t>from the AIS system</w:t>
        </w:r>
        <w:r>
          <w:t xml:space="preserve">.  </w:t>
        </w:r>
        <w:r w:rsidRPr="003E57F1">
          <w:t xml:space="preserve">It should then change its synchronization state to </w:t>
        </w:r>
        <w:r>
          <w:t>indicate the type of synchronization which is being provided by the AIS system.</w:t>
        </w:r>
      </w:ins>
    </w:p>
    <w:p w14:paraId="16957D68" w14:textId="65D43477" w:rsidR="0090223B" w:rsidRPr="00E66B43" w:rsidRDefault="00B86589" w:rsidP="0090223B">
      <w:pPr>
        <w:pStyle w:val="Heading3"/>
        <w:rPr>
          <w:ins w:id="1087" w:author="Johnny Schultz" w:date="2015-01-15T14:23:00Z"/>
        </w:rPr>
      </w:pPr>
      <w:bookmarkStart w:id="1088" w:name="_Toc440783997"/>
      <w:ins w:id="1089" w:author="Johnny Schultz" w:date="2015-01-15T14:24:00Z">
        <w:r>
          <w:t>3</w:t>
        </w:r>
        <w:r w:rsidR="0090223B">
          <w:t>.1.2</w:t>
        </w:r>
        <w:r w:rsidR="0090223B">
          <w:tab/>
        </w:r>
      </w:ins>
      <w:ins w:id="1090" w:author="Johnny Schultz" w:date="2015-01-15T14:23:00Z">
        <w:r w:rsidR="0090223B" w:rsidRPr="00E66B43">
          <w:t>Time division</w:t>
        </w:r>
        <w:bookmarkEnd w:id="1088"/>
      </w:ins>
    </w:p>
    <w:p w14:paraId="7FF8CB81" w14:textId="35E5E0C5" w:rsidR="0090223B" w:rsidRPr="00E66B43" w:rsidRDefault="0090223B" w:rsidP="0090223B">
      <w:pPr>
        <w:rPr>
          <w:ins w:id="1091" w:author="Johnny Schultz" w:date="2015-01-15T14:23:00Z"/>
        </w:rPr>
      </w:pPr>
      <w:ins w:id="1092" w:author="Johnny Schultz" w:date="2015-01-15T14:23:00Z">
        <w:r w:rsidRPr="00E66B43">
          <w:t>The system uses the concept of a frame</w:t>
        </w:r>
        <w:r w:rsidRPr="00E66B43">
          <w:rPr>
            <w:i/>
          </w:rPr>
          <w:t>.</w:t>
        </w:r>
        <w:r w:rsidRPr="00E66B43">
          <w:t xml:space="preserve"> A frame equals one (1) min</w:t>
        </w:r>
        <w:r>
          <w:t>ute</w:t>
        </w:r>
        <w:r w:rsidRPr="00E66B43">
          <w:t xml:space="preserve"> and is divided into </w:t>
        </w:r>
        <w:r w:rsidR="00961B17" w:rsidRPr="00765D2C">
          <w:t>2250</w:t>
        </w:r>
        <w:r w:rsidRPr="00961B17">
          <w:t> slots</w:t>
        </w:r>
        <w:r w:rsidRPr="00E66B43">
          <w:t>.</w:t>
        </w:r>
        <w:r>
          <w:t xml:space="preserve">  </w:t>
        </w:r>
        <w:r w:rsidRPr="00E66B43">
          <w:t xml:space="preserve">Access to the data link is, by default, given at the start of a slot. The frame start and stop coincide with the UTC minute, when UTC is </w:t>
        </w:r>
        <w:r>
          <w:t>un</w:t>
        </w:r>
        <w:r w:rsidRPr="00E66B43">
          <w:t>available</w:t>
        </w:r>
        <w:r>
          <w:t xml:space="preserve"> the AIS system may provide the frame synchronization</w:t>
        </w:r>
        <w:r w:rsidRPr="00E66B43">
          <w:t>.</w:t>
        </w:r>
      </w:ins>
    </w:p>
    <w:p w14:paraId="06A41412" w14:textId="70E1A0A9" w:rsidR="0090223B" w:rsidRDefault="00B86589" w:rsidP="0090223B">
      <w:pPr>
        <w:pStyle w:val="Heading3"/>
        <w:rPr>
          <w:ins w:id="1093" w:author="Johnny Schultz" w:date="2015-01-15T14:23:00Z"/>
        </w:rPr>
      </w:pPr>
      <w:bookmarkStart w:id="1094" w:name="_Toc440783998"/>
      <w:ins w:id="1095" w:author="Johnny Schultz" w:date="2015-01-15T14:24:00Z">
        <w:r>
          <w:t>3</w:t>
        </w:r>
        <w:r w:rsidR="0090223B">
          <w:t>.1.3</w:t>
        </w:r>
        <w:r w:rsidR="0090223B">
          <w:tab/>
        </w:r>
      </w:ins>
      <w:ins w:id="1096" w:author="Johnny Schultz" w:date="2015-01-15T14:23:00Z">
        <w:r w:rsidR="0090223B" w:rsidRPr="00E66B43">
          <w:t>Slot phase and frame synchronization</w:t>
        </w:r>
        <w:bookmarkEnd w:id="1094"/>
      </w:ins>
    </w:p>
    <w:p w14:paraId="5FA2A1EC" w14:textId="0700C05E" w:rsidR="0090223B" w:rsidRDefault="0090223B" w:rsidP="0090223B">
      <w:pPr>
        <w:tabs>
          <w:tab w:val="clear" w:pos="1134"/>
          <w:tab w:val="left" w:pos="0"/>
        </w:tabs>
        <w:rPr>
          <w:ins w:id="1097" w:author="Johnny Schultz" w:date="2015-01-15T14:23:00Z"/>
        </w:rPr>
      </w:pPr>
      <w:ins w:id="1098" w:author="Johnny Schultz" w:date="2015-01-15T14:23:00Z">
        <w:r w:rsidRPr="008158FB">
          <w:t>Slot phase synchroni</w:t>
        </w:r>
        <w:r>
          <w:t xml:space="preserve">zation and frame synchronization is done by using information from </w:t>
        </w:r>
      </w:ins>
      <w:ins w:id="1099" w:author="Johnny Schultz" w:date="2015-01-16T14:44:00Z">
        <w:r w:rsidR="00A86AF2">
          <w:t>UTC or from the AIS System</w:t>
        </w:r>
      </w:ins>
      <w:ins w:id="1100" w:author="Johnny Schultz" w:date="2015-01-15T14:23:00Z">
        <w:r>
          <w:t>.</w:t>
        </w:r>
      </w:ins>
    </w:p>
    <w:p w14:paraId="6B5851D2" w14:textId="3AA03DD0" w:rsidR="0090223B" w:rsidRPr="00E66B43" w:rsidRDefault="00B86589" w:rsidP="0090223B">
      <w:pPr>
        <w:pStyle w:val="Heading4"/>
        <w:rPr>
          <w:ins w:id="1101" w:author="Johnny Schultz" w:date="2015-01-15T14:23:00Z"/>
        </w:rPr>
      </w:pPr>
      <w:bookmarkStart w:id="1102" w:name="_Toc440783999"/>
      <w:ins w:id="1103" w:author="Johnny Schultz" w:date="2015-01-15T14:24:00Z">
        <w:r>
          <w:t>3</w:t>
        </w:r>
      </w:ins>
      <w:ins w:id="1104" w:author="Johnny Schultz" w:date="2015-01-15T14:23:00Z">
        <w:r w:rsidR="0090223B" w:rsidRPr="00E66B43">
          <w:t>.1.3.1</w:t>
        </w:r>
        <w:r w:rsidR="0090223B" w:rsidRPr="00E66B43">
          <w:tab/>
          <w:t>Slot phase synchronization</w:t>
        </w:r>
        <w:bookmarkEnd w:id="1102"/>
      </w:ins>
    </w:p>
    <w:p w14:paraId="3647D7DB" w14:textId="1ADE636F" w:rsidR="0090223B" w:rsidRPr="00E66B43" w:rsidRDefault="0090223B" w:rsidP="0090223B">
      <w:pPr>
        <w:rPr>
          <w:ins w:id="1105" w:author="Johnny Schultz" w:date="2015-01-15T14:23:00Z"/>
        </w:rPr>
      </w:pPr>
      <w:ins w:id="1106" w:author="Johnny Schultz" w:date="2015-01-15T14:23:00Z">
        <w:r w:rsidRPr="00E66B43">
          <w:t xml:space="preserve">Slot phase synchronization is the method whereby </w:t>
        </w:r>
      </w:ins>
      <w:ins w:id="1107" w:author="Johnny Schultz" w:date="2015-01-16T14:45:00Z">
        <w:r w:rsidR="00A86AF2">
          <w:t>the slot boundary</w:t>
        </w:r>
      </w:ins>
      <w:ins w:id="1108" w:author="Johnny Schultz" w:date="2015-01-16T14:52:00Z">
        <w:r w:rsidR="00A86AF2">
          <w:t xml:space="preserve"> is</w:t>
        </w:r>
      </w:ins>
      <w:ins w:id="1109" w:author="Johnny Schultz" w:date="2015-01-16T14:45:00Z">
        <w:r w:rsidR="00A86AF2">
          <w:t xml:space="preserve"> </w:t>
        </w:r>
      </w:ins>
      <w:ins w:id="1110" w:author="Johnny Schultz" w:date="2015-01-15T14:23:00Z">
        <w:r w:rsidRPr="00E66B43">
          <w:t>synchronize</w:t>
        </w:r>
      </w:ins>
      <w:ins w:id="1111" w:author="Johnny Schultz" w:date="2015-01-16T14:46:00Z">
        <w:r w:rsidR="00A86AF2">
          <w:t>d</w:t>
        </w:r>
      </w:ins>
      <w:ins w:id="1112" w:author="Johnny Schultz" w:date="2015-01-16T14:47:00Z">
        <w:r w:rsidR="00A86AF2">
          <w:t xml:space="preserve"> </w:t>
        </w:r>
      </w:ins>
      <w:ins w:id="1113" w:author="Johnny Schultz" w:date="2015-01-16T14:46:00Z">
        <w:r w:rsidR="00A86AF2">
          <w:t xml:space="preserve">with </w:t>
        </w:r>
      </w:ins>
      <w:ins w:id="1114" w:author="Johnny Schultz" w:date="2015-01-15T14:23:00Z">
        <w:r w:rsidRPr="00E66B43">
          <w:t xml:space="preserve">a high level of synchronization stability, </w:t>
        </w:r>
      </w:ins>
      <w:ins w:id="1115" w:author="Johnny Schultz" w:date="2015-01-16T14:51:00Z">
        <w:r w:rsidR="00A86AF2">
          <w:t xml:space="preserve">thereby </w:t>
        </w:r>
      </w:ins>
      <w:ins w:id="1116" w:author="Johnny Schultz" w:date="2015-01-15T14:23:00Z">
        <w:r w:rsidRPr="00E66B43">
          <w:t>ensuring no message boundary overlapping or corruption of messages.</w:t>
        </w:r>
      </w:ins>
    </w:p>
    <w:p w14:paraId="7D30BC0E" w14:textId="598324AB" w:rsidR="0090223B" w:rsidRPr="00E66B43" w:rsidRDefault="00B86589" w:rsidP="0090223B">
      <w:pPr>
        <w:pStyle w:val="Heading4"/>
        <w:rPr>
          <w:ins w:id="1117" w:author="Johnny Schultz" w:date="2015-01-15T14:23:00Z"/>
        </w:rPr>
      </w:pPr>
      <w:bookmarkStart w:id="1118" w:name="_Toc440784000"/>
      <w:ins w:id="1119" w:author="Johnny Schultz" w:date="2015-01-15T14:24:00Z">
        <w:r>
          <w:t>3</w:t>
        </w:r>
      </w:ins>
      <w:ins w:id="1120" w:author="Johnny Schultz" w:date="2015-01-15T14:23:00Z">
        <w:r w:rsidR="0090223B" w:rsidRPr="00E66B43">
          <w:t>.1.3.2</w:t>
        </w:r>
        <w:r w:rsidR="0090223B" w:rsidRPr="00E66B43">
          <w:tab/>
          <w:t xml:space="preserve">Frame </w:t>
        </w:r>
        <w:commentRangeStart w:id="1121"/>
        <w:r w:rsidR="0090223B" w:rsidRPr="00E66B43">
          <w:t>synchronization</w:t>
        </w:r>
      </w:ins>
      <w:bookmarkEnd w:id="1118"/>
      <w:commentRangeEnd w:id="1121"/>
      <w:r w:rsidR="00DB7B05">
        <w:rPr>
          <w:rStyle w:val="CommentReference"/>
          <w:b w:val="0"/>
          <w:lang w:val="en-US"/>
        </w:rPr>
        <w:commentReference w:id="1121"/>
      </w:r>
    </w:p>
    <w:p w14:paraId="51AB5A93" w14:textId="50E14918" w:rsidR="0090223B" w:rsidRDefault="0090223B" w:rsidP="0090223B">
      <w:pPr>
        <w:rPr>
          <w:ins w:id="1122" w:author="Johnny Schultz" w:date="2015-01-15T14:23:00Z"/>
        </w:rPr>
      </w:pPr>
      <w:ins w:id="1123" w:author="Johnny Schultz" w:date="2015-01-15T14:23:00Z">
        <w:r w:rsidRPr="00E66B43">
          <w:t xml:space="preserve">Frame synchronization is the method whereby the current slot number </w:t>
        </w:r>
      </w:ins>
      <w:ins w:id="1124" w:author="Johnny Schultz" w:date="2015-01-16T14:53:00Z">
        <w:r w:rsidR="00A86AF2">
          <w:t>for the frame is known</w:t>
        </w:r>
      </w:ins>
      <w:ins w:id="1125" w:author="Johnny Schultz" w:date="2015-01-15T14:23:00Z">
        <w:r w:rsidRPr="00E66B43">
          <w:t xml:space="preserve">. </w:t>
        </w:r>
      </w:ins>
    </w:p>
    <w:p w14:paraId="6A0F8F9C" w14:textId="2536B653" w:rsidR="0090223B" w:rsidRPr="00E66B43" w:rsidRDefault="00B86589" w:rsidP="0090223B">
      <w:pPr>
        <w:pStyle w:val="Heading5"/>
        <w:tabs>
          <w:tab w:val="left" w:pos="1418"/>
        </w:tabs>
        <w:rPr>
          <w:ins w:id="1126" w:author="Johnny Schultz" w:date="2015-01-15T14:23:00Z"/>
        </w:rPr>
      </w:pPr>
      <w:bookmarkStart w:id="1127" w:name="_Toc440784005"/>
      <w:ins w:id="1128" w:author="Johnny Schultz" w:date="2015-01-15T14:25:00Z">
        <w:r>
          <w:t>3</w:t>
        </w:r>
        <w:r w:rsidR="00C33142">
          <w:t>.1.3.2.1</w:t>
        </w:r>
      </w:ins>
      <w:ins w:id="1129" w:author="Johnny Schultz" w:date="2015-01-15T14:23:00Z">
        <w:r w:rsidR="0090223B">
          <w:t xml:space="preserve">    </w:t>
        </w:r>
        <w:r w:rsidR="0090223B">
          <w:tab/>
        </w:r>
        <w:r w:rsidR="0090223B" w:rsidRPr="00E66B43">
          <w:t>Coordinated universal time available</w:t>
        </w:r>
        <w:bookmarkEnd w:id="1127"/>
      </w:ins>
    </w:p>
    <w:p w14:paraId="7205390C" w14:textId="180C7B1B" w:rsidR="0090223B" w:rsidRPr="00E66B43" w:rsidRDefault="0090223B" w:rsidP="0090223B">
      <w:pPr>
        <w:rPr>
          <w:ins w:id="1130" w:author="Johnny Schultz" w:date="2015-01-15T14:23:00Z"/>
        </w:rPr>
      </w:pPr>
      <w:ins w:id="1131" w:author="Johnny Schultz" w:date="2015-01-15T14:23:00Z">
        <w:r w:rsidRPr="00E66B43">
          <w:t xml:space="preserve">A station, which has direct access to UTC, should continuously re-synchronize its transmissions based on UTC source. A station, which has indirect access to UTC should continuously resynchronize its transmissions based on </w:t>
        </w:r>
        <w:r>
          <w:t>those UTC sources</w:t>
        </w:r>
        <w:del w:id="1132" w:author="Peggy Browning" w:date="2015-04-21T11:00:00Z">
          <w:r w:rsidDel="00474623">
            <w:delText xml:space="preserve"> (see § </w:delText>
          </w:r>
          <w:r w:rsidRPr="005C0AB6" w:rsidDel="00474623">
            <w:rPr>
              <w:highlight w:val="yellow"/>
            </w:rPr>
            <w:delText>xxx</w:delText>
          </w:r>
          <w:r w:rsidRPr="00E66B43" w:rsidDel="00474623">
            <w:delText>)</w:delText>
          </w:r>
        </w:del>
        <w:r w:rsidRPr="00E66B43">
          <w:t>.</w:t>
        </w:r>
      </w:ins>
    </w:p>
    <w:p w14:paraId="4D6A7858" w14:textId="165B1D30" w:rsidR="0090223B" w:rsidRPr="00E66B43" w:rsidRDefault="00B86589" w:rsidP="0090223B">
      <w:pPr>
        <w:pStyle w:val="Heading5"/>
        <w:tabs>
          <w:tab w:val="left" w:pos="1418"/>
        </w:tabs>
        <w:rPr>
          <w:ins w:id="1133" w:author="Johnny Schultz" w:date="2015-01-15T14:23:00Z"/>
        </w:rPr>
      </w:pPr>
      <w:bookmarkStart w:id="1134" w:name="_Toc440784006"/>
      <w:ins w:id="1135" w:author="Johnny Schultz" w:date="2015-01-15T16:37:00Z">
        <w:r>
          <w:t>3</w:t>
        </w:r>
      </w:ins>
      <w:ins w:id="1136" w:author="Johnny Schultz" w:date="2015-01-15T14:25:00Z">
        <w:r w:rsidR="00C33142">
          <w:t>.1.3.2.2</w:t>
        </w:r>
      </w:ins>
      <w:ins w:id="1137" w:author="Johnny Schultz" w:date="2015-01-15T14:23:00Z">
        <w:r w:rsidR="0090223B" w:rsidRPr="00E66B43">
          <w:tab/>
          <w:t xml:space="preserve">Coordinated universal time not available </w:t>
        </w:r>
        <w:bookmarkEnd w:id="1134"/>
      </w:ins>
    </w:p>
    <w:p w14:paraId="0897B2E5" w14:textId="77777777" w:rsidR="0090223B" w:rsidRPr="00E66B43" w:rsidRDefault="0090223B" w:rsidP="0090223B">
      <w:pPr>
        <w:tabs>
          <w:tab w:val="left" w:pos="1418"/>
        </w:tabs>
        <w:rPr>
          <w:ins w:id="1138" w:author="Johnny Schultz" w:date="2015-01-15T14:23:00Z"/>
        </w:rPr>
      </w:pPr>
      <w:ins w:id="1139" w:author="Johnny Schultz" w:date="2015-01-15T14:23:00Z">
        <w:r w:rsidRPr="00E66B43">
          <w:t>When the station determines that its own internal slot number is equal to the semaphore slot number, it is already in frame synchronization and it should continuously slot phase synchronize.</w:t>
        </w:r>
      </w:ins>
    </w:p>
    <w:p w14:paraId="3EB6B663" w14:textId="5A87D7EE" w:rsidR="0090223B" w:rsidRPr="00E66B43" w:rsidRDefault="00B86589" w:rsidP="0090223B">
      <w:pPr>
        <w:pStyle w:val="Heading5"/>
        <w:rPr>
          <w:ins w:id="1140" w:author="Johnny Schultz" w:date="2015-01-15T14:23:00Z"/>
        </w:rPr>
      </w:pPr>
      <w:bookmarkStart w:id="1141" w:name="_Toc440784007"/>
      <w:ins w:id="1142" w:author="Johnny Schultz" w:date="2015-01-15T16:37:00Z">
        <w:r>
          <w:t>3</w:t>
        </w:r>
      </w:ins>
      <w:ins w:id="1143" w:author="Johnny Schultz" w:date="2015-01-15T14:25:00Z">
        <w:r w:rsidR="00C33142">
          <w:t>.1.3.2.3</w:t>
        </w:r>
      </w:ins>
      <w:ins w:id="1144" w:author="Johnny Schultz" w:date="2015-01-15T14:23:00Z">
        <w:r w:rsidR="0090223B" w:rsidRPr="00E66B43">
          <w:tab/>
        </w:r>
        <w:r w:rsidR="0090223B" w:rsidRPr="00BE244E">
          <w:t>Synchronization</w:t>
        </w:r>
        <w:r w:rsidR="0090223B" w:rsidRPr="00E66B43">
          <w:t xml:space="preserve"> sources</w:t>
        </w:r>
        <w:bookmarkEnd w:id="1141"/>
      </w:ins>
    </w:p>
    <w:p w14:paraId="027FBA7A" w14:textId="69EEBC24" w:rsidR="0090223B" w:rsidRDefault="0090223B" w:rsidP="0090223B">
      <w:pPr>
        <w:rPr>
          <w:ins w:id="1145" w:author="Johnny Schultz" w:date="2015-01-15T14:23:00Z"/>
        </w:rPr>
      </w:pPr>
      <w:ins w:id="1146" w:author="Johnny Schultz" w:date="2015-01-15T14:23:00Z">
        <w:r w:rsidRPr="00E66B43">
          <w:t>The primary source for synchronization should be the internal</w:t>
        </w:r>
        <w:r w:rsidRPr="00E66B43">
          <w:rPr>
            <w:b/>
          </w:rPr>
          <w:t xml:space="preserve"> </w:t>
        </w:r>
        <w:r w:rsidRPr="00E66B43">
          <w:t xml:space="preserve">UTC source (UTC direct). If this source should be unavailable the </w:t>
        </w:r>
        <w:r>
          <w:t xml:space="preserve">synchronization should be derived from </w:t>
        </w:r>
        <w:del w:id="1147" w:author="Peggy Browning" w:date="2015-04-21T11:02:00Z">
          <w:r w:rsidDel="00474623">
            <w:delText>remote AIS transmissions</w:delText>
          </w:r>
        </w:del>
      </w:ins>
      <w:ins w:id="1148" w:author="Peggy Browning" w:date="2015-04-21T11:02:00Z">
        <w:r w:rsidR="00474623">
          <w:t>the AIS system.</w:t>
        </w:r>
      </w:ins>
      <w:ins w:id="1149" w:author="Johnny Schultz" w:date="2015-01-15T14:23:00Z">
        <w:r>
          <w:t xml:space="preserve"> </w:t>
        </w:r>
        <w:del w:id="1150" w:author="Peggy Browning" w:date="2015-04-21T11:02:00Z">
          <w:r w:rsidDel="00474623">
            <w:delText>(refer to ITU-R M.1371)</w:delText>
          </w:r>
        </w:del>
        <w:del w:id="1151" w:author="Peggy Browning" w:date="2015-04-21T11:00:00Z">
          <w:r w:rsidDel="00474623">
            <w:delText xml:space="preserve"> </w:delText>
          </w:r>
        </w:del>
      </w:ins>
    </w:p>
    <w:p w14:paraId="79218ADF" w14:textId="75F8470C" w:rsidR="0090223B" w:rsidRPr="00E66B43" w:rsidRDefault="00B86589" w:rsidP="0090223B">
      <w:pPr>
        <w:pStyle w:val="Heading3"/>
        <w:rPr>
          <w:ins w:id="1152" w:author="Johnny Schultz" w:date="2015-01-15T14:23:00Z"/>
        </w:rPr>
      </w:pPr>
      <w:bookmarkStart w:id="1153" w:name="_Toc440784008"/>
      <w:ins w:id="1154" w:author="Johnny Schultz" w:date="2015-01-15T14:25:00Z">
        <w:r>
          <w:t>3</w:t>
        </w:r>
        <w:r w:rsidR="00C33142">
          <w:t>.1.4</w:t>
        </w:r>
      </w:ins>
      <w:ins w:id="1155" w:author="Johnny Schultz" w:date="2015-01-15T14:23:00Z">
        <w:r w:rsidR="0090223B" w:rsidRPr="00E66B43">
          <w:tab/>
          <w:t>Slot identification</w:t>
        </w:r>
        <w:bookmarkEnd w:id="1153"/>
      </w:ins>
    </w:p>
    <w:p w14:paraId="16D981D5" w14:textId="6921E55A" w:rsidR="0090223B" w:rsidRPr="00E66B43" w:rsidRDefault="0090223B" w:rsidP="0090223B">
      <w:pPr>
        <w:rPr>
          <w:ins w:id="1156" w:author="Johnny Schultz" w:date="2015-01-15T14:23:00Z"/>
        </w:rPr>
      </w:pPr>
      <w:ins w:id="1157" w:author="Johnny Schultz" w:date="2015-01-15T14:23:00Z">
        <w:r w:rsidRPr="00E66B43">
          <w:t>Each slot is identified by its index (</w:t>
        </w:r>
        <w:r w:rsidR="00961B17" w:rsidRPr="00F91E51">
          <w:t>0-</w:t>
        </w:r>
        <w:r w:rsidR="00961B17" w:rsidRPr="001321F9">
          <w:t>224</w:t>
        </w:r>
        <w:r w:rsidR="00C76A16" w:rsidRPr="001321F9">
          <w:t>9</w:t>
        </w:r>
        <w:r w:rsidRPr="00E66B43">
          <w:t>). Slot zero (0) should be defined as the start of the frame.</w:t>
        </w:r>
      </w:ins>
    </w:p>
    <w:p w14:paraId="31567350" w14:textId="06FA22EE" w:rsidR="0090223B" w:rsidRPr="00E66B43" w:rsidRDefault="00B86589" w:rsidP="0090223B">
      <w:pPr>
        <w:pStyle w:val="Heading3"/>
        <w:rPr>
          <w:ins w:id="1158" w:author="Johnny Schultz" w:date="2015-01-15T14:23:00Z"/>
        </w:rPr>
      </w:pPr>
      <w:bookmarkStart w:id="1159" w:name="_Toc440784009"/>
      <w:ins w:id="1160" w:author="Johnny Schultz" w:date="2015-01-15T14:25:00Z">
        <w:r>
          <w:t>3</w:t>
        </w:r>
        <w:r w:rsidR="00C33142">
          <w:t>.1.5</w:t>
        </w:r>
      </w:ins>
      <w:ins w:id="1161" w:author="Johnny Schultz" w:date="2015-01-15T14:23:00Z">
        <w:r w:rsidR="0090223B" w:rsidRPr="00E66B43">
          <w:tab/>
          <w:t>Slot access</w:t>
        </w:r>
        <w:bookmarkEnd w:id="1159"/>
      </w:ins>
    </w:p>
    <w:p w14:paraId="5C92A0F9" w14:textId="77777777" w:rsidR="0090223B" w:rsidRPr="00E66B43" w:rsidRDefault="0090223B" w:rsidP="0090223B">
      <w:pPr>
        <w:rPr>
          <w:ins w:id="1162" w:author="Johnny Schultz" w:date="2015-01-15T14:23:00Z"/>
        </w:rPr>
      </w:pPr>
      <w:ins w:id="1163" w:author="Johnny Schultz" w:date="2015-01-15T14:23:00Z">
        <w:r w:rsidRPr="00E66B43">
          <w:t>The transmitter should begin transmission by turning on the RF power at slot start.</w:t>
        </w:r>
      </w:ins>
    </w:p>
    <w:p w14:paraId="0036534B" w14:textId="28A9B337" w:rsidR="0090223B" w:rsidRPr="00E66B43" w:rsidRDefault="0090223B" w:rsidP="0090223B">
      <w:pPr>
        <w:rPr>
          <w:ins w:id="1164" w:author="Johnny Schultz" w:date="2015-01-15T14:23:00Z"/>
        </w:rPr>
      </w:pPr>
      <w:ins w:id="1165" w:author="Johnny Schultz" w:date="2015-01-15T14:23:00Z">
        <w:r w:rsidRPr="00E66B43">
          <w:t xml:space="preserve">The transmitter should be turned off after the last bit of the transmission packet has left the transmitting unit. This event must occur within the slots allocated for own transmission. The default length of a transmission occupies one (1) slot. The slot access is performed as shown in </w:t>
        </w:r>
        <w:r w:rsidRPr="00961B17">
          <w:t>Fig. </w:t>
        </w:r>
        <w:r w:rsidR="00961B17" w:rsidRPr="00961B17">
          <w:t>3</w:t>
        </w:r>
        <w:r w:rsidRPr="00961B17">
          <w:t>:</w:t>
        </w:r>
      </w:ins>
    </w:p>
    <w:p w14:paraId="3F2607C3" w14:textId="0E43B98F" w:rsidR="0090223B" w:rsidRDefault="0090223B" w:rsidP="0090223B">
      <w:pPr>
        <w:pStyle w:val="FigureNo"/>
        <w:rPr>
          <w:ins w:id="1166" w:author="Johnny Schultz" w:date="2015-01-15T14:23:00Z"/>
        </w:rPr>
      </w:pPr>
      <w:commentRangeStart w:id="1167"/>
      <w:ins w:id="1168" w:author="Johnny Schultz" w:date="2015-01-15T14:23:00Z">
        <w:r>
          <w:lastRenderedPageBreak/>
          <w:t xml:space="preserve">Figure </w:t>
        </w:r>
        <w:r w:rsidR="006945DE" w:rsidRPr="00961B17">
          <w:t>3</w:t>
        </w:r>
      </w:ins>
      <w:commentRangeEnd w:id="1167"/>
      <w:r w:rsidR="00474623">
        <w:rPr>
          <w:rStyle w:val="CommentReference"/>
          <w:caps w:val="0"/>
          <w:lang w:val="en-US"/>
        </w:rPr>
        <w:commentReference w:id="1167"/>
      </w:r>
    </w:p>
    <w:p w14:paraId="3104A16E" w14:textId="77777777" w:rsidR="0090223B" w:rsidRPr="003947BE" w:rsidRDefault="0090223B" w:rsidP="0090223B">
      <w:pPr>
        <w:pStyle w:val="Figure"/>
        <w:rPr>
          <w:ins w:id="1169" w:author="Johnny Schultz" w:date="2015-01-15T14:23:00Z"/>
        </w:rPr>
      </w:pPr>
      <w:ins w:id="1170" w:author="Johnny Schultz" w:date="2015-01-15T14:23:00Z">
        <w:r w:rsidRPr="00961B17">
          <w:object w:dxaOrig="4530" w:dyaOrig="1353" w14:anchorId="172E9EBC">
            <v:shape id="_x0000_i1026" type="#_x0000_t75" style="width:375.75pt;height:111.75pt" o:ole="">
              <v:imagedata r:id="rId12" o:title=""/>
            </v:shape>
            <o:OLEObject Type="Embed" ProgID="CorelDRAW.Graphic.14" ShapeID="_x0000_i1026" DrawAspect="Content" ObjectID="_1503567375" r:id="rId13"/>
          </w:object>
        </w:r>
      </w:ins>
    </w:p>
    <w:p w14:paraId="19B1B5CE" w14:textId="77777777" w:rsidR="0090223B" w:rsidRPr="003947BE" w:rsidRDefault="0090223B" w:rsidP="0090223B">
      <w:pPr>
        <w:overflowPunct/>
        <w:autoSpaceDE/>
        <w:autoSpaceDN/>
        <w:adjustRightInd/>
        <w:spacing w:before="0"/>
        <w:textAlignment w:val="auto"/>
        <w:rPr>
          <w:ins w:id="1171" w:author="Johnny Schultz" w:date="2015-01-15T14:23:00Z"/>
          <w:b/>
        </w:rPr>
      </w:pPr>
      <w:ins w:id="1172" w:author="Johnny Schultz" w:date="2015-01-15T14:23:00Z">
        <w:r w:rsidRPr="003947BE">
          <w:br w:type="page"/>
        </w:r>
      </w:ins>
    </w:p>
    <w:p w14:paraId="51986631" w14:textId="2AC1FE5F" w:rsidR="0090223B" w:rsidRPr="00E66B43" w:rsidRDefault="00B86589" w:rsidP="0090223B">
      <w:pPr>
        <w:pStyle w:val="Heading3"/>
        <w:rPr>
          <w:ins w:id="1173" w:author="Johnny Schultz" w:date="2015-01-15T14:23:00Z"/>
        </w:rPr>
      </w:pPr>
      <w:ins w:id="1174" w:author="Johnny Schultz" w:date="2015-01-15T14:26:00Z">
        <w:r>
          <w:lastRenderedPageBreak/>
          <w:t>3</w:t>
        </w:r>
      </w:ins>
      <w:ins w:id="1175" w:author="Johnny Schultz" w:date="2015-01-15T14:23:00Z">
        <w:r w:rsidR="0090223B" w:rsidRPr="00E66B43">
          <w:t>.1.6</w:t>
        </w:r>
        <w:r w:rsidR="0090223B" w:rsidRPr="00E66B43">
          <w:tab/>
          <w:t>Slot state</w:t>
        </w:r>
      </w:ins>
    </w:p>
    <w:p w14:paraId="5E955525" w14:textId="77777777" w:rsidR="0090223B" w:rsidRPr="00E66B43" w:rsidRDefault="0090223B" w:rsidP="0090223B">
      <w:pPr>
        <w:rPr>
          <w:ins w:id="1176" w:author="Johnny Schultz" w:date="2015-01-15T14:23:00Z"/>
        </w:rPr>
      </w:pPr>
      <w:ins w:id="1177" w:author="Johnny Schultz" w:date="2015-01-15T14:23:00Z">
        <w:r w:rsidRPr="00E66B43">
          <w:t>Each slot can be in one of the following states:</w:t>
        </w:r>
      </w:ins>
    </w:p>
    <w:p w14:paraId="21F04323" w14:textId="534EAE8B" w:rsidR="0090223B" w:rsidRPr="00E66B43" w:rsidRDefault="0090223B" w:rsidP="0090223B">
      <w:pPr>
        <w:pStyle w:val="enumlev1"/>
        <w:rPr>
          <w:ins w:id="1178" w:author="Johnny Schultz" w:date="2015-01-15T14:23:00Z"/>
        </w:rPr>
      </w:pPr>
      <w:ins w:id="1179" w:author="Johnny Schultz" w:date="2015-01-15T14:23:00Z">
        <w:r w:rsidRPr="00E66B43">
          <w:t>–</w:t>
        </w:r>
        <w:r w:rsidRPr="00E66B43">
          <w:tab/>
          <w:t xml:space="preserve">Free: meaning that the slot is unused within the receiving range of the own station. </w:t>
        </w:r>
        <w:r w:rsidRPr="00F91E51">
          <w:t>Externally allocated slots that have not been used during the preceding three frames are also Free slots. This slot may be considered as a candidate slot for use by own station</w:t>
        </w:r>
        <w:r w:rsidRPr="00E84805">
          <w:t>.</w:t>
        </w:r>
      </w:ins>
    </w:p>
    <w:p w14:paraId="194C4F43" w14:textId="6E326BA6" w:rsidR="0090223B" w:rsidRPr="00E66B43" w:rsidRDefault="0090223B" w:rsidP="0090223B">
      <w:pPr>
        <w:pStyle w:val="enumlev1"/>
        <w:rPr>
          <w:ins w:id="1180" w:author="Johnny Schultz" w:date="2015-01-15T14:23:00Z"/>
        </w:rPr>
      </w:pPr>
      <w:ins w:id="1181" w:author="Johnny Schultz" w:date="2015-01-15T14:23:00Z">
        <w:r w:rsidRPr="00E66B43">
          <w:t>–</w:t>
        </w:r>
        <w:r w:rsidRPr="00E66B43">
          <w:tab/>
          <w:t>Internal allocation</w:t>
        </w:r>
      </w:ins>
      <w:ins w:id="1182" w:author="Johnny Schultz" w:date="2015-01-16T15:00:00Z">
        <w:r w:rsidR="005921A1">
          <w:t xml:space="preserve"> available</w:t>
        </w:r>
      </w:ins>
      <w:ins w:id="1183" w:author="Johnny Schultz" w:date="2015-01-15T14:23:00Z">
        <w:r w:rsidRPr="00E66B43">
          <w:t>: meaning that the slot is allocated by own station and can be used for transmission</w:t>
        </w:r>
      </w:ins>
      <w:ins w:id="1184" w:author="Johnny Schultz" w:date="2015-01-16T14:59:00Z">
        <w:r w:rsidR="005921A1">
          <w:t xml:space="preserve"> of ASM messages</w:t>
        </w:r>
      </w:ins>
      <w:ins w:id="1185" w:author="Johnny Schultz" w:date="2015-01-15T14:23:00Z">
        <w:r w:rsidRPr="00E66B43">
          <w:t>.</w:t>
        </w:r>
      </w:ins>
    </w:p>
    <w:p w14:paraId="4D48DA15" w14:textId="24B9890A" w:rsidR="005921A1" w:rsidRPr="00E66B43" w:rsidRDefault="005921A1" w:rsidP="005921A1">
      <w:pPr>
        <w:pStyle w:val="enumlev1"/>
        <w:rPr>
          <w:ins w:id="1186" w:author="Johnny Schultz" w:date="2015-01-16T15:00:00Z"/>
        </w:rPr>
      </w:pPr>
      <w:ins w:id="1187" w:author="Johnny Schultz" w:date="2015-01-16T15:00:00Z">
        <w:r w:rsidRPr="00E66B43">
          <w:t>–</w:t>
        </w:r>
        <w:r w:rsidRPr="00E66B43">
          <w:tab/>
          <w:t>Internal allocation</w:t>
        </w:r>
        <w:r>
          <w:t xml:space="preserve"> unavailable</w:t>
        </w:r>
        <w:r w:rsidRPr="00E66B43">
          <w:t xml:space="preserve">: meaning that the slot is allocated by own station </w:t>
        </w:r>
        <w:r>
          <w:t>for the purpose of</w:t>
        </w:r>
        <w:r w:rsidR="001F124B">
          <w:t xml:space="preserve"> AIS or ASM</w:t>
        </w:r>
        <w:r w:rsidR="00511F36">
          <w:t xml:space="preserve"> transmissions </w:t>
        </w:r>
      </w:ins>
      <w:ins w:id="1188" w:author="Johnny Schultz" w:date="2015-01-20T11:35:00Z">
        <w:r w:rsidR="00511F36">
          <w:t xml:space="preserve">and cannot be a </w:t>
        </w:r>
        <w:r w:rsidR="00511F36" w:rsidRPr="00E66B43">
          <w:t>candidate for slot reuse</w:t>
        </w:r>
      </w:ins>
      <w:ins w:id="1189" w:author="Johnny Schultz" w:date="2015-01-16T15:01:00Z">
        <w:r>
          <w:t>.</w:t>
        </w:r>
      </w:ins>
    </w:p>
    <w:p w14:paraId="1F898400" w14:textId="4B128227" w:rsidR="0090223B" w:rsidRPr="00E66B43" w:rsidRDefault="0090223B" w:rsidP="0090223B">
      <w:pPr>
        <w:pStyle w:val="enumlev1"/>
        <w:rPr>
          <w:ins w:id="1190" w:author="Johnny Schultz" w:date="2015-01-15T14:23:00Z"/>
        </w:rPr>
      </w:pPr>
      <w:ins w:id="1191" w:author="Johnny Schultz" w:date="2015-01-15T14:23:00Z">
        <w:r w:rsidRPr="00E66B43">
          <w:t>–</w:t>
        </w:r>
        <w:r w:rsidRPr="00E66B43">
          <w:tab/>
          <w:t xml:space="preserve">External allocation: meaning that the slot is allocated for transmission by another </w:t>
        </w:r>
        <w:r>
          <w:t>station</w:t>
        </w:r>
      </w:ins>
      <w:ins w:id="1192" w:author="Johnny Schultz" w:date="2015-01-20T11:33:00Z">
        <w:r w:rsidR="00511F36">
          <w:t xml:space="preserve"> </w:t>
        </w:r>
      </w:ins>
      <w:ins w:id="1193" w:author="Johnny Schultz" w:date="2015-01-20T11:35:00Z">
        <w:r w:rsidR="00511F36">
          <w:t xml:space="preserve">and cannot be a </w:t>
        </w:r>
        <w:r w:rsidR="00511F36" w:rsidRPr="00E66B43">
          <w:t>candidate for slot reuse</w:t>
        </w:r>
      </w:ins>
      <w:ins w:id="1194" w:author="Johnny Schultz" w:date="2015-01-20T11:33:00Z">
        <w:r w:rsidR="00511F36">
          <w:t>.</w:t>
        </w:r>
      </w:ins>
    </w:p>
    <w:p w14:paraId="4EF06DDA" w14:textId="2A1F0EC1" w:rsidR="00765D2C" w:rsidRPr="00E66B43" w:rsidRDefault="00765D2C" w:rsidP="00765D2C">
      <w:pPr>
        <w:pStyle w:val="enumlev1"/>
        <w:rPr>
          <w:ins w:id="1195" w:author="Johnny Schultz" w:date="2015-04-14T12:00:00Z"/>
        </w:rPr>
      </w:pPr>
      <w:ins w:id="1196" w:author="Johnny Schultz" w:date="2015-04-14T12:00:00Z">
        <w:r w:rsidRPr="00E66B43">
          <w:t>–</w:t>
        </w:r>
        <w:r w:rsidRPr="00E66B43">
          <w:tab/>
        </w:r>
        <w:commentRangeStart w:id="1197"/>
        <w:r w:rsidRPr="001F124B">
          <w:rPr>
            <w:highlight w:val="yellow"/>
            <w:rPrChange w:id="1198" w:author="Johnny Schultz" w:date="2015-04-17T11:36:00Z">
              <w:rPr/>
            </w:rPrChange>
          </w:rPr>
          <w:t>Available</w:t>
        </w:r>
      </w:ins>
      <w:commentRangeEnd w:id="1197"/>
      <w:ins w:id="1199" w:author="Johnny Schultz" w:date="2015-04-17T11:37:00Z">
        <w:r w:rsidR="001F124B">
          <w:rPr>
            <w:rStyle w:val="CommentReference"/>
            <w:lang w:val="en-US"/>
          </w:rPr>
          <w:commentReference w:id="1197"/>
        </w:r>
      </w:ins>
      <w:ins w:id="1200" w:author="Johnny Schultz" w:date="2015-04-14T12:00:00Z">
        <w:r w:rsidRPr="001F124B">
          <w:rPr>
            <w:highlight w:val="yellow"/>
            <w:rPrChange w:id="1201" w:author="Johnny Schultz" w:date="2015-04-17T11:36:00Z">
              <w:rPr/>
            </w:rPrChange>
          </w:rPr>
          <w:t>: meaning that the slot is externally allocated by a station and is a possible candidate for slot reuse</w:t>
        </w:r>
        <w:r w:rsidRPr="00E66B43">
          <w:t>.</w:t>
        </w:r>
      </w:ins>
    </w:p>
    <w:p w14:paraId="186151FC" w14:textId="4D85B51A" w:rsidR="0090223B" w:rsidRDefault="0090223B" w:rsidP="0090223B">
      <w:pPr>
        <w:pStyle w:val="enumlev1"/>
        <w:rPr>
          <w:ins w:id="1202" w:author="Peggy Browning" w:date="2015-04-21T11:07:00Z"/>
        </w:rPr>
      </w:pPr>
      <w:ins w:id="1203" w:author="Johnny Schultz" w:date="2015-01-15T14:23:00Z">
        <w:r w:rsidRPr="00E66B43">
          <w:t>–</w:t>
        </w:r>
        <w:r w:rsidRPr="00E66B43">
          <w:tab/>
          <w:t>Unavailable: meaning that the slot is externally allocat</w:t>
        </w:r>
        <w:r w:rsidR="005921A1">
          <w:t>ed by a station</w:t>
        </w:r>
      </w:ins>
      <w:ins w:id="1204" w:author="Peggy Browning" w:date="2015-04-21T11:09:00Z">
        <w:r w:rsidR="00920B89">
          <w:t xml:space="preserve"> </w:t>
        </w:r>
      </w:ins>
      <w:ins w:id="1205" w:author="Johnny Schultz" w:date="2015-01-15T14:23:00Z">
        <w:del w:id="1206" w:author="Peggy Browning" w:date="2015-04-21T11:11:00Z">
          <w:r w:rsidR="005921A1" w:rsidDel="00920B89">
            <w:delText xml:space="preserve"> </w:delText>
          </w:r>
        </w:del>
        <w:r w:rsidR="005921A1">
          <w:t xml:space="preserve">and cannot be a </w:t>
        </w:r>
        <w:r w:rsidR="00F91E51">
          <w:t>candidate for slot reuse</w:t>
        </w:r>
        <w:r w:rsidRPr="00E66B43">
          <w:t>.</w:t>
        </w:r>
      </w:ins>
    </w:p>
    <w:p w14:paraId="2F3483DE" w14:textId="0B7F6991" w:rsidR="00920B89" w:rsidRPr="00E66B43" w:rsidRDefault="00920B89" w:rsidP="0090223B">
      <w:pPr>
        <w:pStyle w:val="enumlev1"/>
        <w:rPr>
          <w:ins w:id="1207" w:author="Johnny Schultz" w:date="2015-01-15T14:23:00Z"/>
        </w:rPr>
      </w:pPr>
      <w:ins w:id="1208" w:author="Peggy Browning" w:date="2015-04-21T11:07:00Z">
        <w:r>
          <w:t>-</w:t>
        </w:r>
        <w:r>
          <w:tab/>
          <w:t xml:space="preserve">Garbled:  meaning that there is </w:t>
        </w:r>
      </w:ins>
      <w:ins w:id="1209" w:author="Peggy Browning" w:date="2015-04-21T11:08:00Z">
        <w:r>
          <w:t>significant</w:t>
        </w:r>
      </w:ins>
      <w:ins w:id="1210" w:author="Peggy Browning" w:date="2015-04-21T11:07:00Z">
        <w:r>
          <w:t xml:space="preserve"> energy within the slot</w:t>
        </w:r>
      </w:ins>
      <w:ins w:id="1211" w:author="Peggy Browning" w:date="2015-04-21T11:08:00Z">
        <w:r>
          <w:t xml:space="preserve"> and</w:t>
        </w:r>
      </w:ins>
      <w:ins w:id="1212" w:author="Peggy Browning" w:date="2015-04-21T11:11:00Z">
        <w:r>
          <w:t xml:space="preserve"> no packet received and</w:t>
        </w:r>
      </w:ins>
      <w:ins w:id="1213" w:author="Peggy Browning" w:date="2015-04-21T11:08:00Z">
        <w:r>
          <w:t xml:space="preserve"> therefore </w:t>
        </w:r>
      </w:ins>
      <w:ins w:id="1214" w:author="Peggy Browning" w:date="2015-04-21T11:10:00Z">
        <w:r>
          <w:t>should not be a candidate for slot reuse.</w:t>
        </w:r>
      </w:ins>
      <w:ins w:id="1215" w:author="Peggy Browning" w:date="2015-04-21T11:08:00Z">
        <w:r>
          <w:t xml:space="preserve"> </w:t>
        </w:r>
      </w:ins>
    </w:p>
    <w:p w14:paraId="6767BEA9" w14:textId="461A19B8" w:rsidR="0090223B" w:rsidRPr="00E66B43" w:rsidRDefault="00B86589" w:rsidP="0090223B">
      <w:pPr>
        <w:pStyle w:val="Heading2"/>
        <w:rPr>
          <w:ins w:id="1216" w:author="Johnny Schultz" w:date="2015-01-15T14:23:00Z"/>
        </w:rPr>
      </w:pPr>
      <w:bookmarkStart w:id="1217" w:name="_Toc440784010"/>
      <w:ins w:id="1218" w:author="Johnny Schultz" w:date="2015-01-15T16:37:00Z">
        <w:r>
          <w:t>3</w:t>
        </w:r>
      </w:ins>
      <w:ins w:id="1219" w:author="Johnny Schultz" w:date="2015-01-15T14:26:00Z">
        <w:r w:rsidR="00C33142">
          <w:t>.2</w:t>
        </w:r>
      </w:ins>
      <w:ins w:id="1220" w:author="Johnny Schultz" w:date="2015-01-15T14:23:00Z">
        <w:r w:rsidR="0090223B" w:rsidRPr="00E66B43">
          <w:tab/>
          <w:t>Sub layer 2: data link service</w:t>
        </w:r>
        <w:bookmarkEnd w:id="1217"/>
      </w:ins>
    </w:p>
    <w:p w14:paraId="120A346F" w14:textId="77777777" w:rsidR="0090223B" w:rsidRPr="00E66B43" w:rsidRDefault="0090223B" w:rsidP="0090223B">
      <w:pPr>
        <w:rPr>
          <w:ins w:id="1221" w:author="Johnny Schultz" w:date="2015-01-15T14:23:00Z"/>
        </w:rPr>
      </w:pPr>
      <w:ins w:id="1222" w:author="Johnny Schultz" w:date="2015-01-15T14:23:00Z">
        <w:r w:rsidRPr="00E66B43">
          <w:t>The data link service (DLS) sub layer provides methods for:</w:t>
        </w:r>
      </w:ins>
    </w:p>
    <w:p w14:paraId="2C8A5467" w14:textId="77777777" w:rsidR="0090223B" w:rsidRPr="00E66B43" w:rsidRDefault="0090223B" w:rsidP="0090223B">
      <w:pPr>
        <w:pStyle w:val="enumlev1"/>
        <w:rPr>
          <w:ins w:id="1223" w:author="Johnny Schultz" w:date="2015-01-15T14:23:00Z"/>
        </w:rPr>
      </w:pPr>
      <w:ins w:id="1224" w:author="Johnny Schultz" w:date="2015-01-15T14:23:00Z">
        <w:r w:rsidRPr="00E66B43">
          <w:t>–</w:t>
        </w:r>
        <w:r w:rsidRPr="00E66B43">
          <w:tab/>
          <w:t>data link activation and release;</w:t>
        </w:r>
      </w:ins>
    </w:p>
    <w:p w14:paraId="51D4B13C" w14:textId="77777777" w:rsidR="0090223B" w:rsidRPr="00E66B43" w:rsidRDefault="0090223B" w:rsidP="0090223B">
      <w:pPr>
        <w:pStyle w:val="enumlev1"/>
        <w:rPr>
          <w:ins w:id="1225" w:author="Johnny Schultz" w:date="2015-01-15T14:23:00Z"/>
        </w:rPr>
      </w:pPr>
      <w:ins w:id="1226" w:author="Johnny Schultz" w:date="2015-01-15T14:23:00Z">
        <w:r w:rsidRPr="00E66B43">
          <w:t>–</w:t>
        </w:r>
        <w:r w:rsidRPr="00E66B43">
          <w:tab/>
          <w:t>data transfer; or</w:t>
        </w:r>
      </w:ins>
    </w:p>
    <w:p w14:paraId="67A01F04" w14:textId="6DBE0FC2" w:rsidR="0090223B" w:rsidRPr="00E66B43" w:rsidRDefault="0090223B" w:rsidP="0090223B">
      <w:pPr>
        <w:pStyle w:val="enumlev1"/>
        <w:rPr>
          <w:ins w:id="1227" w:author="Johnny Schultz" w:date="2015-01-15T14:23:00Z"/>
        </w:rPr>
      </w:pPr>
      <w:ins w:id="1228" w:author="Johnny Schultz" w:date="2015-01-15T14:23:00Z">
        <w:r w:rsidRPr="00E66B43">
          <w:t>–</w:t>
        </w:r>
        <w:r w:rsidRPr="00E66B43">
          <w:tab/>
          <w:t>error detection</w:t>
        </w:r>
      </w:ins>
      <w:ins w:id="1229" w:author="Johnny Schultz" w:date="2015-01-27T10:10:00Z">
        <w:r w:rsidR="00EF1A40">
          <w:t>, correction</w:t>
        </w:r>
      </w:ins>
      <w:ins w:id="1230" w:author="Johnny Schultz" w:date="2015-01-15T14:23:00Z">
        <w:r w:rsidRPr="00E66B43">
          <w:t xml:space="preserve"> and control.</w:t>
        </w:r>
      </w:ins>
    </w:p>
    <w:p w14:paraId="04D2BC97" w14:textId="716BCA3D" w:rsidR="0090223B" w:rsidRPr="00E66B43" w:rsidRDefault="00B86589" w:rsidP="0090223B">
      <w:pPr>
        <w:pStyle w:val="Heading3"/>
        <w:rPr>
          <w:ins w:id="1231" w:author="Johnny Schultz" w:date="2015-01-15T14:23:00Z"/>
        </w:rPr>
      </w:pPr>
      <w:bookmarkStart w:id="1232" w:name="_Toc440784011"/>
      <w:ins w:id="1233" w:author="Johnny Schultz" w:date="2015-01-15T14:26:00Z">
        <w:r>
          <w:t>3</w:t>
        </w:r>
        <w:r w:rsidR="00C33142">
          <w:t>.2.1</w:t>
        </w:r>
        <w:r w:rsidR="00C33142">
          <w:tab/>
        </w:r>
      </w:ins>
      <w:ins w:id="1234" w:author="Johnny Schultz" w:date="2015-01-15T14:23:00Z">
        <w:r w:rsidR="0090223B" w:rsidRPr="00E66B43">
          <w:t>Data link activation and release</w:t>
        </w:r>
        <w:bookmarkEnd w:id="1232"/>
      </w:ins>
    </w:p>
    <w:p w14:paraId="2399A20E" w14:textId="30022D93" w:rsidR="0090223B" w:rsidRPr="00E66B43" w:rsidRDefault="0090223B" w:rsidP="0090223B">
      <w:pPr>
        <w:rPr>
          <w:ins w:id="1235" w:author="Johnny Schultz" w:date="2015-01-15T14:23:00Z"/>
        </w:rPr>
      </w:pPr>
      <w:ins w:id="1236" w:author="Johnny Schultz" w:date="2015-01-15T14:23:00Z">
        <w:r w:rsidRPr="00E66B43">
          <w:t xml:space="preserve">Based on the MAC sub layer the DLS will listen, activate or release the data link. </w:t>
        </w:r>
        <w:del w:id="1237" w:author="Peggy Browning" w:date="2015-04-21T11:12:00Z">
          <w:r w:rsidRPr="00E66B43" w:rsidDel="00920B89">
            <w:delText>Activation and release shou</w:delText>
          </w:r>
          <w:r w:rsidDel="00920B89">
            <w:delText xml:space="preserve">ld be in accordance with </w:delText>
          </w:r>
          <w:r w:rsidRPr="00F91E51" w:rsidDel="00920B89">
            <w:rPr>
              <w:highlight w:val="yellow"/>
            </w:rPr>
            <w:delText xml:space="preserve">§ </w:delText>
          </w:r>
          <w:r w:rsidRPr="006D3BC8" w:rsidDel="00920B89">
            <w:rPr>
              <w:highlight w:val="yellow"/>
            </w:rPr>
            <w:delText>xxx</w:delText>
          </w:r>
          <w:r w:rsidRPr="00E66B43" w:rsidDel="00920B89">
            <w:delText xml:space="preserve">. </w:delText>
          </w:r>
        </w:del>
        <w:r w:rsidRPr="00E66B43">
          <w:t>A slot, marked as free or externally allocated, indicates that own equipment should be in receive mode and listen for other data link users. This should also be the case with slots, marked as available and not to be used by own stati</w:t>
        </w:r>
        <w:r w:rsidR="00F91E51">
          <w:t>on for transmission.</w:t>
        </w:r>
      </w:ins>
    </w:p>
    <w:p w14:paraId="57EACB93" w14:textId="13A8EAE1" w:rsidR="0090223B" w:rsidRPr="00F91E51" w:rsidRDefault="00B86589" w:rsidP="0090223B">
      <w:pPr>
        <w:pStyle w:val="Heading3"/>
        <w:rPr>
          <w:ins w:id="1238" w:author="Johnny Schultz" w:date="2015-01-15T14:23:00Z"/>
        </w:rPr>
      </w:pPr>
      <w:bookmarkStart w:id="1239" w:name="_Toc440784012"/>
      <w:ins w:id="1240" w:author="Johnny Schultz" w:date="2015-01-15T14:26:00Z">
        <w:r w:rsidRPr="00F91E51">
          <w:t>3</w:t>
        </w:r>
        <w:r w:rsidR="00C33142" w:rsidRPr="00F91E51">
          <w:t>.2.2</w:t>
        </w:r>
        <w:r w:rsidR="00C33142" w:rsidRPr="00F91E51">
          <w:tab/>
        </w:r>
      </w:ins>
      <w:ins w:id="1241" w:author="Johnny Schultz" w:date="2015-01-15T14:23:00Z">
        <w:r w:rsidR="0090223B" w:rsidRPr="00F91E51">
          <w:t>Data transfer</w:t>
        </w:r>
        <w:bookmarkEnd w:id="1239"/>
      </w:ins>
    </w:p>
    <w:p w14:paraId="6590B418" w14:textId="4A25C60E" w:rsidR="0090223B" w:rsidRPr="005C0AB6" w:rsidRDefault="0090223B" w:rsidP="0090223B">
      <w:pPr>
        <w:rPr>
          <w:ins w:id="1242" w:author="Johnny Schultz" w:date="2015-01-15T14:23:00Z"/>
          <w:highlight w:val="yellow"/>
        </w:rPr>
      </w:pPr>
      <w:ins w:id="1243" w:author="Johnny Schultz" w:date="2015-01-15T14:23:00Z">
        <w:r w:rsidRPr="00F91E51">
          <w:t>Data transfer should use a bit-oriented protocol</w:t>
        </w:r>
      </w:ins>
      <w:ins w:id="1244" w:author="Johnny Schultz" w:date="2015-04-13T10:25:00Z">
        <w:r w:rsidR="008023B9">
          <w:t xml:space="preserve"> and should be in accordance with this standard</w:t>
        </w:r>
      </w:ins>
      <w:ins w:id="1245" w:author="Johnny Schultz" w:date="2015-01-15T14:23:00Z">
        <w:r w:rsidRPr="008023B9">
          <w:t>.</w:t>
        </w:r>
      </w:ins>
    </w:p>
    <w:p w14:paraId="0F24C3D8" w14:textId="33D6646C" w:rsidR="0090223B" w:rsidRPr="008023B9" w:rsidRDefault="00B86589" w:rsidP="0090223B">
      <w:pPr>
        <w:pStyle w:val="Heading4"/>
        <w:rPr>
          <w:ins w:id="1246" w:author="Johnny Schultz" w:date="2015-01-15T14:23:00Z"/>
        </w:rPr>
      </w:pPr>
      <w:bookmarkStart w:id="1247" w:name="_Toc440784014"/>
      <w:ins w:id="1248" w:author="Johnny Schultz" w:date="2015-01-15T14:27:00Z">
        <w:r w:rsidRPr="008023B9">
          <w:t>3</w:t>
        </w:r>
        <w:r w:rsidR="00F91E51" w:rsidRPr="008023B9">
          <w:t>.2.2.1</w:t>
        </w:r>
        <w:r w:rsidR="00C33142" w:rsidRPr="008023B9">
          <w:tab/>
        </w:r>
      </w:ins>
      <w:ins w:id="1249" w:author="Johnny Schultz" w:date="2015-01-15T14:23:00Z">
        <w:r w:rsidR="0090223B" w:rsidRPr="008023B9">
          <w:t>Packet format</w:t>
        </w:r>
        <w:bookmarkEnd w:id="1247"/>
      </w:ins>
    </w:p>
    <w:p w14:paraId="1079EC65" w14:textId="3BF1B0D4" w:rsidR="0090223B" w:rsidRPr="008023B9" w:rsidRDefault="0090223B" w:rsidP="0090223B">
      <w:pPr>
        <w:rPr>
          <w:ins w:id="1250" w:author="Johnny Schultz" w:date="2015-01-15T14:23:00Z"/>
        </w:rPr>
      </w:pPr>
      <w:ins w:id="1251" w:author="Johnny Schultz" w:date="2015-01-15T14:23:00Z">
        <w:r w:rsidRPr="008023B9">
          <w:t>Data is transferred using</w:t>
        </w:r>
        <w:r w:rsidRPr="008023B9">
          <w:rPr>
            <w:i/>
          </w:rPr>
          <w:t xml:space="preserve"> </w:t>
        </w:r>
        <w:r w:rsidRPr="008023B9">
          <w:t>a</w:t>
        </w:r>
        <w:r w:rsidRPr="008023B9">
          <w:rPr>
            <w:i/>
          </w:rPr>
          <w:t xml:space="preserve"> </w:t>
        </w:r>
        <w:r w:rsidRPr="008023B9">
          <w:t>transmission packet</w:t>
        </w:r>
        <w:r w:rsidRPr="008023B9">
          <w:rPr>
            <w:i/>
          </w:rPr>
          <w:t xml:space="preserve"> </w:t>
        </w:r>
        <w:r w:rsidRPr="008023B9">
          <w:t>as shown in Fig. </w:t>
        </w:r>
      </w:ins>
      <w:ins w:id="1252" w:author="Johnny Schultz" w:date="2015-01-27T10:11:00Z">
        <w:r w:rsidR="008023B9" w:rsidRPr="008023B9">
          <w:t>4</w:t>
        </w:r>
      </w:ins>
      <w:ins w:id="1253" w:author="Johnny Schultz" w:date="2015-01-15T14:23:00Z">
        <w:r w:rsidRPr="008023B9">
          <w:t>:</w:t>
        </w:r>
      </w:ins>
    </w:p>
    <w:p w14:paraId="306E97A3" w14:textId="434C8CB3" w:rsidR="0090223B" w:rsidRDefault="006945DE" w:rsidP="0090223B">
      <w:pPr>
        <w:pStyle w:val="FigureNo"/>
        <w:rPr>
          <w:ins w:id="1254" w:author="Johnny Schultz" w:date="2015-04-16T09:55:00Z"/>
        </w:rPr>
      </w:pPr>
      <w:commentRangeStart w:id="1255"/>
      <w:ins w:id="1256" w:author="Johnny Schultz" w:date="2015-01-15T14:23:00Z">
        <w:r w:rsidRPr="008023B9">
          <w:t>Figure 4</w:t>
        </w:r>
      </w:ins>
      <w:commentRangeEnd w:id="1255"/>
      <w:r w:rsidR="00920B89">
        <w:rPr>
          <w:rStyle w:val="CommentReference"/>
          <w:caps w:val="0"/>
          <w:lang w:val="en-US"/>
        </w:rPr>
        <w:commentReference w:id="1255"/>
      </w:r>
    </w:p>
    <w:p w14:paraId="20D1AABF" w14:textId="77777777" w:rsidR="00E038EE" w:rsidRPr="00BA0B99" w:rsidRDefault="00E038EE" w:rsidP="001321F9">
      <w:pPr>
        <w:rPr>
          <w:ins w:id="1257" w:author="Johnny Schultz" w:date="2015-01-15T14:23:00Z"/>
        </w:rPr>
      </w:pPr>
    </w:p>
    <w:bookmarkStart w:id="1258" w:name="_941410035"/>
    <w:bookmarkStart w:id="1259" w:name="_941410448"/>
    <w:bookmarkStart w:id="1260" w:name="_941412676"/>
    <w:bookmarkEnd w:id="1258"/>
    <w:bookmarkEnd w:id="1259"/>
    <w:bookmarkEnd w:id="1260"/>
    <w:bookmarkStart w:id="1261" w:name="_MON_1490428833"/>
    <w:bookmarkEnd w:id="1261"/>
    <w:p w14:paraId="1DBC23DB" w14:textId="5046C6FA" w:rsidR="0090223B" w:rsidRPr="00FC030A" w:rsidRDefault="00564B76" w:rsidP="0090223B">
      <w:pPr>
        <w:pStyle w:val="Figure"/>
        <w:rPr>
          <w:ins w:id="1262" w:author="Johnny Schultz" w:date="2015-04-13T10:24:00Z"/>
        </w:rPr>
      </w:pPr>
      <w:ins w:id="1263" w:author="Johnny Schultz" w:date="2015-04-13T11:10:00Z">
        <w:r w:rsidRPr="00FC030A">
          <w:object w:dxaOrig="9600" w:dyaOrig="720" w14:anchorId="31623260">
            <v:shape id="_x0000_i1027" type="#_x0000_t75" style="width:481.15pt;height:36pt" o:ole="">
              <v:imagedata r:id="rId14" o:title=""/>
            </v:shape>
            <o:OLEObject Type="Embed" ProgID="Word.Document.12" ShapeID="_x0000_i1027" DrawAspect="Content" ObjectID="_1503567376" r:id="rId15">
              <o:FieldCodes>\s</o:FieldCodes>
            </o:OLEObject>
          </w:object>
        </w:r>
      </w:ins>
    </w:p>
    <w:p w14:paraId="3989BE3B" w14:textId="77777777" w:rsidR="008023B9" w:rsidRPr="008023B9" w:rsidRDefault="008023B9" w:rsidP="00FC030A">
      <w:pPr>
        <w:rPr>
          <w:ins w:id="1264" w:author="Johnny Schultz" w:date="2015-01-15T14:23:00Z"/>
          <w:highlight w:val="yellow"/>
        </w:rPr>
      </w:pPr>
    </w:p>
    <w:p w14:paraId="55B841A7" w14:textId="77C857F4" w:rsidR="0090223B" w:rsidRPr="00BE2EBC" w:rsidRDefault="0090223B" w:rsidP="0090223B">
      <w:pPr>
        <w:rPr>
          <w:ins w:id="1265" w:author="Johnny Schultz" w:date="2015-01-15T14:23:00Z"/>
        </w:rPr>
      </w:pPr>
      <w:ins w:id="1266" w:author="Johnny Schultz" w:date="2015-01-15T14:23:00Z">
        <w:r w:rsidRPr="00BE2EBC">
          <w:lastRenderedPageBreak/>
          <w:t>The packet should be sent from left to right. The training sequence should be used in order to synchronize the VHF receiver. The total len</w:t>
        </w:r>
        <w:r w:rsidR="00FC030A" w:rsidRPr="00BE2EBC">
          <w:t>gth of the default packet is 512</w:t>
        </w:r>
        <w:r w:rsidRPr="00BE2EBC">
          <w:t xml:space="preserve"> </w:t>
        </w:r>
        <w:commentRangeStart w:id="1267"/>
        <w:r w:rsidRPr="00BE2EBC">
          <w:t>bits</w:t>
        </w:r>
      </w:ins>
      <w:commentRangeEnd w:id="1267"/>
      <w:r w:rsidR="00257392">
        <w:rPr>
          <w:rStyle w:val="CommentReference"/>
          <w:lang w:val="en-US"/>
        </w:rPr>
        <w:commentReference w:id="1267"/>
      </w:r>
      <w:ins w:id="1268" w:author="Johnny Schultz" w:date="2015-01-15T14:23:00Z">
        <w:r w:rsidRPr="00BE2EBC">
          <w:t>. This is equivalent to one (1) slot.</w:t>
        </w:r>
      </w:ins>
    </w:p>
    <w:p w14:paraId="0DAA0893" w14:textId="5394900C" w:rsidR="00257392" w:rsidRDefault="00B86589" w:rsidP="0090223B">
      <w:pPr>
        <w:pStyle w:val="Heading4"/>
        <w:rPr>
          <w:ins w:id="1269" w:author="Arunas Macikunas" w:date="2015-04-19T21:37:00Z"/>
        </w:rPr>
      </w:pPr>
      <w:bookmarkStart w:id="1270" w:name="_Toc440784015"/>
      <w:ins w:id="1271" w:author="Johnny Schultz" w:date="2015-01-15T14:27:00Z">
        <w:r w:rsidRPr="00BE2EBC">
          <w:t>3</w:t>
        </w:r>
        <w:r w:rsidR="00C33142" w:rsidRPr="00BE2EBC">
          <w:t>.2.2.3</w:t>
        </w:r>
        <w:r w:rsidR="00C33142" w:rsidRPr="00BE2EBC">
          <w:tab/>
        </w:r>
      </w:ins>
      <w:ins w:id="1272" w:author="Arunas Macikunas" w:date="2015-04-19T21:37:00Z">
        <w:r w:rsidR="00257392">
          <w:t>Ramp-up</w:t>
        </w:r>
      </w:ins>
    </w:p>
    <w:p w14:paraId="57D64EA9" w14:textId="2EB1B2C7" w:rsidR="00257392" w:rsidRPr="00257392" w:rsidRDefault="00257392">
      <w:pPr>
        <w:rPr>
          <w:ins w:id="1273" w:author="Arunas Macikunas" w:date="2015-04-19T21:37:00Z"/>
        </w:rPr>
        <w:pPrChange w:id="1274" w:author="Arunas Macikunas" w:date="2015-04-19T21:37:00Z">
          <w:pPr>
            <w:pStyle w:val="Heading4"/>
          </w:pPr>
        </w:pPrChange>
      </w:pPr>
      <w:ins w:id="1275" w:author="Arunas Macikunas" w:date="2015-04-19T21:37:00Z">
        <w:r>
          <w:t xml:space="preserve">The ramp-up portion of the waveform provides for a gradual transition to transmission state from transmitter off state.  A gradual ramp-up period provides important spectral shaping to reduce energy spread outside the desired signal modulation bandwidth, and reduces interference to other users of the current and adjacent channel.  </w:t>
        </w:r>
        <w:del w:id="1276" w:author="Peggy Browning" w:date="2015-04-21T11:17:00Z">
          <w:r w:rsidDel="00716273">
            <w:delText>The signal modulation dur</w:delText>
          </w:r>
        </w:del>
        <w:del w:id="1277" w:author="Peggy Browning" w:date="2015-04-21T11:14:00Z">
          <w:r w:rsidDel="00920B89">
            <w:delText>u</w:delText>
          </w:r>
        </w:del>
        <w:del w:id="1278" w:author="Peggy Browning" w:date="2015-04-21T11:17:00Z">
          <w:r w:rsidDel="00716273">
            <w:delText xml:space="preserve">ing ramp-up period can be </w:delText>
          </w:r>
        </w:del>
      </w:ins>
      <w:ins w:id="1279" w:author="Arunas Macikunas" w:date="2015-04-19T21:39:00Z">
        <w:del w:id="1280" w:author="Peggy Browning" w:date="2015-04-21T11:17:00Z">
          <w:r w:rsidDel="00716273">
            <w:delText>considered</w:delText>
          </w:r>
        </w:del>
      </w:ins>
      <w:ins w:id="1281" w:author="Arunas Macikunas" w:date="2015-04-19T21:37:00Z">
        <w:del w:id="1282" w:author="Peggy Browning" w:date="2015-04-21T11:17:00Z">
          <w:r w:rsidDel="00716273">
            <w:delText xml:space="preserve"> </w:delText>
          </w:r>
        </w:del>
      </w:ins>
      <w:ins w:id="1283" w:author="Arunas Macikunas" w:date="2015-04-19T21:39:00Z">
        <w:del w:id="1284" w:author="Peggy Browning" w:date="2015-04-21T11:17:00Z">
          <w:r w:rsidDel="00716273">
            <w:delText xml:space="preserve">to be an extended traning sequence, to permit a possible extension of the synchronization process of the receiver using signal power received during </w:delText>
          </w:r>
        </w:del>
      </w:ins>
      <w:ins w:id="1285" w:author="Arunas Macikunas" w:date="2015-04-19T21:40:00Z">
        <w:del w:id="1286" w:author="Peggy Browning" w:date="2015-04-21T11:17:00Z">
          <w:r w:rsidDel="00716273">
            <w:delText xml:space="preserve">the latter </w:delText>
          </w:r>
        </w:del>
      </w:ins>
      <w:ins w:id="1287" w:author="Arunas Macikunas" w:date="2015-04-19T21:39:00Z">
        <w:del w:id="1288" w:author="Peggy Browning" w:date="2015-04-21T11:17:00Z">
          <w:r w:rsidDel="00716273">
            <w:delText>part of the ramp-up s</w:delText>
          </w:r>
        </w:del>
      </w:ins>
      <w:ins w:id="1289" w:author="Arunas Macikunas" w:date="2015-04-19T21:40:00Z">
        <w:del w:id="1290" w:author="Peggy Browning" w:date="2015-04-21T11:17:00Z">
          <w:r w:rsidDel="00716273">
            <w:delText>equence.  The overall training sequence begins during the ramp-up process, however the defined training sequence (below) is sufficient for use for</w:delText>
          </w:r>
        </w:del>
      </w:ins>
      <w:ins w:id="1291" w:author="Arunas Macikunas" w:date="2015-04-19T21:41:00Z">
        <w:del w:id="1292" w:author="Peggy Browning" w:date="2015-04-21T11:17:00Z">
          <w:r w:rsidR="00FA08F5" w:rsidDel="00716273">
            <w:delText xml:space="preserve"> channel timing and phase recovery and frequency estimation under normal circumstances.</w:delText>
          </w:r>
        </w:del>
      </w:ins>
    </w:p>
    <w:p w14:paraId="18BB8D3F" w14:textId="6294C3B9" w:rsidR="0090223B" w:rsidRPr="00716273" w:rsidRDefault="0090223B" w:rsidP="0090223B">
      <w:pPr>
        <w:pStyle w:val="Heading4"/>
        <w:rPr>
          <w:ins w:id="1293" w:author="Johnny Schultz" w:date="2015-01-15T14:23:00Z"/>
          <w:rPrChange w:id="1294" w:author="Peggy Browning" w:date="2015-04-21T11:20:00Z">
            <w:rPr>
              <w:ins w:id="1295" w:author="Johnny Schultz" w:date="2015-01-15T14:23:00Z"/>
              <w:highlight w:val="yellow"/>
            </w:rPr>
          </w:rPrChange>
        </w:rPr>
      </w:pPr>
      <w:commentRangeStart w:id="1296"/>
      <w:ins w:id="1297" w:author="Johnny Schultz" w:date="2015-01-15T14:23:00Z">
        <w:del w:id="1298" w:author="Peggy Browning" w:date="2015-04-21T11:17:00Z">
          <w:r w:rsidRPr="00BE2EBC" w:rsidDel="00716273">
            <w:delText xml:space="preserve">Training </w:delText>
          </w:r>
          <w:commentRangeStart w:id="1299"/>
          <w:commentRangeStart w:id="1300"/>
          <w:r w:rsidRPr="00BE2EBC" w:rsidDel="00716273">
            <w:delText>sequence</w:delText>
          </w:r>
        </w:del>
      </w:ins>
      <w:bookmarkEnd w:id="1270"/>
      <w:commentRangeEnd w:id="1296"/>
      <w:ins w:id="1301" w:author="Johnny Schultz" w:date="2015-04-13T11:17:00Z">
        <w:del w:id="1302" w:author="Peggy Browning" w:date="2015-04-21T11:17:00Z">
          <w:r w:rsidR="0098018C" w:rsidRPr="00716273" w:rsidDel="00716273">
            <w:rPr>
              <w:rPrChange w:id="1303" w:author="Peggy Browning" w:date="2015-04-21T11:20:00Z">
                <w:rPr>
                  <w:rStyle w:val="CommentReference"/>
                  <w:b w:val="0"/>
                  <w:lang w:val="en-US"/>
                </w:rPr>
              </w:rPrChange>
            </w:rPr>
            <w:commentReference w:id="1296"/>
          </w:r>
        </w:del>
      </w:ins>
      <w:commentRangeEnd w:id="1299"/>
      <w:commentRangeEnd w:id="1300"/>
      <w:r w:rsidR="00716273">
        <w:rPr>
          <w:rStyle w:val="CommentReference"/>
          <w:b w:val="0"/>
          <w:lang w:val="en-US"/>
        </w:rPr>
        <w:commentReference w:id="1299"/>
      </w:r>
      <w:del w:id="1304" w:author="Peggy Browning" w:date="2015-04-21T11:17:00Z">
        <w:r w:rsidR="00257392" w:rsidRPr="00716273" w:rsidDel="00716273">
          <w:rPr>
            <w:rPrChange w:id="1305" w:author="Peggy Browning" w:date="2015-04-21T11:20:00Z">
              <w:rPr>
                <w:rStyle w:val="CommentReference"/>
                <w:b w:val="0"/>
                <w:lang w:val="en-US"/>
              </w:rPr>
            </w:rPrChange>
          </w:rPr>
          <w:commentReference w:id="1300"/>
        </w:r>
      </w:del>
      <w:ins w:id="1306" w:author="Peggy Browning" w:date="2015-04-21T11:17:00Z">
        <w:r w:rsidR="00716273">
          <w:t>Synchronisation Header</w:t>
        </w:r>
      </w:ins>
    </w:p>
    <w:p w14:paraId="6E265ABD" w14:textId="160AB68D" w:rsidR="0090223B" w:rsidRPr="00FC030A" w:rsidRDefault="0090223B" w:rsidP="0090223B">
      <w:pPr>
        <w:rPr>
          <w:ins w:id="1307" w:author="Johnny Schultz" w:date="2015-01-15T14:23:00Z"/>
        </w:rPr>
      </w:pPr>
      <w:ins w:id="1308" w:author="Johnny Schultz" w:date="2015-01-15T14:23:00Z">
        <w:r w:rsidRPr="00FC030A">
          <w:t xml:space="preserve">The </w:t>
        </w:r>
        <w:del w:id="1309" w:author="Peggy Browning" w:date="2015-04-21T11:19:00Z">
          <w:r w:rsidRPr="00FC030A" w:rsidDel="00716273">
            <w:delText>training sequence</w:delText>
          </w:r>
        </w:del>
      </w:ins>
      <w:ins w:id="1310" w:author="Peggy Browning" w:date="2015-04-21T11:19:00Z">
        <w:r w:rsidR="00716273">
          <w:t>synchronisation header</w:t>
        </w:r>
      </w:ins>
      <w:ins w:id="1311" w:author="Johnny Schultz" w:date="2015-01-15T14:23:00Z">
        <w:r w:rsidRPr="00FC030A">
          <w:t xml:space="preserve"> should be a bit pattern consisting </w:t>
        </w:r>
      </w:ins>
      <w:ins w:id="1312" w:author="Peggy Browning" w:date="2015-04-21T11:18:00Z">
        <w:r w:rsidR="00716273">
          <w:t>of 1111100110101 01111110 xx www</w:t>
        </w:r>
      </w:ins>
      <w:ins w:id="1313" w:author="Johnny Schultz" w:date="2015-01-15T14:23:00Z">
        <w:del w:id="1314" w:author="Peggy Browning" w:date="2015-04-21T11:18:00Z">
          <w:r w:rsidRPr="00FC030A" w:rsidDel="00716273">
            <w:delText>of</w:delText>
          </w:r>
        </w:del>
      </w:ins>
      <w:ins w:id="1315" w:author="Johnny Schultz" w:date="2015-04-13T11:12:00Z">
        <w:del w:id="1316" w:author="Peggy Browning" w:date="2015-04-21T11:18:00Z">
          <w:r w:rsidR="00FC030A" w:rsidRPr="00FC030A" w:rsidDel="00716273">
            <w:delText xml:space="preserve"> </w:delText>
          </w:r>
        </w:del>
      </w:ins>
      <w:ins w:id="1317" w:author="Johnny Schultz" w:date="2015-04-13T11:16:00Z">
        <w:del w:id="1318" w:author="Peggy Browning" w:date="2015-04-21T11:18:00Z">
          <w:r w:rsidR="0098018C" w:rsidDel="00716273">
            <w:delText>[</w:delText>
          </w:r>
        </w:del>
      </w:ins>
      <w:ins w:id="1319" w:author="Johnny Schultz" w:date="2015-04-13T11:12:00Z">
        <w:del w:id="1320" w:author="Peggy Browning" w:date="2015-04-21T11:18:00Z">
          <w:r w:rsidR="00FC030A" w:rsidRPr="0098018C" w:rsidDel="00716273">
            <w:rPr>
              <w:highlight w:val="yellow"/>
            </w:rPr>
            <w:delText>1101 0000 1110 1001 1101 0000</w:delText>
          </w:r>
        </w:del>
      </w:ins>
      <w:ins w:id="1321" w:author="Johnny Schultz" w:date="2015-04-13T11:16:00Z">
        <w:del w:id="1322" w:author="Peggy Browning" w:date="2015-04-21T11:18:00Z">
          <w:r w:rsidR="0098018C" w:rsidDel="00716273">
            <w:delText>]</w:delText>
          </w:r>
        </w:del>
      </w:ins>
      <w:ins w:id="1323" w:author="Peggy Browning" w:date="2015-04-21T11:18:00Z">
        <w:r w:rsidR="00716273">
          <w:t>(ref 2.5)</w:t>
        </w:r>
      </w:ins>
      <w:ins w:id="1324" w:author="Johnny Schultz" w:date="2015-01-15T14:23:00Z">
        <w:r w:rsidRPr="00FC030A">
          <w:t>.</w:t>
        </w:r>
      </w:ins>
      <w:ins w:id="1325" w:author="Johnny Schultz" w:date="2015-04-13T11:15:00Z">
        <w:r w:rsidR="00FC030A" w:rsidRPr="00FC030A">
          <w:t xml:space="preserve">  The </w:t>
        </w:r>
        <w:del w:id="1326" w:author="Peggy Browning" w:date="2015-04-21T11:19:00Z">
          <w:r w:rsidR="00FC030A" w:rsidRPr="00FC030A" w:rsidDel="00716273">
            <w:delText>training sequence</w:delText>
          </w:r>
        </w:del>
      </w:ins>
      <w:ins w:id="1327" w:author="Peggy Browning" w:date="2015-04-21T11:19:00Z">
        <w:r w:rsidR="00716273">
          <w:t>synchronisation header</w:t>
        </w:r>
      </w:ins>
      <w:ins w:id="1328" w:author="Johnny Schultz" w:date="2015-04-13T11:15:00Z">
        <w:r w:rsidR="00FC030A" w:rsidRPr="00FC030A">
          <w:t xml:space="preserve"> is not subject to coding</w:t>
        </w:r>
      </w:ins>
      <w:ins w:id="1329" w:author="Peggy Browning" w:date="2015-04-21T11:19:00Z">
        <w:r w:rsidR="00716273">
          <w:t xml:space="preserve"> but is included in the CRC </w:t>
        </w:r>
      </w:ins>
      <w:ins w:id="1330" w:author="Johnny Schultz" w:date="2015-04-13T11:15:00Z">
        <w:del w:id="1331" w:author="Peggy Browning" w:date="2015-04-21T11:16:00Z">
          <w:r w:rsidR="00FC030A" w:rsidRPr="00FC030A" w:rsidDel="00716273">
            <w:delText xml:space="preserve"> or scrambling</w:delText>
          </w:r>
        </w:del>
        <w:r w:rsidR="00FC030A" w:rsidRPr="00FC030A">
          <w:t>.</w:t>
        </w:r>
      </w:ins>
    </w:p>
    <w:p w14:paraId="6989484A" w14:textId="3BA37663" w:rsidR="0090223B" w:rsidRPr="00BE2EBC" w:rsidRDefault="0090223B" w:rsidP="0090223B">
      <w:pPr>
        <w:pStyle w:val="Heading4"/>
        <w:rPr>
          <w:ins w:id="1332" w:author="Johnny Schultz" w:date="2015-01-15T14:23:00Z"/>
        </w:rPr>
      </w:pPr>
      <w:del w:id="1333" w:author="Johnny Schultz" w:date="2015-04-13T11:22:00Z">
        <w:r w:rsidRPr="00BE2EBC" w:rsidDel="0098018C">
          <w:fldChar w:fldCharType="begin"/>
        </w:r>
        <w:r w:rsidRPr="00BE2EBC" w:rsidDel="0098018C">
          <w:fldChar w:fldCharType="end"/>
        </w:r>
      </w:del>
      <w:bookmarkStart w:id="1334" w:name="_Toc440784017"/>
      <w:ins w:id="1335" w:author="Johnny Schultz" w:date="2015-01-15T14:27:00Z">
        <w:r w:rsidR="00B86589" w:rsidRPr="00BE2EBC">
          <w:t>3</w:t>
        </w:r>
        <w:r w:rsidR="006668CB">
          <w:t>.2.2.4</w:t>
        </w:r>
      </w:ins>
      <w:ins w:id="1336" w:author="Johnny Schultz" w:date="2015-01-15T14:23:00Z">
        <w:r w:rsidRPr="00BE2EBC">
          <w:tab/>
          <w:t>Data</w:t>
        </w:r>
        <w:bookmarkEnd w:id="1334"/>
      </w:ins>
    </w:p>
    <w:p w14:paraId="52A727A2" w14:textId="4CD968FE" w:rsidR="0090223B" w:rsidRPr="005C0AB6" w:rsidRDefault="0098018C" w:rsidP="0090223B">
      <w:pPr>
        <w:rPr>
          <w:ins w:id="1337" w:author="Johnny Schultz" w:date="2015-01-15T14:23:00Z"/>
          <w:highlight w:val="yellow"/>
        </w:rPr>
      </w:pPr>
      <w:ins w:id="1338" w:author="Johnny Schultz" w:date="2015-01-15T14:23:00Z">
        <w:r w:rsidRPr="00BE2EBC">
          <w:t>The data portion is 384</w:t>
        </w:r>
        <w:r w:rsidR="0090223B" w:rsidRPr="00BE2EBC">
          <w:t xml:space="preserve"> bits long in the default transmission packet. The content of data is undefined at the DLS. Transmission of </w:t>
        </w:r>
        <w:r w:rsidRPr="00BE2EBC">
          <w:t>data, which occupy more than 384</w:t>
        </w:r>
        <w:r w:rsidR="0090223B" w:rsidRPr="00BE2EBC">
          <w:t xml:space="preserve"> bits, is described in </w:t>
        </w:r>
        <w:commentRangeStart w:id="1339"/>
        <w:r w:rsidR="0090223B" w:rsidRPr="005C0AB6">
          <w:rPr>
            <w:highlight w:val="yellow"/>
          </w:rPr>
          <w:t xml:space="preserve">§ </w:t>
        </w:r>
      </w:ins>
      <w:ins w:id="1340" w:author="Johnny Schultz" w:date="2015-01-27T10:11:00Z">
        <w:r w:rsidR="00EF1A40">
          <w:rPr>
            <w:highlight w:val="yellow"/>
          </w:rPr>
          <w:t>xxx</w:t>
        </w:r>
      </w:ins>
      <w:commentRangeEnd w:id="1339"/>
      <w:r w:rsidR="00716273">
        <w:rPr>
          <w:rStyle w:val="CommentReference"/>
          <w:lang w:val="en-US"/>
        </w:rPr>
        <w:commentReference w:id="1339"/>
      </w:r>
      <w:ins w:id="1341" w:author="Johnny Schultz" w:date="2015-01-15T14:23:00Z">
        <w:r w:rsidR="0090223B" w:rsidRPr="005C0AB6">
          <w:rPr>
            <w:highlight w:val="yellow"/>
          </w:rPr>
          <w:t>.</w:t>
        </w:r>
      </w:ins>
    </w:p>
    <w:p w14:paraId="71A84924" w14:textId="1CCF1C52" w:rsidR="0090223B" w:rsidRPr="00BE2EBC" w:rsidRDefault="00B86589" w:rsidP="0090223B">
      <w:pPr>
        <w:pStyle w:val="Heading4"/>
        <w:rPr>
          <w:ins w:id="1342" w:author="Johnny Schultz" w:date="2015-01-15T14:23:00Z"/>
        </w:rPr>
      </w:pPr>
      <w:bookmarkStart w:id="1343" w:name="_Toc440784018"/>
      <w:ins w:id="1344" w:author="Johnny Schultz" w:date="2015-01-15T14:27:00Z">
        <w:r w:rsidRPr="00BE2EBC">
          <w:t>3</w:t>
        </w:r>
        <w:r w:rsidR="006668CB">
          <w:t>.2.2.5</w:t>
        </w:r>
      </w:ins>
      <w:ins w:id="1345" w:author="Johnny Schultz" w:date="2015-01-15T14:23:00Z">
        <w:r w:rsidR="0090223B" w:rsidRPr="00BE2EBC">
          <w:tab/>
          <w:t>Frame check sequence</w:t>
        </w:r>
        <w:bookmarkEnd w:id="1343"/>
      </w:ins>
    </w:p>
    <w:p w14:paraId="600ADB5E" w14:textId="24D3AA10" w:rsidR="0090223B" w:rsidRPr="00BE2EBC" w:rsidRDefault="0090223B" w:rsidP="0090223B">
      <w:pPr>
        <w:rPr>
          <w:ins w:id="1346" w:author="Johnny Schultz" w:date="2015-01-15T14:23:00Z"/>
        </w:rPr>
      </w:pPr>
      <w:ins w:id="1347" w:author="Johnny Schultz" w:date="2015-01-15T14:23:00Z">
        <w:r w:rsidRPr="00BE2EBC">
          <w:t xml:space="preserve">The FCS uses the </w:t>
        </w:r>
        <w:r w:rsidR="0098018C" w:rsidRPr="00BE2EBC">
          <w:t>cyclic redundancy check (CRC) 32</w:t>
        </w:r>
        <w:r w:rsidRPr="00BE2EBC">
          <w:t xml:space="preserve">-bit polynomial to calculate the checksum as defined in ISO/IEC 13239:2002. The CRC bits should be pre-set to one (1) at the beginning of a CRC calculation. </w:t>
        </w:r>
        <w:del w:id="1348" w:author="Peggy Browning" w:date="2015-04-21T11:22:00Z">
          <w:r w:rsidRPr="00BE2EBC" w:rsidDel="00716273">
            <w:delText>Only the data portion</w:delText>
          </w:r>
        </w:del>
      </w:ins>
      <w:ins w:id="1349" w:author="Peggy Browning" w:date="2015-04-21T11:22:00Z">
        <w:r w:rsidR="00716273">
          <w:t>The synchronisation header and data</w:t>
        </w:r>
      </w:ins>
      <w:ins w:id="1350" w:author="Johnny Schultz" w:date="2015-01-15T14:23:00Z">
        <w:r w:rsidRPr="00BE2EBC">
          <w:t xml:space="preserve"> should be included in the CRC calculation</w:t>
        </w:r>
      </w:ins>
      <w:ins w:id="1351" w:author="Peggy Browning" w:date="2015-04-21T11:22:00Z">
        <w:r w:rsidR="00716273">
          <w:t>.</w:t>
        </w:r>
      </w:ins>
      <w:ins w:id="1352" w:author="Johnny Schultz" w:date="2015-01-15T14:23:00Z">
        <w:del w:id="1353" w:author="Peggy Browning" w:date="2015-04-21T11:22:00Z">
          <w:r w:rsidRPr="00BE2EBC" w:rsidDel="00716273">
            <w:delText xml:space="preserve"> (see Fig. 7).</w:delText>
          </w:r>
        </w:del>
      </w:ins>
    </w:p>
    <w:p w14:paraId="1B8E9791" w14:textId="132FE54F" w:rsidR="0090223B" w:rsidRPr="00BE2EBC" w:rsidRDefault="00B86589" w:rsidP="0090223B">
      <w:pPr>
        <w:pStyle w:val="Heading4"/>
        <w:rPr>
          <w:ins w:id="1354" w:author="Johnny Schultz" w:date="2015-01-15T14:23:00Z"/>
        </w:rPr>
      </w:pPr>
      <w:bookmarkStart w:id="1355" w:name="_Toc440784019"/>
      <w:ins w:id="1356" w:author="Johnny Schultz" w:date="2015-01-15T14:27:00Z">
        <w:r w:rsidRPr="00BE2EBC">
          <w:t>3</w:t>
        </w:r>
        <w:r w:rsidR="006668CB">
          <w:t>.2.2.6</w:t>
        </w:r>
      </w:ins>
      <w:ins w:id="1357" w:author="Johnny Schultz" w:date="2015-01-15T14:23:00Z">
        <w:r w:rsidR="0090223B" w:rsidRPr="00BE2EBC">
          <w:tab/>
          <w:t>End flag</w:t>
        </w:r>
        <w:bookmarkEnd w:id="1355"/>
      </w:ins>
    </w:p>
    <w:p w14:paraId="4859572A" w14:textId="57AEBD68" w:rsidR="0090223B" w:rsidRPr="00BE2EBC" w:rsidRDefault="0098018C" w:rsidP="0090223B">
      <w:pPr>
        <w:rPr>
          <w:ins w:id="1358" w:author="Johnny Schultz" w:date="2015-01-15T14:23:00Z"/>
        </w:rPr>
      </w:pPr>
      <w:ins w:id="1359" w:author="Johnny Schultz" w:date="2015-04-13T11:22:00Z">
        <w:r w:rsidRPr="00BE2EBC">
          <w:t xml:space="preserve">The end flag should be 8 bits long. It is used in order to detect the end of a transmission packet. The </w:t>
        </w:r>
      </w:ins>
      <w:ins w:id="1360" w:author="Johnny Schultz" w:date="2015-04-13T11:23:00Z">
        <w:r w:rsidRPr="00BE2EBC">
          <w:t>end</w:t>
        </w:r>
      </w:ins>
      <w:ins w:id="1361" w:author="Johnny Schultz" w:date="2015-04-13T11:22:00Z">
        <w:r w:rsidRPr="00BE2EBC">
          <w:t xml:space="preserve"> flag consists of a bit pattern, 8 bits long: 01111110 (7E</w:t>
        </w:r>
        <w:r w:rsidRPr="00BE2EBC">
          <w:rPr>
            <w:position w:val="-4"/>
            <w:sz w:val="20"/>
          </w:rPr>
          <w:t>h</w:t>
        </w:r>
        <w:r w:rsidRPr="00BE2EBC">
          <w:t xml:space="preserve">). </w:t>
        </w:r>
      </w:ins>
      <w:ins w:id="1362" w:author="Johnny Schultz" w:date="2015-04-13T11:23:00Z">
        <w:r w:rsidRPr="00BE2EBC">
          <w:t xml:space="preserve"> The CRC is used to ensure the proper end flag has been </w:t>
        </w:r>
        <w:commentRangeStart w:id="1363"/>
        <w:r w:rsidRPr="00BE2EBC">
          <w:t>found</w:t>
        </w:r>
      </w:ins>
      <w:commentRangeEnd w:id="1363"/>
      <w:r w:rsidR="00FA08F5">
        <w:rPr>
          <w:rStyle w:val="CommentReference"/>
          <w:lang w:val="en-US"/>
        </w:rPr>
        <w:commentReference w:id="1363"/>
      </w:r>
      <w:ins w:id="1364" w:author="Johnny Schultz" w:date="2015-04-13T11:23:00Z">
        <w:r w:rsidRPr="00BE2EBC">
          <w:t>.</w:t>
        </w:r>
      </w:ins>
    </w:p>
    <w:p w14:paraId="2671B6A8" w14:textId="60B22D2C" w:rsidR="0090223B" w:rsidRPr="00BE2EBC" w:rsidRDefault="00B86589" w:rsidP="0090223B">
      <w:pPr>
        <w:pStyle w:val="Heading4"/>
        <w:rPr>
          <w:ins w:id="1365" w:author="Johnny Schultz" w:date="2015-01-15T14:23:00Z"/>
        </w:rPr>
      </w:pPr>
      <w:bookmarkStart w:id="1366" w:name="_Toc440784020"/>
      <w:ins w:id="1367" w:author="Johnny Schultz" w:date="2015-01-15T14:28:00Z">
        <w:r w:rsidRPr="00BE2EBC">
          <w:t>3</w:t>
        </w:r>
        <w:r w:rsidR="006668CB">
          <w:t>.2.2.7</w:t>
        </w:r>
      </w:ins>
      <w:ins w:id="1368" w:author="Johnny Schultz" w:date="2015-01-15T14:23:00Z">
        <w:r w:rsidR="0090223B" w:rsidRPr="00BE2EBC">
          <w:tab/>
          <w:t>Buffer</w:t>
        </w:r>
        <w:bookmarkEnd w:id="1366"/>
      </w:ins>
    </w:p>
    <w:p w14:paraId="7379210C" w14:textId="24B69209" w:rsidR="0090223B" w:rsidRPr="00BE2EBC" w:rsidRDefault="0098018C" w:rsidP="0090223B">
      <w:pPr>
        <w:rPr>
          <w:ins w:id="1369" w:author="Johnny Schultz" w:date="2015-01-15T14:23:00Z"/>
        </w:rPr>
      </w:pPr>
      <w:ins w:id="1370" w:author="Johnny Schultz" w:date="2015-01-15T14:23:00Z">
        <w:r w:rsidRPr="00BE2EBC">
          <w:t xml:space="preserve">The buffer is </w:t>
        </w:r>
        <w:del w:id="1371" w:author="Peggy Browning" w:date="2015-04-21T11:26:00Z">
          <w:r w:rsidRPr="00BE2EBC" w:rsidDel="00D33B1A">
            <w:delText xml:space="preserve">normally </w:delText>
          </w:r>
        </w:del>
        <w:commentRangeStart w:id="1372"/>
        <w:del w:id="1373" w:author="Peggy Browning" w:date="2015-04-21T11:23:00Z">
          <w:r w:rsidRPr="00BE2EBC" w:rsidDel="00716273">
            <w:delText>48</w:delText>
          </w:r>
        </w:del>
      </w:ins>
      <w:ins w:id="1374" w:author="Peggy Browning" w:date="2015-04-21T11:23:00Z">
        <w:r w:rsidR="00716273">
          <w:t>40</w:t>
        </w:r>
      </w:ins>
      <w:ins w:id="1375" w:author="Johnny Schultz" w:date="2015-01-15T14:23:00Z">
        <w:r w:rsidR="0090223B" w:rsidRPr="00BE2EBC">
          <w:t xml:space="preserve"> bits </w:t>
        </w:r>
      </w:ins>
      <w:commentRangeEnd w:id="1372"/>
      <w:r w:rsidR="00D33B1A">
        <w:rPr>
          <w:rStyle w:val="CommentReference"/>
          <w:lang w:val="en-US"/>
        </w:rPr>
        <w:commentReference w:id="1372"/>
      </w:r>
      <w:ins w:id="1376" w:author="Johnny Schultz" w:date="2015-01-15T14:23:00Z">
        <w:r w:rsidR="0090223B" w:rsidRPr="00BE2EBC">
          <w:t>long and should be used as follows:</w:t>
        </w:r>
      </w:ins>
    </w:p>
    <w:p w14:paraId="08F5B748" w14:textId="3677CF41" w:rsidR="0090223B" w:rsidRPr="00BE2EBC" w:rsidRDefault="0098018C" w:rsidP="0090223B">
      <w:pPr>
        <w:pStyle w:val="enumlev1"/>
        <w:ind w:left="3686" w:hanging="3686"/>
        <w:rPr>
          <w:ins w:id="1377" w:author="Johnny Schultz" w:date="2015-01-15T14:23:00Z"/>
        </w:rPr>
      </w:pPr>
      <w:ins w:id="1378" w:author="Johnny Schultz" w:date="2015-01-15T14:23:00Z">
        <w:r w:rsidRPr="00BE2EBC">
          <w:t>–</w:t>
        </w:r>
        <w:r w:rsidRPr="00BE2EBC">
          <w:tab/>
        </w:r>
        <w:del w:id="1379" w:author="Peggy Browning" w:date="2015-04-21T11:23:00Z">
          <w:r w:rsidRPr="00BE2EBC" w:rsidDel="00716273">
            <w:delText>bit stuffing:</w:delText>
          </w:r>
          <w:r w:rsidRPr="00BE2EBC" w:rsidDel="00716273">
            <w:tab/>
            <w:delText>8</w:delText>
          </w:r>
          <w:r w:rsidR="0090223B" w:rsidRPr="00BE2EBC" w:rsidDel="00716273">
            <w:delText xml:space="preserve"> bits (normally, for all messages except safety related messages and binary </w:delText>
          </w:r>
          <w:commentRangeStart w:id="1380"/>
          <w:r w:rsidR="0090223B" w:rsidRPr="00BE2EBC" w:rsidDel="00716273">
            <w:delText>messages</w:delText>
          </w:r>
        </w:del>
      </w:ins>
      <w:commentRangeEnd w:id="1380"/>
      <w:del w:id="1381" w:author="Peggy Browning" w:date="2015-04-21T11:23:00Z">
        <w:r w:rsidR="00FA08F5" w:rsidDel="00716273">
          <w:rPr>
            <w:rStyle w:val="CommentReference"/>
            <w:lang w:val="en-US"/>
          </w:rPr>
          <w:commentReference w:id="1380"/>
        </w:r>
      </w:del>
      <w:ins w:id="1382" w:author="Johnny Schultz" w:date="2015-01-15T14:23:00Z">
        <w:del w:id="1383" w:author="Peggy Browning" w:date="2015-04-21T11:23:00Z">
          <w:r w:rsidR="0090223B" w:rsidRPr="00BE2EBC" w:rsidDel="00716273">
            <w:delText>)</w:delText>
          </w:r>
        </w:del>
      </w:ins>
    </w:p>
    <w:p w14:paraId="55850A9D" w14:textId="4AECC183" w:rsidR="0090223B" w:rsidRPr="00BE2EBC" w:rsidRDefault="0098018C" w:rsidP="0090223B">
      <w:pPr>
        <w:pStyle w:val="enumlev1"/>
        <w:tabs>
          <w:tab w:val="left" w:pos="4253"/>
        </w:tabs>
        <w:ind w:left="3686" w:hanging="3686"/>
        <w:rPr>
          <w:ins w:id="1384" w:author="Johnny Schultz" w:date="2015-01-15T14:23:00Z"/>
        </w:rPr>
      </w:pPr>
      <w:ins w:id="1385" w:author="Johnny Schultz" w:date="2015-01-15T14:23:00Z">
        <w:r w:rsidRPr="00BE2EBC">
          <w:t>–</w:t>
        </w:r>
        <w:r w:rsidRPr="00BE2EBC">
          <w:tab/>
          <w:t>distance delay:</w:t>
        </w:r>
        <w:r w:rsidRPr="00BE2EBC">
          <w:tab/>
          <w:t>28</w:t>
        </w:r>
        <w:r w:rsidR="0090223B" w:rsidRPr="00BE2EBC">
          <w:t xml:space="preserve"> bits</w:t>
        </w:r>
      </w:ins>
    </w:p>
    <w:p w14:paraId="6BF5117C" w14:textId="65F9C0B7" w:rsidR="0090223B" w:rsidRPr="00BE2EBC" w:rsidRDefault="0098018C" w:rsidP="0090223B">
      <w:pPr>
        <w:pStyle w:val="enumlev1"/>
        <w:tabs>
          <w:tab w:val="left" w:pos="4253"/>
        </w:tabs>
        <w:ind w:left="3686" w:hanging="3686"/>
        <w:rPr>
          <w:ins w:id="1386" w:author="Johnny Schultz" w:date="2015-01-15T14:23:00Z"/>
        </w:rPr>
      </w:pPr>
      <w:ins w:id="1387" w:author="Johnny Schultz" w:date="2015-01-15T14:23:00Z">
        <w:r w:rsidRPr="00BE2EBC">
          <w:t>–</w:t>
        </w:r>
        <w:r w:rsidRPr="00BE2EBC">
          <w:tab/>
          <w:t>synchronization jitter:</w:t>
        </w:r>
        <w:r w:rsidRPr="00BE2EBC">
          <w:tab/>
        </w:r>
        <w:commentRangeStart w:id="1388"/>
        <w:r w:rsidRPr="00BE2EBC">
          <w:t>12</w:t>
        </w:r>
        <w:r w:rsidR="0090223B" w:rsidRPr="00BE2EBC">
          <w:t xml:space="preserve"> bits</w:t>
        </w:r>
      </w:ins>
      <w:commentRangeEnd w:id="1388"/>
      <w:r w:rsidR="00D33B1A">
        <w:rPr>
          <w:rStyle w:val="CommentReference"/>
          <w:lang w:val="en-US"/>
        </w:rPr>
        <w:commentReference w:id="1388"/>
      </w:r>
    </w:p>
    <w:p w14:paraId="3DF94163" w14:textId="1A005AC2" w:rsidR="0090223B" w:rsidRPr="00E66B43" w:rsidRDefault="00B86589" w:rsidP="0090223B">
      <w:pPr>
        <w:pStyle w:val="Heading5"/>
        <w:rPr>
          <w:ins w:id="1389" w:author="Johnny Schultz" w:date="2015-01-15T14:23:00Z"/>
        </w:rPr>
      </w:pPr>
      <w:bookmarkStart w:id="1390" w:name="_Toc440784022"/>
      <w:ins w:id="1391" w:author="Johnny Schultz" w:date="2015-01-15T14:28:00Z">
        <w:r>
          <w:lastRenderedPageBreak/>
          <w:t>3</w:t>
        </w:r>
        <w:r w:rsidR="006668CB">
          <w:t>.2.2.7.1</w:t>
        </w:r>
      </w:ins>
      <w:ins w:id="1392" w:author="Johnny Schultz" w:date="2015-01-15T14:23:00Z">
        <w:r w:rsidR="0090223B" w:rsidRPr="00E66B43">
          <w:tab/>
          <w:t>Distance delay</w:t>
        </w:r>
        <w:bookmarkEnd w:id="1390"/>
        <w:r w:rsidR="0090223B" w:rsidRPr="003B4B0C">
          <w:rPr>
            <w:rStyle w:val="FootnoteReference"/>
            <w:b w:val="0"/>
            <w:bCs/>
          </w:rPr>
          <w:footnoteReference w:id="1"/>
        </w:r>
      </w:ins>
    </w:p>
    <w:p w14:paraId="1E4E3E6C" w14:textId="49B9B06C" w:rsidR="0090223B" w:rsidRPr="00E66B43" w:rsidRDefault="0090223B" w:rsidP="0090223B">
      <w:pPr>
        <w:rPr>
          <w:ins w:id="1397" w:author="Johnny Schultz" w:date="2015-01-15T14:23:00Z"/>
        </w:rPr>
      </w:pPr>
      <w:ins w:id="1398" w:author="Johnny Schultz" w:date="2015-01-15T14:23:00Z">
        <w:r w:rsidRPr="00E66B43">
          <w:t xml:space="preserve">A buffer value of </w:t>
        </w:r>
        <w:commentRangeStart w:id="1399"/>
        <w:r w:rsidR="0098018C" w:rsidRPr="00206D07">
          <w:t>28</w:t>
        </w:r>
        <w:r w:rsidRPr="00206D07">
          <w:t xml:space="preserve"> bits</w:t>
        </w:r>
        <w:r w:rsidRPr="0098018C">
          <w:t xml:space="preserve"> </w:t>
        </w:r>
      </w:ins>
      <w:commentRangeEnd w:id="1399"/>
      <w:r w:rsidR="00D33B1A">
        <w:rPr>
          <w:rStyle w:val="CommentReference"/>
          <w:lang w:val="en-US"/>
        </w:rPr>
        <w:commentReference w:id="1399"/>
      </w:r>
      <w:ins w:id="1400" w:author="Johnny Schultz" w:date="2015-01-15T14:23:00Z">
        <w:r w:rsidRPr="0098018C">
          <w:t>is</w:t>
        </w:r>
        <w:r w:rsidRPr="00E66B43">
          <w:t xml:space="preserve"> reserved for distance delay. This is equivalent </w:t>
        </w:r>
        <w:r w:rsidRPr="0098018C">
          <w:t>to</w:t>
        </w:r>
        <w:r w:rsidRPr="0098018C">
          <w:rPr>
            <w:b/>
          </w:rPr>
          <w:t xml:space="preserve"> </w:t>
        </w:r>
        <w:r w:rsidRPr="00206D07">
          <w:t>235.9</w:t>
        </w:r>
        <w:r w:rsidRPr="0098018C">
          <w:t xml:space="preserve"> nautical</w:t>
        </w:r>
        <w:r w:rsidRPr="00E66B43">
          <w:t xml:space="preserve"> miles (NM). This distance delay provides protection for a propagation range of </w:t>
        </w:r>
        <w:r w:rsidRPr="0098018C">
          <w:t xml:space="preserve">over </w:t>
        </w:r>
        <w:r w:rsidRPr="00206D07">
          <w:t>120</w:t>
        </w:r>
        <w:r w:rsidRPr="0098018C">
          <w:t xml:space="preserve"> </w:t>
        </w:r>
        <w:commentRangeStart w:id="1401"/>
        <w:r w:rsidRPr="0098018C">
          <w:t>NM</w:t>
        </w:r>
      </w:ins>
      <w:commentRangeEnd w:id="1401"/>
      <w:r w:rsidR="00FA08F5">
        <w:rPr>
          <w:rStyle w:val="CommentReference"/>
          <w:lang w:val="en-US"/>
        </w:rPr>
        <w:commentReference w:id="1401"/>
      </w:r>
      <w:ins w:id="1402" w:author="Johnny Schultz" w:date="2015-01-15T14:23:00Z">
        <w:del w:id="1403" w:author="Peggy Browning" w:date="2015-04-22T03:09:00Z">
          <w:r w:rsidRPr="00E66B43" w:rsidDel="003C4F0E">
            <w:delText>.</w:delText>
          </w:r>
        </w:del>
      </w:ins>
      <w:ins w:id="1404" w:author="Peggy Browning" w:date="2015-04-22T03:10:00Z">
        <w:r w:rsidR="003C4F0E">
          <w:t xml:space="preserve">.  For messages intended for satellite reception a buffer value of </w:t>
        </w:r>
        <w:r w:rsidR="003C4F0E" w:rsidRPr="003C4F0E">
          <w:rPr>
            <w:highlight w:val="yellow"/>
            <w:rPrChange w:id="1405" w:author="Peggy Browning" w:date="2015-04-22T03:10:00Z">
              <w:rPr/>
            </w:rPrChange>
          </w:rPr>
          <w:t>196 bits</w:t>
        </w:r>
        <w:r w:rsidR="003C4F0E">
          <w:t xml:space="preserve"> is reserved for distance delay.</w:t>
        </w:r>
      </w:ins>
    </w:p>
    <w:p w14:paraId="3ABD70CE" w14:textId="3353AB55" w:rsidR="0090223B" w:rsidRPr="00E66B43" w:rsidRDefault="00B86589" w:rsidP="0090223B">
      <w:pPr>
        <w:pStyle w:val="Heading5"/>
        <w:rPr>
          <w:ins w:id="1406" w:author="Johnny Schultz" w:date="2015-01-15T14:23:00Z"/>
        </w:rPr>
      </w:pPr>
      <w:bookmarkStart w:id="1407" w:name="_Toc440784024"/>
      <w:ins w:id="1408" w:author="Johnny Schultz" w:date="2015-01-15T14:28:00Z">
        <w:r>
          <w:t>3</w:t>
        </w:r>
        <w:r w:rsidR="00C33142">
          <w:t>.</w:t>
        </w:r>
        <w:r w:rsidR="006668CB">
          <w:t>2.2.7</w:t>
        </w:r>
        <w:r w:rsidR="00C33142">
          <w:t>.</w:t>
        </w:r>
      </w:ins>
      <w:ins w:id="1409" w:author="Johnny Schultz" w:date="2015-04-14T09:04:00Z">
        <w:r w:rsidR="006668CB">
          <w:t>1</w:t>
        </w:r>
      </w:ins>
      <w:ins w:id="1410" w:author="Johnny Schultz" w:date="2015-01-15T14:23:00Z">
        <w:r w:rsidR="0090223B" w:rsidRPr="00E66B43">
          <w:tab/>
          <w:t>Synchronization jitter</w:t>
        </w:r>
        <w:bookmarkEnd w:id="1407"/>
      </w:ins>
    </w:p>
    <w:p w14:paraId="109D51D3" w14:textId="5B66BC51" w:rsidR="0090223B" w:rsidRDefault="0090223B" w:rsidP="0090223B">
      <w:pPr>
        <w:rPr>
          <w:ins w:id="1411" w:author="Johnny Schultz" w:date="2015-01-15T14:23:00Z"/>
        </w:rPr>
      </w:pPr>
      <w:ins w:id="1412" w:author="Johnny Schultz" w:date="2015-01-15T14:23:00Z">
        <w:r w:rsidRPr="00206D07">
          <w:t>For synchronization jitter refer to Recommendation ITU-R M.1371</w:t>
        </w:r>
        <w:r w:rsidRPr="0098018C">
          <w:t xml:space="preserve"> </w:t>
        </w:r>
        <w:r w:rsidRPr="00206D07">
          <w:t>Annex 2</w:t>
        </w:r>
        <w:del w:id="1413" w:author="Peggy Browning" w:date="2015-04-22T03:11:00Z">
          <w:r w:rsidRPr="0098018C" w:rsidDel="003C4F0E">
            <w:delText xml:space="preserve"> </w:delText>
          </w:r>
          <w:r w:rsidRPr="00206D07" w:rsidDel="003C4F0E">
            <w:delText>(Class A)</w:delText>
          </w:r>
        </w:del>
      </w:ins>
      <w:ins w:id="1414" w:author="Peggy Browning" w:date="2015-04-22T03:07:00Z">
        <w:r w:rsidR="003C4F0E">
          <w:t xml:space="preserve"> </w:t>
        </w:r>
      </w:ins>
    </w:p>
    <w:p w14:paraId="17B2E123" w14:textId="63B42787" w:rsidR="0090223B" w:rsidRPr="00E66B43" w:rsidRDefault="00B86589" w:rsidP="0090223B">
      <w:pPr>
        <w:pStyle w:val="Heading4"/>
        <w:rPr>
          <w:ins w:id="1415" w:author="Johnny Schultz" w:date="2015-01-15T14:23:00Z"/>
        </w:rPr>
      </w:pPr>
      <w:bookmarkStart w:id="1416" w:name="_Toc440784025"/>
      <w:ins w:id="1417" w:author="Johnny Schultz" w:date="2015-01-15T14:28:00Z">
        <w:r>
          <w:t>3</w:t>
        </w:r>
        <w:r w:rsidR="00C33142">
          <w:t>.</w:t>
        </w:r>
      </w:ins>
      <w:ins w:id="1418" w:author="Johnny Schultz" w:date="2015-01-15T14:23:00Z">
        <w:r w:rsidR="006668CB">
          <w:t>2.2.8</w:t>
        </w:r>
        <w:r w:rsidR="0090223B" w:rsidRPr="00E66B43">
          <w:tab/>
          <w:t>Summary of the default transmission packet</w:t>
        </w:r>
        <w:bookmarkEnd w:id="1416"/>
      </w:ins>
    </w:p>
    <w:p w14:paraId="4473C764" w14:textId="32B84AD7" w:rsidR="0090223B" w:rsidRPr="00206D07" w:rsidRDefault="0090223B" w:rsidP="0090223B">
      <w:pPr>
        <w:rPr>
          <w:ins w:id="1419" w:author="Johnny Schultz" w:date="2015-01-15T14:23:00Z"/>
        </w:rPr>
      </w:pPr>
      <w:ins w:id="1420" w:author="Johnny Schultz" w:date="2015-01-15T14:23:00Z">
        <w:r w:rsidRPr="00206D07">
          <w:t>The data packet is</w:t>
        </w:r>
        <w:r w:rsidR="003B1752" w:rsidRPr="00206D07">
          <w:t xml:space="preserve"> summarized as shown in Table 6</w:t>
        </w:r>
        <w:r w:rsidRPr="00206D07">
          <w:t>:</w:t>
        </w:r>
      </w:ins>
    </w:p>
    <w:p w14:paraId="28B532B4" w14:textId="22764C0C" w:rsidR="0090223B" w:rsidRPr="00206D07" w:rsidRDefault="003B1752" w:rsidP="0090223B">
      <w:pPr>
        <w:pStyle w:val="TableNo"/>
        <w:rPr>
          <w:ins w:id="1421" w:author="Johnny Schultz" w:date="2015-01-15T14:23:00Z"/>
        </w:rPr>
      </w:pPr>
      <w:commentRangeStart w:id="1422"/>
      <w:ins w:id="1423" w:author="Johnny Schultz" w:date="2015-01-15T14:23:00Z">
        <w:r w:rsidRPr="00206D07">
          <w:t>TABLE 6</w:t>
        </w:r>
      </w:ins>
      <w:commentRangeEnd w:id="1422"/>
      <w:r w:rsidR="003C4F0E">
        <w:rPr>
          <w:rStyle w:val="CommentReference"/>
          <w:caps w:val="0"/>
          <w:lang w:val="en-US"/>
        </w:rPr>
        <w:commentReference w:id="1422"/>
      </w:r>
    </w:p>
    <w:tbl>
      <w:tblPr>
        <w:tblW w:w="878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2552"/>
        <w:gridCol w:w="1134"/>
        <w:gridCol w:w="5103"/>
      </w:tblGrid>
      <w:tr w:rsidR="0090223B" w:rsidRPr="00B501EC" w14:paraId="0E718C27" w14:textId="77777777" w:rsidTr="001321F9">
        <w:trPr>
          <w:jc w:val="center"/>
          <w:ins w:id="1424" w:author="Johnny Schultz" w:date="2015-01-15T14:23:00Z"/>
        </w:trPr>
        <w:tc>
          <w:tcPr>
            <w:tcW w:w="2552" w:type="dxa"/>
          </w:tcPr>
          <w:p w14:paraId="4A66E208" w14:textId="77777777" w:rsidR="0090223B" w:rsidRPr="00206D07" w:rsidRDefault="0090223B" w:rsidP="003D3979">
            <w:pPr>
              <w:pStyle w:val="Tabletext"/>
              <w:rPr>
                <w:ins w:id="1425" w:author="Johnny Schultz" w:date="2015-01-15T14:23:00Z"/>
              </w:rPr>
            </w:pPr>
            <w:ins w:id="1426" w:author="Johnny Schultz" w:date="2015-01-15T14:23:00Z">
              <w:r w:rsidRPr="00206D07">
                <w:t>Ramp up</w:t>
              </w:r>
            </w:ins>
          </w:p>
        </w:tc>
        <w:tc>
          <w:tcPr>
            <w:tcW w:w="1134" w:type="dxa"/>
          </w:tcPr>
          <w:p w14:paraId="67FA210C" w14:textId="6FB95FF7" w:rsidR="0090223B" w:rsidRPr="00206D07" w:rsidRDefault="00206D07" w:rsidP="003D3979">
            <w:pPr>
              <w:pStyle w:val="Tabletext"/>
              <w:rPr>
                <w:ins w:id="1427" w:author="Johnny Schultz" w:date="2015-01-15T14:23:00Z"/>
              </w:rPr>
            </w:pPr>
            <w:ins w:id="1428" w:author="Johnny Schultz" w:date="2015-01-15T14:23:00Z">
              <w:r w:rsidRPr="00206D07">
                <w:t>16</w:t>
              </w:r>
              <w:r w:rsidR="0090223B" w:rsidRPr="00206D07">
                <w:t xml:space="preserve"> bits</w:t>
              </w:r>
            </w:ins>
          </w:p>
        </w:tc>
        <w:tc>
          <w:tcPr>
            <w:tcW w:w="5103" w:type="dxa"/>
          </w:tcPr>
          <w:p w14:paraId="01D2C8E4" w14:textId="77777777" w:rsidR="0090223B" w:rsidRPr="00206D07" w:rsidRDefault="0090223B" w:rsidP="003D3979">
            <w:pPr>
              <w:pStyle w:val="Tabletext"/>
              <w:rPr>
                <w:ins w:id="1429" w:author="Johnny Schultz" w:date="2015-01-15T14:23:00Z"/>
              </w:rPr>
            </w:pPr>
            <w:ins w:id="1430" w:author="Johnny Schultz" w:date="2015-01-15T14:23:00Z">
              <w:r w:rsidRPr="00206D07">
                <w:t>T0 to TTS in Fig. 8</w:t>
              </w:r>
            </w:ins>
          </w:p>
        </w:tc>
      </w:tr>
      <w:tr w:rsidR="0090223B" w:rsidRPr="00B501EC" w14:paraId="1C3EF198" w14:textId="77777777" w:rsidTr="001321F9">
        <w:trPr>
          <w:jc w:val="center"/>
          <w:ins w:id="1431" w:author="Johnny Schultz" w:date="2015-01-15T14:23:00Z"/>
        </w:trPr>
        <w:tc>
          <w:tcPr>
            <w:tcW w:w="2552" w:type="dxa"/>
          </w:tcPr>
          <w:p w14:paraId="351A65EC" w14:textId="77777777" w:rsidR="0090223B" w:rsidRPr="00206D07" w:rsidRDefault="0090223B" w:rsidP="003D3979">
            <w:pPr>
              <w:pStyle w:val="Tabletext"/>
              <w:rPr>
                <w:ins w:id="1432" w:author="Johnny Schultz" w:date="2015-01-15T14:23:00Z"/>
              </w:rPr>
            </w:pPr>
            <w:ins w:id="1433" w:author="Johnny Schultz" w:date="2015-01-15T14:23:00Z">
              <w:r w:rsidRPr="00206D07">
                <w:t>Training sequence</w:t>
              </w:r>
            </w:ins>
          </w:p>
        </w:tc>
        <w:tc>
          <w:tcPr>
            <w:tcW w:w="1134" w:type="dxa"/>
          </w:tcPr>
          <w:p w14:paraId="50C4F097" w14:textId="77777777" w:rsidR="0090223B" w:rsidRPr="00206D07" w:rsidRDefault="0090223B" w:rsidP="003D3979">
            <w:pPr>
              <w:pStyle w:val="Tabletext"/>
              <w:rPr>
                <w:ins w:id="1434" w:author="Johnny Schultz" w:date="2015-01-15T14:23:00Z"/>
              </w:rPr>
            </w:pPr>
            <w:ins w:id="1435" w:author="Johnny Schultz" w:date="2015-01-15T14:23:00Z">
              <w:r w:rsidRPr="00206D07">
                <w:t>24 bits</w:t>
              </w:r>
            </w:ins>
          </w:p>
        </w:tc>
        <w:tc>
          <w:tcPr>
            <w:tcW w:w="5103" w:type="dxa"/>
          </w:tcPr>
          <w:p w14:paraId="2E4EB33D" w14:textId="77777777" w:rsidR="0090223B" w:rsidRPr="00206D07" w:rsidRDefault="0090223B" w:rsidP="003D3979">
            <w:pPr>
              <w:pStyle w:val="Tabletext"/>
              <w:rPr>
                <w:ins w:id="1436" w:author="Johnny Schultz" w:date="2015-01-15T14:23:00Z"/>
              </w:rPr>
            </w:pPr>
            <w:ins w:id="1437" w:author="Johnny Schultz" w:date="2015-01-15T14:23:00Z">
              <w:r w:rsidRPr="00206D07">
                <w:t>Necessary for synchronization</w:t>
              </w:r>
            </w:ins>
          </w:p>
        </w:tc>
      </w:tr>
      <w:tr w:rsidR="0090223B" w:rsidRPr="00B501EC" w14:paraId="6331B58C" w14:textId="77777777" w:rsidTr="001321F9">
        <w:trPr>
          <w:jc w:val="center"/>
          <w:ins w:id="1438" w:author="Johnny Schultz" w:date="2015-01-15T14:23:00Z"/>
        </w:trPr>
        <w:tc>
          <w:tcPr>
            <w:tcW w:w="2552" w:type="dxa"/>
          </w:tcPr>
          <w:p w14:paraId="71E9E53C" w14:textId="77777777" w:rsidR="0090223B" w:rsidRPr="00206D07" w:rsidRDefault="0090223B" w:rsidP="003D3979">
            <w:pPr>
              <w:pStyle w:val="Tabletext"/>
              <w:rPr>
                <w:ins w:id="1439" w:author="Johnny Schultz" w:date="2015-01-15T14:23:00Z"/>
              </w:rPr>
            </w:pPr>
            <w:ins w:id="1440" w:author="Johnny Schultz" w:date="2015-01-15T14:23:00Z">
              <w:r w:rsidRPr="00206D07">
                <w:t>Data</w:t>
              </w:r>
            </w:ins>
          </w:p>
        </w:tc>
        <w:tc>
          <w:tcPr>
            <w:tcW w:w="1134" w:type="dxa"/>
          </w:tcPr>
          <w:p w14:paraId="350C1D51" w14:textId="3F913D10" w:rsidR="0090223B" w:rsidRPr="00206D07" w:rsidRDefault="00206D07" w:rsidP="003D3979">
            <w:pPr>
              <w:pStyle w:val="Tabletext"/>
              <w:rPr>
                <w:ins w:id="1441" w:author="Johnny Schultz" w:date="2015-01-15T14:23:00Z"/>
              </w:rPr>
            </w:pPr>
            <w:ins w:id="1442" w:author="Johnny Schultz" w:date="2015-01-15T14:23:00Z">
              <w:r w:rsidRPr="00206D07">
                <w:t>384</w:t>
              </w:r>
              <w:r w:rsidR="0090223B" w:rsidRPr="00206D07">
                <w:t xml:space="preserve"> bits</w:t>
              </w:r>
            </w:ins>
          </w:p>
        </w:tc>
        <w:tc>
          <w:tcPr>
            <w:tcW w:w="5103" w:type="dxa"/>
          </w:tcPr>
          <w:p w14:paraId="2CCD8345" w14:textId="77777777" w:rsidR="0090223B" w:rsidRPr="00206D07" w:rsidRDefault="0090223B" w:rsidP="003D3979">
            <w:pPr>
              <w:pStyle w:val="Tabletext"/>
              <w:rPr>
                <w:ins w:id="1443" w:author="Johnny Schultz" w:date="2015-01-15T14:23:00Z"/>
              </w:rPr>
            </w:pPr>
            <w:ins w:id="1444" w:author="Johnny Schultz" w:date="2015-01-15T14:23:00Z">
              <w:r w:rsidRPr="00206D07">
                <w:t>Default</w:t>
              </w:r>
            </w:ins>
          </w:p>
        </w:tc>
      </w:tr>
      <w:tr w:rsidR="0090223B" w:rsidRPr="00B501EC" w14:paraId="7C78BDB2" w14:textId="77777777" w:rsidTr="001321F9">
        <w:trPr>
          <w:jc w:val="center"/>
          <w:ins w:id="1445" w:author="Johnny Schultz" w:date="2015-01-15T14:23:00Z"/>
        </w:trPr>
        <w:tc>
          <w:tcPr>
            <w:tcW w:w="2552" w:type="dxa"/>
          </w:tcPr>
          <w:p w14:paraId="050EA0A4" w14:textId="77777777" w:rsidR="0090223B" w:rsidRPr="00206D07" w:rsidRDefault="0090223B" w:rsidP="003D3979">
            <w:pPr>
              <w:pStyle w:val="Tabletext"/>
              <w:rPr>
                <w:ins w:id="1446" w:author="Johnny Schultz" w:date="2015-01-15T14:23:00Z"/>
              </w:rPr>
            </w:pPr>
            <w:ins w:id="1447" w:author="Johnny Schultz" w:date="2015-01-15T14:23:00Z">
              <w:r w:rsidRPr="00206D07">
                <w:t>CRC</w:t>
              </w:r>
            </w:ins>
          </w:p>
        </w:tc>
        <w:tc>
          <w:tcPr>
            <w:tcW w:w="1134" w:type="dxa"/>
          </w:tcPr>
          <w:p w14:paraId="1D3572D2" w14:textId="56D6FA76" w:rsidR="0090223B" w:rsidRPr="00206D07" w:rsidRDefault="00206D07" w:rsidP="003D3979">
            <w:pPr>
              <w:pStyle w:val="Tabletext"/>
              <w:rPr>
                <w:ins w:id="1448" w:author="Johnny Schultz" w:date="2015-01-15T14:23:00Z"/>
              </w:rPr>
            </w:pPr>
            <w:ins w:id="1449" w:author="Johnny Schultz" w:date="2015-01-15T14:23:00Z">
              <w:r w:rsidRPr="00206D07">
                <w:t>32</w:t>
              </w:r>
              <w:r w:rsidR="0090223B" w:rsidRPr="00206D07">
                <w:t xml:space="preserve"> bits</w:t>
              </w:r>
            </w:ins>
          </w:p>
        </w:tc>
        <w:tc>
          <w:tcPr>
            <w:tcW w:w="5103" w:type="dxa"/>
          </w:tcPr>
          <w:p w14:paraId="2682A175" w14:textId="081AFF81" w:rsidR="0090223B" w:rsidRPr="00206D07" w:rsidRDefault="00206D07" w:rsidP="003D3979">
            <w:pPr>
              <w:pStyle w:val="Tabletext"/>
              <w:rPr>
                <w:ins w:id="1450" w:author="Johnny Schultz" w:date="2015-01-15T14:23:00Z"/>
              </w:rPr>
            </w:pPr>
            <w:ins w:id="1451" w:author="Johnny Schultz" w:date="2015-04-13T11:29:00Z">
              <w:r w:rsidRPr="00206D07">
                <w:t>Only the data field is included in the CRC</w:t>
              </w:r>
            </w:ins>
          </w:p>
        </w:tc>
      </w:tr>
      <w:tr w:rsidR="0090223B" w:rsidRPr="00B501EC" w14:paraId="060BBAC2" w14:textId="77777777" w:rsidTr="001321F9">
        <w:trPr>
          <w:jc w:val="center"/>
          <w:ins w:id="1452" w:author="Johnny Schultz" w:date="2015-01-15T14:23:00Z"/>
        </w:trPr>
        <w:tc>
          <w:tcPr>
            <w:tcW w:w="2552" w:type="dxa"/>
          </w:tcPr>
          <w:p w14:paraId="3F125EB5" w14:textId="77777777" w:rsidR="0090223B" w:rsidRPr="00206D07" w:rsidRDefault="0090223B" w:rsidP="003D3979">
            <w:pPr>
              <w:pStyle w:val="Tabletext"/>
              <w:rPr>
                <w:ins w:id="1453" w:author="Johnny Schultz" w:date="2015-01-15T14:23:00Z"/>
              </w:rPr>
            </w:pPr>
            <w:commentRangeStart w:id="1454"/>
            <w:ins w:id="1455" w:author="Johnny Schultz" w:date="2015-01-15T14:23:00Z">
              <w:r w:rsidRPr="00BE2EBC">
                <w:t>End flag</w:t>
              </w:r>
            </w:ins>
            <w:commentRangeEnd w:id="1454"/>
            <w:r w:rsidR="000E4FE1">
              <w:rPr>
                <w:rStyle w:val="CommentReference"/>
                <w:lang w:val="en-US"/>
              </w:rPr>
              <w:commentReference w:id="1454"/>
            </w:r>
          </w:p>
        </w:tc>
        <w:tc>
          <w:tcPr>
            <w:tcW w:w="1134" w:type="dxa"/>
          </w:tcPr>
          <w:p w14:paraId="3EC82823" w14:textId="77777777" w:rsidR="0090223B" w:rsidRPr="00206D07" w:rsidRDefault="0090223B" w:rsidP="003D3979">
            <w:pPr>
              <w:pStyle w:val="Tabletext"/>
              <w:rPr>
                <w:ins w:id="1456" w:author="Johnny Schultz" w:date="2015-01-15T14:23:00Z"/>
              </w:rPr>
            </w:pPr>
            <w:ins w:id="1457" w:author="Johnny Schultz" w:date="2015-01-15T14:23:00Z">
              <w:r w:rsidRPr="00206D07">
                <w:t>8 bits</w:t>
              </w:r>
            </w:ins>
          </w:p>
        </w:tc>
        <w:tc>
          <w:tcPr>
            <w:tcW w:w="5103" w:type="dxa"/>
          </w:tcPr>
          <w:p w14:paraId="1FB88D26" w14:textId="3B8F0141" w:rsidR="0090223B" w:rsidRPr="00206D07" w:rsidRDefault="00206D07" w:rsidP="00206D07">
            <w:pPr>
              <w:pStyle w:val="Tabletext"/>
              <w:rPr>
                <w:ins w:id="1458" w:author="Johnny Schultz" w:date="2015-01-15T14:23:00Z"/>
              </w:rPr>
            </w:pPr>
            <w:ins w:id="1459" w:author="Johnny Schultz" w:date="2015-04-13T11:29:00Z">
              <w:r w:rsidRPr="00206D07">
                <w:t xml:space="preserve">Fixed value of </w:t>
              </w:r>
            </w:ins>
            <w:ins w:id="1460" w:author="Johnny Schultz" w:date="2015-01-15T14:23:00Z">
              <w:r w:rsidR="0090223B" w:rsidRPr="00206D07">
                <w:t>7E</w:t>
              </w:r>
              <w:r w:rsidR="0090223B" w:rsidRPr="00206D07">
                <w:rPr>
                  <w:vertAlign w:val="subscript"/>
                </w:rPr>
                <w:t>h</w:t>
              </w:r>
            </w:ins>
          </w:p>
        </w:tc>
      </w:tr>
      <w:tr w:rsidR="0090223B" w:rsidRPr="00B501EC" w14:paraId="403F2FB3" w14:textId="77777777" w:rsidTr="001321F9">
        <w:trPr>
          <w:jc w:val="center"/>
          <w:ins w:id="1461" w:author="Johnny Schultz" w:date="2015-01-15T14:23:00Z"/>
        </w:trPr>
        <w:tc>
          <w:tcPr>
            <w:tcW w:w="2552" w:type="dxa"/>
          </w:tcPr>
          <w:p w14:paraId="0B0850B0" w14:textId="77777777" w:rsidR="0090223B" w:rsidRPr="00206D07" w:rsidRDefault="0090223B" w:rsidP="003D3979">
            <w:pPr>
              <w:pStyle w:val="Tabletext"/>
              <w:rPr>
                <w:ins w:id="1462" w:author="Johnny Schultz" w:date="2015-01-15T14:23:00Z"/>
              </w:rPr>
            </w:pPr>
            <w:ins w:id="1463" w:author="Johnny Schultz" w:date="2015-01-15T14:23:00Z">
              <w:r w:rsidRPr="00BE2EBC">
                <w:t>Buffer</w:t>
              </w:r>
            </w:ins>
          </w:p>
        </w:tc>
        <w:tc>
          <w:tcPr>
            <w:tcW w:w="1134" w:type="dxa"/>
          </w:tcPr>
          <w:p w14:paraId="590C29DB" w14:textId="6012D6B8" w:rsidR="0090223B" w:rsidRPr="00206D07" w:rsidRDefault="00206D07" w:rsidP="003D3979">
            <w:pPr>
              <w:pStyle w:val="Tabletext"/>
              <w:rPr>
                <w:ins w:id="1464" w:author="Johnny Schultz" w:date="2015-01-15T14:23:00Z"/>
              </w:rPr>
            </w:pPr>
            <w:ins w:id="1465" w:author="Johnny Schultz" w:date="2015-01-15T14:23:00Z">
              <w:r w:rsidRPr="00206D07">
                <w:t>48</w:t>
              </w:r>
              <w:r w:rsidR="0090223B" w:rsidRPr="00206D07">
                <w:t xml:space="preserve"> bits</w:t>
              </w:r>
            </w:ins>
          </w:p>
        </w:tc>
        <w:tc>
          <w:tcPr>
            <w:tcW w:w="5103" w:type="dxa"/>
          </w:tcPr>
          <w:p w14:paraId="42AEA00F" w14:textId="77777777" w:rsidR="0090223B" w:rsidRPr="00206D07" w:rsidRDefault="0090223B" w:rsidP="003D3979">
            <w:pPr>
              <w:pStyle w:val="Tabletext"/>
              <w:rPr>
                <w:ins w:id="1466" w:author="Johnny Schultz" w:date="2015-01-15T14:23:00Z"/>
              </w:rPr>
            </w:pPr>
            <w:ins w:id="1467" w:author="Johnny Schultz" w:date="2015-01-15T14:23:00Z">
              <w:r w:rsidRPr="00206D07">
                <w:t>Bit stuffing distance delays, repeater delay and jitter</w:t>
              </w:r>
            </w:ins>
          </w:p>
        </w:tc>
      </w:tr>
      <w:tr w:rsidR="0090223B" w:rsidRPr="003B4B0C" w14:paraId="71D32AE1" w14:textId="77777777" w:rsidTr="001321F9">
        <w:trPr>
          <w:jc w:val="center"/>
          <w:ins w:id="1468" w:author="Johnny Schultz" w:date="2015-01-15T14:23:00Z"/>
        </w:trPr>
        <w:tc>
          <w:tcPr>
            <w:tcW w:w="2552" w:type="dxa"/>
          </w:tcPr>
          <w:p w14:paraId="5315AE1C" w14:textId="77777777" w:rsidR="0090223B" w:rsidRPr="00206D07" w:rsidRDefault="0090223B" w:rsidP="003D3979">
            <w:pPr>
              <w:pStyle w:val="Tabletext"/>
              <w:rPr>
                <w:ins w:id="1469" w:author="Johnny Schultz" w:date="2015-01-15T14:23:00Z"/>
              </w:rPr>
            </w:pPr>
            <w:ins w:id="1470" w:author="Johnny Schultz" w:date="2015-01-15T14:23:00Z">
              <w:r w:rsidRPr="00BE2EBC">
                <w:t>Total</w:t>
              </w:r>
            </w:ins>
          </w:p>
        </w:tc>
        <w:tc>
          <w:tcPr>
            <w:tcW w:w="1134" w:type="dxa"/>
          </w:tcPr>
          <w:p w14:paraId="01C537FA" w14:textId="7D77A146" w:rsidR="0090223B" w:rsidRPr="003B4B0C" w:rsidRDefault="00206D07" w:rsidP="003D3979">
            <w:pPr>
              <w:pStyle w:val="Tabletext"/>
              <w:rPr>
                <w:ins w:id="1471" w:author="Johnny Schultz" w:date="2015-01-15T14:23:00Z"/>
              </w:rPr>
            </w:pPr>
            <w:ins w:id="1472" w:author="Johnny Schultz" w:date="2015-01-15T14:23:00Z">
              <w:r w:rsidRPr="00206D07">
                <w:t>512</w:t>
              </w:r>
              <w:r w:rsidR="0090223B" w:rsidRPr="00206D07">
                <w:t xml:space="preserve"> bits</w:t>
              </w:r>
            </w:ins>
          </w:p>
        </w:tc>
        <w:tc>
          <w:tcPr>
            <w:tcW w:w="5103" w:type="dxa"/>
          </w:tcPr>
          <w:p w14:paraId="06011018" w14:textId="77777777" w:rsidR="0090223B" w:rsidRPr="003B4B0C" w:rsidRDefault="0090223B" w:rsidP="003D3979">
            <w:pPr>
              <w:pStyle w:val="Tabletext"/>
              <w:rPr>
                <w:ins w:id="1473" w:author="Johnny Schultz" w:date="2015-01-15T14:23:00Z"/>
              </w:rPr>
            </w:pPr>
          </w:p>
        </w:tc>
      </w:tr>
    </w:tbl>
    <w:p w14:paraId="4D20F97B" w14:textId="77777777" w:rsidR="0090223B" w:rsidRPr="003947BE" w:rsidRDefault="0090223B" w:rsidP="0090223B">
      <w:pPr>
        <w:pStyle w:val="Tablefin"/>
        <w:rPr>
          <w:ins w:id="1474" w:author="Johnny Schultz" w:date="2015-01-15T14:23:00Z"/>
        </w:rPr>
      </w:pPr>
      <w:bookmarkStart w:id="1475" w:name="_Toc440784026"/>
    </w:p>
    <w:p w14:paraId="050FC911" w14:textId="42CA22DE" w:rsidR="0090223B" w:rsidRPr="003947BE" w:rsidRDefault="00B86589" w:rsidP="0090223B">
      <w:pPr>
        <w:pStyle w:val="Heading4"/>
        <w:rPr>
          <w:ins w:id="1476" w:author="Johnny Schultz" w:date="2015-01-15T14:23:00Z"/>
        </w:rPr>
      </w:pPr>
      <w:ins w:id="1477" w:author="Johnny Schultz" w:date="2015-01-15T14:29:00Z">
        <w:r>
          <w:t>3</w:t>
        </w:r>
        <w:r w:rsidR="006668CB">
          <w:t>.2.2.9</w:t>
        </w:r>
        <w:r w:rsidR="00C33142">
          <w:tab/>
        </w:r>
      </w:ins>
      <w:ins w:id="1478" w:author="Johnny Schultz" w:date="2015-01-15T14:23:00Z">
        <w:r w:rsidR="0090223B" w:rsidRPr="003947BE">
          <w:t>Transmission timing</w:t>
        </w:r>
        <w:bookmarkEnd w:id="1475"/>
      </w:ins>
    </w:p>
    <w:p w14:paraId="49A13B6F" w14:textId="5E7A1F43" w:rsidR="0090223B" w:rsidRPr="00E66B43" w:rsidRDefault="0090223B" w:rsidP="0090223B">
      <w:pPr>
        <w:rPr>
          <w:ins w:id="1479" w:author="Johnny Schultz" w:date="2015-01-15T14:23:00Z"/>
        </w:rPr>
      </w:pPr>
      <w:ins w:id="1480" w:author="Johnny Schultz" w:date="2015-01-15T14:23:00Z">
        <w:del w:id="1481" w:author="Peggy Browning" w:date="2015-04-22T03:14:00Z">
          <w:r w:rsidRPr="00765D2C" w:rsidDel="003C4F0E">
            <w:delText xml:space="preserve">Figure </w:delText>
          </w:r>
          <w:r w:rsidR="00765D2C" w:rsidRPr="00765D2C" w:rsidDel="003C4F0E">
            <w:delText>6</w:delText>
          </w:r>
          <w:r w:rsidRPr="00B501EC" w:rsidDel="003C4F0E">
            <w:delText xml:space="preserve"> shows the timing events of the default transmission packet (one slot). At the situation where</w:delText>
          </w:r>
        </w:del>
        <w:del w:id="1482" w:author="Peggy Browning" w:date="2015-04-22T03:16:00Z">
          <w:r w:rsidRPr="00B501EC" w:rsidDel="003C4F0E">
            <w:delText xml:space="preserve"> the ramp down of the RF power overshoots into the next slot, there should be no modulation of the RF after the termination of transmission. This prevents undesired interference, due to false locking of receiver modems, with the succeeding transmission in the next </w:delText>
          </w:r>
          <w:commentRangeStart w:id="1483"/>
          <w:r w:rsidRPr="00B501EC" w:rsidDel="003C4F0E">
            <w:delText>slot</w:delText>
          </w:r>
        </w:del>
      </w:ins>
      <w:commentRangeEnd w:id="1483"/>
      <w:del w:id="1484" w:author="Peggy Browning" w:date="2015-04-22T03:16:00Z">
        <w:r w:rsidR="00FA08F5" w:rsidDel="003C4F0E">
          <w:rPr>
            <w:rStyle w:val="CommentReference"/>
            <w:lang w:val="en-US"/>
          </w:rPr>
          <w:commentReference w:id="1483"/>
        </w:r>
      </w:del>
      <w:ins w:id="1485" w:author="Johnny Schultz" w:date="2015-01-15T14:23:00Z">
        <w:del w:id="1486" w:author="Peggy Browning" w:date="2015-04-22T03:16:00Z">
          <w:r w:rsidRPr="00B501EC" w:rsidDel="003C4F0E">
            <w:delText>.</w:delText>
          </w:r>
        </w:del>
      </w:ins>
      <w:ins w:id="1487" w:author="Peggy Browning" w:date="2015-04-22T03:15:00Z">
        <w:r w:rsidR="003C4F0E">
          <w:t>The</w:t>
        </w:r>
      </w:ins>
      <w:ins w:id="1488" w:author="Peggy Browning" w:date="2015-04-22T03:16:00Z">
        <w:r w:rsidR="003C4F0E">
          <w:t xml:space="preserve">re </w:t>
        </w:r>
      </w:ins>
      <w:ins w:id="1489" w:author="Peggy Browning" w:date="2015-04-22T03:15:00Z">
        <w:r w:rsidR="003C4F0E">
          <w:t>should be no modulation during</w:t>
        </w:r>
      </w:ins>
      <w:ins w:id="1490" w:author="Peggy Browning" w:date="2015-04-22T03:16:00Z">
        <w:r w:rsidR="003C4F0E">
          <w:t xml:space="preserve"> the ramp down period.</w:t>
        </w:r>
      </w:ins>
    </w:p>
    <w:p w14:paraId="4971FC3F" w14:textId="5BD893F4" w:rsidR="0090223B" w:rsidRPr="00E66B43" w:rsidRDefault="00B86589" w:rsidP="0090223B">
      <w:pPr>
        <w:pStyle w:val="Heading4"/>
        <w:rPr>
          <w:ins w:id="1491" w:author="Johnny Schultz" w:date="2015-01-15T14:23:00Z"/>
        </w:rPr>
      </w:pPr>
      <w:bookmarkStart w:id="1492" w:name="_Toc440784027"/>
      <w:ins w:id="1493" w:author="Johnny Schultz" w:date="2015-01-15T14:29:00Z">
        <w:r>
          <w:t>3</w:t>
        </w:r>
        <w:r w:rsidR="00C33142">
          <w:t>.2.2.1</w:t>
        </w:r>
      </w:ins>
      <w:ins w:id="1494" w:author="Johnny Schultz" w:date="2015-04-14T09:04:00Z">
        <w:r w:rsidR="006668CB">
          <w:t>0</w:t>
        </w:r>
      </w:ins>
      <w:ins w:id="1495" w:author="Johnny Schultz" w:date="2015-01-15T14:29:00Z">
        <w:r w:rsidR="00C33142">
          <w:tab/>
        </w:r>
      </w:ins>
      <w:ins w:id="1496" w:author="Johnny Schultz" w:date="2015-01-15T14:23:00Z">
        <w:r w:rsidR="0090223B" w:rsidRPr="00E66B43">
          <w:t>Long transmission packets</w:t>
        </w:r>
        <w:bookmarkEnd w:id="1492"/>
      </w:ins>
    </w:p>
    <w:p w14:paraId="34E6DE72" w14:textId="440BFA0A" w:rsidR="0090223B" w:rsidRPr="00E66B43" w:rsidRDefault="0090223B" w:rsidP="0090223B">
      <w:pPr>
        <w:rPr>
          <w:ins w:id="1497" w:author="Johnny Schultz" w:date="2015-01-15T14:23:00Z"/>
        </w:rPr>
      </w:pPr>
      <w:ins w:id="1498" w:author="Johnny Schultz" w:date="2015-01-15T14:23:00Z">
        <w:r w:rsidRPr="00E66B43">
          <w:t xml:space="preserve">A station may occupy at maximum </w:t>
        </w:r>
      </w:ins>
      <w:ins w:id="1499" w:author="Johnny Schultz" w:date="2015-04-14T12:03:00Z">
        <w:del w:id="1500" w:author="Peggy Browning" w:date="2015-04-22T03:25:00Z">
          <w:r w:rsidR="00765D2C" w:rsidDel="000E4FE1">
            <w:delText>[</w:delText>
          </w:r>
        </w:del>
      </w:ins>
      <w:ins w:id="1501" w:author="Johnny Schultz" w:date="2015-01-15T14:23:00Z">
        <w:r w:rsidR="001F124B" w:rsidRPr="000E4FE1">
          <w:rPr>
            <w:rPrChange w:id="1502" w:author="Peggy Browning" w:date="2015-04-22T03:26:00Z">
              <w:rPr>
                <w:highlight w:val="yellow"/>
              </w:rPr>
            </w:rPrChange>
          </w:rPr>
          <w:t>5</w:t>
        </w:r>
      </w:ins>
      <w:ins w:id="1503" w:author="Johnny Schultz" w:date="2015-04-14T12:03:00Z">
        <w:del w:id="1504" w:author="Peggy Browning" w:date="2015-04-22T03:25:00Z">
          <w:r w:rsidR="00765D2C" w:rsidDel="000E4FE1">
            <w:delText>]</w:delText>
          </w:r>
        </w:del>
      </w:ins>
      <w:ins w:id="1505" w:author="Johnny Schultz" w:date="2015-01-15T14:23:00Z">
        <w:r w:rsidRPr="00E66B43">
          <w:t xml:space="preserve"> consecutive slots for one (1) continuous transmission. Only a single application of the overhead (</w:t>
        </w:r>
        <w:r w:rsidRPr="00765D2C">
          <w:t>ramp up, training sequence, flags, FCS, buffer</w:t>
        </w:r>
        <w:r w:rsidRPr="00E66B43">
          <w:t>) is required for a long transmission packet. The length of a long transmission packet should not be longer than necessary to</w:t>
        </w:r>
        <w:r w:rsidR="00002709">
          <w:t xml:space="preserve"> transfer the data; i.e. the AS</w:t>
        </w:r>
      </w:ins>
      <w:ins w:id="1506" w:author="Johnny Schultz" w:date="2015-01-16T15:13:00Z">
        <w:r w:rsidR="00002709">
          <w:t>M</w:t>
        </w:r>
      </w:ins>
      <w:ins w:id="1507" w:author="Johnny Schultz" w:date="2015-01-15T14:23:00Z">
        <w:r w:rsidRPr="00E66B43">
          <w:t xml:space="preserve"> should not add filler.</w:t>
        </w:r>
      </w:ins>
    </w:p>
    <w:p w14:paraId="17F081ED" w14:textId="7DE750B5" w:rsidR="0090223B" w:rsidRPr="00E66B43" w:rsidRDefault="00B86589" w:rsidP="0090223B">
      <w:pPr>
        <w:pStyle w:val="Heading3"/>
        <w:rPr>
          <w:ins w:id="1508" w:author="Johnny Schultz" w:date="2015-01-15T14:23:00Z"/>
        </w:rPr>
      </w:pPr>
      <w:bookmarkStart w:id="1509" w:name="_Toc440784028"/>
      <w:ins w:id="1510" w:author="Johnny Schultz" w:date="2015-01-15T14:29:00Z">
        <w:r>
          <w:t>3</w:t>
        </w:r>
        <w:r w:rsidR="00C33142">
          <w:t>.2.3</w:t>
        </w:r>
        <w:r w:rsidR="00C33142">
          <w:tab/>
        </w:r>
      </w:ins>
      <w:ins w:id="1511" w:author="Johnny Schultz" w:date="2015-01-15T14:23:00Z">
        <w:r w:rsidR="0090223B" w:rsidRPr="00E66B43">
          <w:t>Error detection and control</w:t>
        </w:r>
        <w:bookmarkEnd w:id="1509"/>
      </w:ins>
    </w:p>
    <w:p w14:paraId="00B511A8" w14:textId="2D497A67" w:rsidR="0090223B" w:rsidRDefault="0090223B" w:rsidP="0090223B">
      <w:pPr>
        <w:rPr>
          <w:ins w:id="1512" w:author="Johnny Schultz" w:date="2015-01-15T14:23:00Z"/>
        </w:rPr>
      </w:pPr>
      <w:ins w:id="1513" w:author="Johnny Schultz" w:date="2015-01-15T14:23:00Z">
        <w:r w:rsidRPr="00BE2EBC">
          <w:t>Error detection and control should be handled using the CRC poly</w:t>
        </w:r>
        <w:r w:rsidR="0055762A" w:rsidRPr="00BE2EBC">
          <w:t xml:space="preserve">nomial as described </w:t>
        </w:r>
        <w:r w:rsidR="0055762A" w:rsidRPr="00BA0B99">
          <w:t xml:space="preserve">in </w:t>
        </w:r>
        <w:r w:rsidR="00F475ED" w:rsidRPr="000E4FE1">
          <w:rPr>
            <w:highlight w:val="yellow"/>
            <w:rPrChange w:id="1514" w:author="Peggy Browning" w:date="2015-04-22T03:26:00Z">
              <w:rPr/>
            </w:rPrChange>
          </w:rPr>
          <w:t>§</w:t>
        </w:r>
      </w:ins>
      <w:ins w:id="1515" w:author="Johnny Schultz" w:date="2015-04-16T10:49:00Z">
        <w:r w:rsidR="00F475ED" w:rsidRPr="000E4FE1">
          <w:rPr>
            <w:highlight w:val="yellow"/>
            <w:rPrChange w:id="1516" w:author="Peggy Browning" w:date="2015-04-22T03:26:00Z">
              <w:rPr/>
            </w:rPrChange>
          </w:rPr>
          <w:t xml:space="preserve"> 3.2.2.5</w:t>
        </w:r>
        <w:r w:rsidR="00F475ED" w:rsidRPr="00BA0B99">
          <w:t xml:space="preserve">. </w:t>
        </w:r>
      </w:ins>
      <w:ins w:id="1517" w:author="Johnny Schultz" w:date="2015-01-15T14:23:00Z">
        <w:r w:rsidRPr="00BE2EBC">
          <w:t>CRC errors should result</w:t>
        </w:r>
        <w:r w:rsidR="00002709" w:rsidRPr="00BE2EBC">
          <w:t xml:space="preserve"> in no further action by the ASM</w:t>
        </w:r>
        <w:r w:rsidRPr="00BE2EBC">
          <w:t>.</w:t>
        </w:r>
      </w:ins>
    </w:p>
    <w:p w14:paraId="3D73021E" w14:textId="3E741718" w:rsidR="0090223B" w:rsidRPr="00A47D3D" w:rsidRDefault="00B86589" w:rsidP="0090223B">
      <w:pPr>
        <w:pStyle w:val="Heading3"/>
        <w:rPr>
          <w:ins w:id="1518" w:author="Johnny Schultz" w:date="2015-01-15T14:23:00Z"/>
          <w:highlight w:val="yellow"/>
          <w:rPrChange w:id="1519" w:author="Peggy Browning" w:date="2015-04-22T03:27:00Z">
            <w:rPr>
              <w:ins w:id="1520" w:author="Johnny Schultz" w:date="2015-01-15T14:23:00Z"/>
            </w:rPr>
          </w:rPrChange>
        </w:rPr>
      </w:pPr>
      <w:ins w:id="1521" w:author="Johnny Schultz" w:date="2015-01-15T14:29:00Z">
        <w:r w:rsidRPr="00A47D3D">
          <w:rPr>
            <w:highlight w:val="yellow"/>
            <w:rPrChange w:id="1522" w:author="Peggy Browning" w:date="2015-04-22T03:27:00Z">
              <w:rPr/>
            </w:rPrChange>
          </w:rPr>
          <w:t>3</w:t>
        </w:r>
        <w:r w:rsidR="00C33142" w:rsidRPr="00A47D3D">
          <w:rPr>
            <w:highlight w:val="yellow"/>
            <w:rPrChange w:id="1523" w:author="Peggy Browning" w:date="2015-04-22T03:27:00Z">
              <w:rPr/>
            </w:rPrChange>
          </w:rPr>
          <w:t>.2.4</w:t>
        </w:r>
        <w:r w:rsidR="00C33142" w:rsidRPr="00A47D3D">
          <w:rPr>
            <w:highlight w:val="yellow"/>
            <w:rPrChange w:id="1524" w:author="Peggy Browning" w:date="2015-04-22T03:27:00Z">
              <w:rPr/>
            </w:rPrChange>
          </w:rPr>
          <w:tab/>
        </w:r>
      </w:ins>
      <w:ins w:id="1525" w:author="Johnny Schultz" w:date="2015-01-15T14:23:00Z">
        <w:r w:rsidR="0090223B" w:rsidRPr="00A47D3D">
          <w:rPr>
            <w:highlight w:val="yellow"/>
            <w:rPrChange w:id="1526" w:author="Peggy Browning" w:date="2015-04-22T03:27:00Z">
              <w:rPr/>
            </w:rPrChange>
          </w:rPr>
          <w:t>Forward Error correction</w:t>
        </w:r>
      </w:ins>
    </w:p>
    <w:p w14:paraId="0CA23CD0" w14:textId="7F895981" w:rsidR="009C0F8B" w:rsidRPr="00765D2C" w:rsidRDefault="002C3E4E" w:rsidP="00BE2EBC">
      <w:pPr>
        <w:rPr>
          <w:ins w:id="1527" w:author="Johnny Schultz" w:date="2015-01-15T16:48:00Z"/>
        </w:rPr>
      </w:pPr>
      <w:ins w:id="1528" w:author="Johnny Schultz" w:date="2015-04-17T13:07:00Z">
        <w:r w:rsidRPr="00A47D3D">
          <w:rPr>
            <w:highlight w:val="yellow"/>
            <w:rPrChange w:id="1529" w:author="Peggy Browning" w:date="2015-04-22T03:27:00Z">
              <w:rPr/>
            </w:rPrChange>
          </w:rPr>
          <w:t>Turbo Coding – selectable rate</w:t>
        </w:r>
      </w:ins>
    </w:p>
    <w:p w14:paraId="73D0E440" w14:textId="3BB97D9A" w:rsidR="009C0F8B" w:rsidRPr="00D3471E" w:rsidRDefault="009C0F8B" w:rsidP="009C0F8B">
      <w:pPr>
        <w:pStyle w:val="Heading3"/>
        <w:rPr>
          <w:ins w:id="1530" w:author="Johnny Schultz" w:date="2015-01-15T16:53:00Z"/>
        </w:rPr>
      </w:pPr>
      <w:bookmarkStart w:id="1531" w:name="_Toc440784029"/>
      <w:ins w:id="1532" w:author="Johnny Schultz" w:date="2015-01-15T16:53:00Z">
        <w:r w:rsidRPr="00765D2C">
          <w:lastRenderedPageBreak/>
          <w:t>3.3</w:t>
        </w:r>
        <w:r w:rsidRPr="00765D2C">
          <w:tab/>
        </w:r>
      </w:ins>
      <w:ins w:id="1533" w:author="Johnny Schultz" w:date="2015-01-15T16:54:00Z">
        <w:r w:rsidRPr="00765D2C">
          <w:t>Sub</w:t>
        </w:r>
        <w:r w:rsidRPr="00E66B43">
          <w:t xml:space="preserve"> layer 3 – link management entity</w:t>
        </w:r>
      </w:ins>
    </w:p>
    <w:bookmarkEnd w:id="1531"/>
    <w:p w14:paraId="622C6C81" w14:textId="77777777" w:rsidR="009C0F8B" w:rsidRPr="00E66B43" w:rsidRDefault="009C0F8B" w:rsidP="009C0F8B">
      <w:pPr>
        <w:rPr>
          <w:ins w:id="1534" w:author="Johnny Schultz" w:date="2015-01-15T16:48:00Z"/>
        </w:rPr>
      </w:pPr>
      <w:ins w:id="1535" w:author="Johnny Schultz" w:date="2015-01-15T16:48:00Z">
        <w:r w:rsidRPr="00E66B43">
          <w:t>The LME controls the operation of the DLS, MAC and the physical layer.</w:t>
        </w:r>
      </w:ins>
    </w:p>
    <w:p w14:paraId="5D4B79D6" w14:textId="4624E132" w:rsidR="009C0F8B" w:rsidRPr="00E66B43" w:rsidRDefault="009C0F8B" w:rsidP="00BE2EBC">
      <w:pPr>
        <w:pStyle w:val="Heading3"/>
        <w:rPr>
          <w:ins w:id="1536" w:author="Johnny Schultz" w:date="2015-01-15T16:48:00Z"/>
        </w:rPr>
      </w:pPr>
      <w:bookmarkStart w:id="1537" w:name="_Toc440784030"/>
      <w:ins w:id="1538" w:author="Johnny Schultz" w:date="2015-01-15T16:54:00Z">
        <w:r>
          <w:t>3.3.1</w:t>
        </w:r>
      </w:ins>
      <w:ins w:id="1539" w:author="Johnny Schultz" w:date="2015-01-15T16:48:00Z">
        <w:r w:rsidRPr="00E66B43">
          <w:tab/>
          <w:t>Access to the data link</w:t>
        </w:r>
        <w:bookmarkEnd w:id="1537"/>
      </w:ins>
    </w:p>
    <w:p w14:paraId="338DF2F1" w14:textId="6CAE64ED" w:rsidR="009C0F8B" w:rsidRPr="00E66B43" w:rsidRDefault="009C0F8B" w:rsidP="009C0F8B">
      <w:pPr>
        <w:rPr>
          <w:ins w:id="1540" w:author="Johnny Schultz" w:date="2015-01-15T16:48:00Z"/>
        </w:rPr>
      </w:pPr>
      <w:ins w:id="1541" w:author="Johnny Schultz" w:date="2015-01-15T16:48:00Z">
        <w:r>
          <w:t>There should be</w:t>
        </w:r>
        <w:r w:rsidRPr="00E66B43">
          <w:t xml:space="preserve"> different access schemes for controlling access to the data transfer medium. The application and mode of operation determine the access scheme to be us</w:t>
        </w:r>
        <w:r>
          <w:t>ed. The access schemes are</w:t>
        </w:r>
        <w:r w:rsidRPr="00E66B43">
          <w:t xml:space="preserve"> ITDMA</w:t>
        </w:r>
        <w:commentRangeStart w:id="1542"/>
        <w:r w:rsidRPr="00E66B43">
          <w:t>, RATDMA</w:t>
        </w:r>
      </w:ins>
      <w:commentRangeEnd w:id="1542"/>
      <w:r w:rsidR="00C64AB6">
        <w:rPr>
          <w:rStyle w:val="CommentReference"/>
          <w:lang w:val="en-US"/>
        </w:rPr>
        <w:commentReference w:id="1542"/>
      </w:r>
      <w:ins w:id="1543" w:author="Peggy Browning" w:date="2015-04-22T03:44:00Z">
        <w:r w:rsidR="00126E63">
          <w:t xml:space="preserve">, </w:t>
        </w:r>
        <w:r w:rsidR="00126E63" w:rsidRPr="00126E63">
          <w:rPr>
            <w:highlight w:val="yellow"/>
            <w:rPrChange w:id="1544" w:author="Peggy Browning" w:date="2015-04-22T03:45:00Z">
              <w:rPr/>
            </w:rPrChange>
          </w:rPr>
          <w:t>[SOTDMA</w:t>
        </w:r>
        <w:r w:rsidR="00126E63">
          <w:t>],</w:t>
        </w:r>
      </w:ins>
      <w:ins w:id="1545" w:author="Johnny Schultz" w:date="2015-01-15T16:48:00Z">
        <w:r w:rsidRPr="00E66B43">
          <w:t xml:space="preserve"> and FATDMA</w:t>
        </w:r>
        <w:r>
          <w:t xml:space="preserve">. </w:t>
        </w:r>
      </w:ins>
    </w:p>
    <w:p w14:paraId="7D4AB30F" w14:textId="1D865A2B" w:rsidR="009C0F8B" w:rsidRPr="00E66B43" w:rsidRDefault="009C0F8B" w:rsidP="009C0F8B">
      <w:pPr>
        <w:pStyle w:val="Heading3"/>
        <w:rPr>
          <w:ins w:id="1546" w:author="Johnny Schultz" w:date="2015-01-15T16:54:00Z"/>
        </w:rPr>
      </w:pPr>
      <w:bookmarkStart w:id="1547" w:name="_Toc440784031"/>
      <w:ins w:id="1548" w:author="Johnny Schultz" w:date="2015-01-15T16:54:00Z">
        <w:r>
          <w:t>3.3.1</w:t>
        </w:r>
      </w:ins>
      <w:ins w:id="1549" w:author="Johnny Schultz" w:date="2015-01-15T16:55:00Z">
        <w:r>
          <w:t>.1</w:t>
        </w:r>
      </w:ins>
      <w:ins w:id="1550" w:author="Johnny Schultz" w:date="2015-01-15T16:54:00Z">
        <w:r w:rsidRPr="00E66B43">
          <w:tab/>
        </w:r>
      </w:ins>
      <w:ins w:id="1551" w:author="Johnny Schultz" w:date="2015-01-15T16:55:00Z">
        <w:r w:rsidRPr="00E66B43">
          <w:t>Cooperation on the data link</w:t>
        </w:r>
      </w:ins>
    </w:p>
    <w:bookmarkEnd w:id="1547"/>
    <w:p w14:paraId="10963A14" w14:textId="2CEB3A11" w:rsidR="009C0F8B" w:rsidRDefault="009C0F8B" w:rsidP="009C0F8B">
      <w:pPr>
        <w:rPr>
          <w:ins w:id="1552" w:author="Johnny Schultz" w:date="2015-01-15T16:48:00Z"/>
        </w:rPr>
      </w:pPr>
      <w:ins w:id="1553" w:author="Johnny Schultz" w:date="2015-01-15T16:48:00Z">
        <w:r w:rsidRPr="00E66B43">
          <w:t>The access schemes operate continuously, and in parallel, on the same physical data link. They all conform to the rules set up by the TDMA.</w:t>
        </w:r>
      </w:ins>
      <w:bookmarkStart w:id="1554" w:name="_Toc440784032"/>
      <w:ins w:id="1555" w:author="Johnny Schultz" w:date="2015-01-16T15:14:00Z">
        <w:r w:rsidR="00002709">
          <w:t xml:space="preserve"> </w:t>
        </w:r>
        <w:commentRangeStart w:id="1556"/>
        <w:r w:rsidR="00002709">
          <w:t xml:space="preserve">The ASM </w:t>
        </w:r>
      </w:ins>
      <w:commentRangeEnd w:id="1556"/>
      <w:r w:rsidR="00A47D3D">
        <w:rPr>
          <w:rStyle w:val="CommentReference"/>
          <w:lang w:val="en-US"/>
        </w:rPr>
        <w:commentReference w:id="1556"/>
      </w:r>
      <w:ins w:id="1557" w:author="Johnny Schultz" w:date="2015-01-16T15:14:00Z">
        <w:del w:id="1558" w:author="Peggy Browning" w:date="2015-04-22T03:29:00Z">
          <w:r w:rsidR="00002709" w:rsidDel="00A47D3D">
            <w:delText xml:space="preserve">and VDE </w:delText>
          </w:r>
        </w:del>
        <w:r w:rsidR="00002709">
          <w:t>system</w:t>
        </w:r>
        <w:del w:id="1559" w:author="Peggy Browning" w:date="2015-04-22T03:29:00Z">
          <w:r w:rsidR="00002709" w:rsidDel="00A47D3D">
            <w:delText xml:space="preserve">s </w:delText>
          </w:r>
        </w:del>
        <w:r w:rsidR="00002709">
          <w:t xml:space="preserve">must </w:t>
        </w:r>
      </w:ins>
      <w:ins w:id="1560" w:author="Johnny Schultz" w:date="2015-01-16T15:16:00Z">
        <w:r w:rsidR="00002709">
          <w:t xml:space="preserve">give priority to the AIS system </w:t>
        </w:r>
      </w:ins>
      <w:ins w:id="1561" w:author="Johnny Schultz" w:date="2015-01-16T15:14:00Z">
        <w:r w:rsidR="00002709">
          <w:t>when accessing the physical data link.</w:t>
        </w:r>
      </w:ins>
    </w:p>
    <w:p w14:paraId="35C44EBF" w14:textId="35045E8C" w:rsidR="009C0F8B" w:rsidRPr="00E66B43" w:rsidRDefault="009C0F8B" w:rsidP="009C0F8B">
      <w:pPr>
        <w:pStyle w:val="Heading3"/>
        <w:rPr>
          <w:ins w:id="1562" w:author="Johnny Schultz" w:date="2015-01-15T16:54:00Z"/>
        </w:rPr>
      </w:pPr>
      <w:ins w:id="1563" w:author="Johnny Schultz" w:date="2015-01-15T16:54:00Z">
        <w:r>
          <w:t>3.3.1</w:t>
        </w:r>
      </w:ins>
      <w:ins w:id="1564" w:author="Johnny Schultz" w:date="2015-01-15T16:55:00Z">
        <w:r>
          <w:t>.2</w:t>
        </w:r>
      </w:ins>
      <w:ins w:id="1565" w:author="Johnny Schultz" w:date="2015-01-15T16:54:00Z">
        <w:r w:rsidRPr="00E66B43">
          <w:tab/>
        </w:r>
      </w:ins>
      <w:ins w:id="1566" w:author="Johnny Schultz" w:date="2015-01-15T16:55:00Z">
        <w:r w:rsidRPr="00BE244E">
          <w:t>Candidate</w:t>
        </w:r>
        <w:r w:rsidRPr="00E66B43">
          <w:t xml:space="preserve"> slots</w:t>
        </w:r>
      </w:ins>
    </w:p>
    <w:p w14:paraId="0CC65307" w14:textId="6840C45E" w:rsidR="009C0F8B" w:rsidRPr="00AE415F" w:rsidRDefault="009C0F8B" w:rsidP="009C0F8B">
      <w:pPr>
        <w:rPr>
          <w:ins w:id="1567" w:author="Johnny Schultz" w:date="2015-01-15T16:48:00Z"/>
        </w:rPr>
      </w:pPr>
      <w:ins w:id="1568" w:author="Johnny Schultz" w:date="2015-01-15T16:48:00Z">
        <w:r w:rsidRPr="00AE415F">
          <w:t xml:space="preserve">Slots, used for transmission, are selected from </w:t>
        </w:r>
        <w:r w:rsidRPr="00AE415F">
          <w:rPr>
            <w:i/>
            <w:iCs/>
          </w:rPr>
          <w:t>candidate slots</w:t>
        </w:r>
        <w:r w:rsidRPr="00AE415F">
          <w:t xml:space="preserve"> in the selection interval (SI)</w:t>
        </w:r>
      </w:ins>
      <w:ins w:id="1569" w:author="Johnny Schultz" w:date="2015-04-13T15:50:00Z">
        <w:r w:rsidR="00AE415F" w:rsidRPr="00AE415F">
          <w:t xml:space="preserve"> which is defined a</w:t>
        </w:r>
      </w:ins>
      <w:ins w:id="1570" w:author="Johnny Schultz" w:date="2015-04-14T08:53:00Z">
        <w:r w:rsidR="00BE2EBC">
          <w:t>s</w:t>
        </w:r>
      </w:ins>
      <w:ins w:id="1571" w:author="Johnny Schultz" w:date="2015-04-13T15:50:00Z">
        <w:r w:rsidR="00AE415F" w:rsidRPr="00AE415F">
          <w:t xml:space="preserve"> 150 </w:t>
        </w:r>
        <w:commentRangeStart w:id="1572"/>
        <w:r w:rsidR="00AE415F" w:rsidRPr="00AE415F">
          <w:t>slots</w:t>
        </w:r>
      </w:ins>
      <w:commentRangeEnd w:id="1572"/>
      <w:r w:rsidR="009F3F0A">
        <w:rPr>
          <w:rStyle w:val="CommentReference"/>
          <w:lang w:val="en-US"/>
        </w:rPr>
        <w:commentReference w:id="1572"/>
      </w:r>
      <w:ins w:id="1573" w:author="Johnny Schultz" w:date="2015-04-13T15:50:00Z">
        <w:r w:rsidR="00AE415F" w:rsidRPr="00AE415F">
          <w:t xml:space="preserve"> for an ASM transmission</w:t>
        </w:r>
      </w:ins>
      <w:ins w:id="1574" w:author="Johnny Schultz" w:date="2015-04-13T15:51:00Z">
        <w:r w:rsidR="00AE415F" w:rsidRPr="00AE415F">
          <w:t>.</w:t>
        </w:r>
      </w:ins>
      <w:ins w:id="1575" w:author="Johnny Schultz" w:date="2015-01-15T16:48:00Z">
        <w:r w:rsidRPr="00AE415F">
          <w:t xml:space="preserve"> The selection process uses received data. There should be at minimum four candidate slots to choose. </w:t>
        </w:r>
      </w:ins>
      <w:ins w:id="1576" w:author="Johnny Schultz" w:date="2015-01-16T15:19:00Z">
        <w:r w:rsidR="00002709" w:rsidRPr="00AE415F">
          <w:t>W</w:t>
        </w:r>
      </w:ins>
      <w:ins w:id="1577" w:author="Johnny Schultz" w:date="2015-01-15T16:48:00Z">
        <w:r w:rsidRPr="00AE415F">
          <w:t xml:space="preserve">hen selecting candidates for messages </w:t>
        </w:r>
        <w:r w:rsidR="00AE415F" w:rsidRPr="00AE415F">
          <w:t>longer than one (1) slot</w:t>
        </w:r>
      </w:ins>
      <w:ins w:id="1578" w:author="Johnny Schultz" w:date="2015-04-13T15:52:00Z">
        <w:r w:rsidR="00AE415F" w:rsidRPr="00AE415F">
          <w:t>,</w:t>
        </w:r>
      </w:ins>
      <w:ins w:id="1579" w:author="Johnny Schultz" w:date="2015-01-15T16:48:00Z">
        <w:r w:rsidR="00AE415F" w:rsidRPr="00AE415F">
          <w:t xml:space="preserve"> </w:t>
        </w:r>
        <w:r w:rsidRPr="00AE415F">
          <w:t xml:space="preserve">a candidate slot should be the first slot in a consecutive block of free. The candidate slots are selected from free slots. </w:t>
        </w:r>
      </w:ins>
      <w:ins w:id="1580" w:author="Johnny Schultz" w:date="2015-04-13T15:53:00Z">
        <w:del w:id="1581" w:author="Peggy Browning" w:date="2015-04-22T03:51:00Z">
          <w:r w:rsidR="00AE415F" w:rsidRPr="00C64AB6" w:rsidDel="00D83292">
            <w:rPr>
              <w:highlight w:val="yellow"/>
              <w:rPrChange w:id="1582" w:author="Peggy Browning" w:date="2015-04-22T04:00:00Z">
                <w:rPr/>
              </w:rPrChange>
            </w:rPr>
            <w:delText xml:space="preserve">No intentional re-use of a slot is allowed. </w:delText>
          </w:r>
        </w:del>
      </w:ins>
      <w:ins w:id="1583" w:author="Johnny Schultz" w:date="2015-01-15T16:48:00Z">
        <w:del w:id="1584" w:author="Peggy Browning" w:date="2015-04-22T03:51:00Z">
          <w:r w:rsidRPr="00C64AB6" w:rsidDel="00D83292">
            <w:rPr>
              <w:highlight w:val="yellow"/>
              <w:rPrChange w:id="1585" w:author="Peggy Browning" w:date="2015-04-22T04:00:00Z">
                <w:rPr/>
              </w:rPrChange>
            </w:rPr>
            <w:delText xml:space="preserve">If the station cannot find </w:delText>
          </w:r>
        </w:del>
      </w:ins>
      <w:ins w:id="1586" w:author="Johnny Schultz" w:date="2015-04-13T15:54:00Z">
        <w:del w:id="1587" w:author="Peggy Browning" w:date="2015-04-22T03:51:00Z">
          <w:r w:rsidR="00AE415F" w:rsidRPr="00C64AB6" w:rsidDel="00D83292">
            <w:rPr>
              <w:highlight w:val="yellow"/>
              <w:rPrChange w:id="1588" w:author="Peggy Browning" w:date="2015-04-22T04:00:00Z">
                <w:rPr/>
              </w:rPrChange>
            </w:rPr>
            <w:delText xml:space="preserve">sufficient number of </w:delText>
          </w:r>
        </w:del>
      </w:ins>
      <w:ins w:id="1589" w:author="Johnny Schultz" w:date="2015-01-15T16:48:00Z">
        <w:del w:id="1590" w:author="Peggy Browning" w:date="2015-04-22T03:51:00Z">
          <w:r w:rsidR="00AE415F" w:rsidRPr="00C64AB6" w:rsidDel="00D83292">
            <w:rPr>
              <w:highlight w:val="yellow"/>
              <w:rPrChange w:id="1591" w:author="Peggy Browning" w:date="2015-04-22T04:00:00Z">
                <w:rPr/>
              </w:rPrChange>
            </w:rPr>
            <w:delText>candidate slots</w:delText>
          </w:r>
          <w:r w:rsidRPr="00C64AB6" w:rsidDel="00D83292">
            <w:rPr>
              <w:highlight w:val="yellow"/>
              <w:rPrChange w:id="1592" w:author="Peggy Browning" w:date="2015-04-22T04:00:00Z">
                <w:rPr/>
              </w:rPrChange>
            </w:rPr>
            <w:delText xml:space="preserve">, the station should not reserve a slot </w:delText>
          </w:r>
        </w:del>
      </w:ins>
      <w:ins w:id="1593" w:author="Johnny Schultz" w:date="2015-01-16T15:21:00Z">
        <w:del w:id="1594" w:author="Peggy Browning" w:date="2015-04-22T03:51:00Z">
          <w:r w:rsidR="00BE250C" w:rsidRPr="00C64AB6" w:rsidDel="00D83292">
            <w:rPr>
              <w:highlight w:val="yellow"/>
              <w:rPrChange w:id="1595" w:author="Peggy Browning" w:date="2015-04-22T04:00:00Z">
                <w:rPr/>
              </w:rPrChange>
            </w:rPr>
            <w:delText xml:space="preserve">and re-schedule the </w:delText>
          </w:r>
          <w:commentRangeStart w:id="1596"/>
          <w:r w:rsidR="00BE250C" w:rsidRPr="00C64AB6" w:rsidDel="00D83292">
            <w:rPr>
              <w:highlight w:val="yellow"/>
              <w:rPrChange w:id="1597" w:author="Peggy Browning" w:date="2015-04-22T04:00:00Z">
                <w:rPr/>
              </w:rPrChange>
            </w:rPr>
            <w:delText>transmission</w:delText>
          </w:r>
        </w:del>
      </w:ins>
      <w:commentRangeEnd w:id="1596"/>
      <w:r w:rsidR="00D83292" w:rsidRPr="00C64AB6">
        <w:rPr>
          <w:rStyle w:val="CommentReference"/>
          <w:highlight w:val="yellow"/>
          <w:lang w:val="en-US"/>
          <w:rPrChange w:id="1598" w:author="Peggy Browning" w:date="2015-04-22T04:00:00Z">
            <w:rPr>
              <w:rStyle w:val="CommentReference"/>
              <w:lang w:val="en-US"/>
            </w:rPr>
          </w:rPrChange>
        </w:rPr>
        <w:commentReference w:id="1596"/>
      </w:r>
      <w:ins w:id="1599" w:author="Johnny Schultz" w:date="2015-01-15T16:48:00Z">
        <w:del w:id="1600" w:author="Peggy Browning" w:date="2015-04-22T03:51:00Z">
          <w:r w:rsidRPr="00C64AB6" w:rsidDel="00D83292">
            <w:rPr>
              <w:highlight w:val="yellow"/>
              <w:rPrChange w:id="1601" w:author="Peggy Browning" w:date="2015-04-22T04:00:00Z">
                <w:rPr/>
              </w:rPrChange>
            </w:rPr>
            <w:delText>.</w:delText>
          </w:r>
        </w:del>
      </w:ins>
    </w:p>
    <w:p w14:paraId="5A97F6FE" w14:textId="77777777" w:rsidR="009C0F8B" w:rsidRPr="006D3BC8" w:rsidRDefault="009C0F8B" w:rsidP="009C0F8B">
      <w:pPr>
        <w:spacing w:before="0"/>
        <w:rPr>
          <w:ins w:id="1602" w:author="Johnny Schultz" w:date="2015-01-15T16:48:00Z"/>
          <w:highlight w:val="yellow"/>
        </w:rPr>
      </w:pPr>
    </w:p>
    <w:p w14:paraId="1AE12AE3" w14:textId="3F8ABB17" w:rsidR="009C0F8B" w:rsidRPr="001321F9" w:rsidRDefault="009C0F8B" w:rsidP="009C0F8B">
      <w:pPr>
        <w:rPr>
          <w:ins w:id="1603" w:author="Johnny Schultz" w:date="2015-01-15T16:48:00Z"/>
        </w:rPr>
      </w:pPr>
      <w:del w:id="1604" w:author="Peggy Browning" w:date="2015-04-22T03:57:00Z">
        <w:r w:rsidRPr="001321F9" w:rsidDel="00D83292">
          <w:fldChar w:fldCharType="begin"/>
        </w:r>
        <w:r w:rsidRPr="001321F9" w:rsidDel="00D83292">
          <w:fldChar w:fldCharType="end"/>
        </w:r>
      </w:del>
      <w:bookmarkEnd w:id="1554"/>
      <w:ins w:id="1605" w:author="Johnny Schultz" w:date="2015-01-15T16:48:00Z">
        <w:del w:id="1606" w:author="Peggy Browning" w:date="2015-04-22T03:57:00Z">
          <w:r w:rsidRPr="001321F9" w:rsidDel="00D83292">
            <w:delText>When selecting among candidate slots for transmission in one channel, the slot usage of other channels should be considered</w:delText>
          </w:r>
        </w:del>
        <w:del w:id="1607" w:author="Peggy Browning" w:date="2015-04-22T03:53:00Z">
          <w:r w:rsidRPr="001321F9" w:rsidDel="00D83292">
            <w:delText xml:space="preserve">. </w:delText>
          </w:r>
        </w:del>
      </w:ins>
    </w:p>
    <w:p w14:paraId="16676C81" w14:textId="255A9118" w:rsidR="009C0F8B" w:rsidRPr="001321F9" w:rsidDel="00D83292" w:rsidRDefault="009C0F8B" w:rsidP="009C0F8B">
      <w:pPr>
        <w:rPr>
          <w:ins w:id="1608" w:author="Johnny Schultz" w:date="2015-01-15T16:48:00Z"/>
          <w:del w:id="1609" w:author="Peggy Browning" w:date="2015-04-22T03:54:00Z"/>
        </w:rPr>
      </w:pPr>
      <w:ins w:id="1610" w:author="Johnny Schultz" w:date="2015-01-15T16:48:00Z">
        <w:del w:id="1611" w:author="Peggy Browning" w:date="2015-04-22T03:54:00Z">
          <w:r w:rsidRPr="001321F9" w:rsidDel="00D83292">
            <w:delText xml:space="preserve">The own station is unable to transmit on an adjacent slot on the two parallel </w:delText>
          </w:r>
          <w:commentRangeStart w:id="1612"/>
          <w:r w:rsidRPr="001321F9" w:rsidDel="00D83292">
            <w:delText>channels</w:delText>
          </w:r>
        </w:del>
      </w:ins>
      <w:commentRangeEnd w:id="1612"/>
      <w:del w:id="1613" w:author="Peggy Browning" w:date="2015-04-22T03:54:00Z">
        <w:r w:rsidR="009F3F0A" w:rsidDel="00D83292">
          <w:rPr>
            <w:rStyle w:val="CommentReference"/>
            <w:lang w:val="en-US"/>
          </w:rPr>
          <w:commentReference w:id="1612"/>
        </w:r>
      </w:del>
      <w:ins w:id="1614" w:author="Johnny Schultz" w:date="2015-01-15T16:48:00Z">
        <w:del w:id="1615" w:author="Peggy Browning" w:date="2015-04-22T03:54:00Z">
          <w:r w:rsidRPr="001321F9" w:rsidDel="00D83292">
            <w:delText xml:space="preserve"> because of the necessary switching time (see § 2.11.1). Thus, the two adjacent slots on either side of a slot that is being used by the own station on one channel should not be considered as candidate slots on the other channel.</w:delText>
          </w:r>
        </w:del>
      </w:ins>
    </w:p>
    <w:p w14:paraId="18BA3F19" w14:textId="3DDC8243" w:rsidR="009C0F8B" w:rsidRPr="001321F9" w:rsidRDefault="009C0F8B" w:rsidP="009C0F8B">
      <w:pPr>
        <w:rPr>
          <w:ins w:id="1616" w:author="Johnny Schultz" w:date="2015-01-15T16:48:00Z"/>
        </w:rPr>
      </w:pPr>
      <w:ins w:id="1617" w:author="Johnny Schultz" w:date="2015-01-15T16:48:00Z">
        <w:r w:rsidRPr="001321F9">
          <w:t>The purpose of maintaining a minimum of four candidate slots within the same probability of being used for transmission is to provide high probability of access to the link. To further provide high probability of access, time-out characteristics are applied to the use of the slots so that slots will continuously become available for new use.</w:t>
        </w:r>
      </w:ins>
    </w:p>
    <w:p w14:paraId="4954661A" w14:textId="0668B6A0" w:rsidR="003D3979" w:rsidRPr="00E66B43" w:rsidRDefault="009C0F8B" w:rsidP="003D3979">
      <w:pPr>
        <w:pStyle w:val="Heading3"/>
        <w:rPr>
          <w:ins w:id="1618" w:author="Johnny Schultz" w:date="2015-01-15T17:02:00Z"/>
        </w:rPr>
      </w:pPr>
      <w:del w:id="1619" w:author="Johnny Schultz" w:date="2015-04-14T15:53:00Z">
        <w:r w:rsidRPr="005C0AB6" w:rsidDel="00147C8B">
          <w:rPr>
            <w:highlight w:val="yellow"/>
          </w:rPr>
          <w:fldChar w:fldCharType="begin"/>
        </w:r>
        <w:r w:rsidRPr="005C0AB6" w:rsidDel="00147C8B">
          <w:rPr>
            <w:highlight w:val="yellow"/>
          </w:rPr>
          <w:fldChar w:fldCharType="end"/>
        </w:r>
      </w:del>
      <w:bookmarkStart w:id="1620" w:name="_Toc440784033"/>
      <w:ins w:id="1621" w:author="Johnny Schultz" w:date="2015-01-15T17:02:00Z">
        <w:r w:rsidR="003D3979">
          <w:t>3.3.2</w:t>
        </w:r>
        <w:r w:rsidR="003D3979">
          <w:tab/>
          <w:t>Modes of operation</w:t>
        </w:r>
      </w:ins>
    </w:p>
    <w:bookmarkEnd w:id="1620"/>
    <w:p w14:paraId="1B10D9EF" w14:textId="24855F16" w:rsidR="009C0F8B" w:rsidRPr="00E66B43" w:rsidRDefault="009C0F8B" w:rsidP="009C0F8B">
      <w:pPr>
        <w:rPr>
          <w:ins w:id="1622" w:author="Johnny Schultz" w:date="2015-01-15T16:48:00Z"/>
        </w:rPr>
      </w:pPr>
      <w:ins w:id="1623" w:author="Johnny Schultz" w:date="2015-01-15T16:48:00Z">
        <w:r w:rsidRPr="00E66B43">
          <w:t xml:space="preserve">There should be three modes of operation. The default mode should be autonomous and may be switched to/from other modes. </w:t>
        </w:r>
      </w:ins>
    </w:p>
    <w:p w14:paraId="1F224F1D" w14:textId="2B72B573" w:rsidR="003D3979" w:rsidRPr="00E66B43" w:rsidRDefault="003D3979" w:rsidP="003D3979">
      <w:pPr>
        <w:pStyle w:val="Heading3"/>
        <w:rPr>
          <w:ins w:id="1624" w:author="Johnny Schultz" w:date="2015-01-15T17:02:00Z"/>
        </w:rPr>
      </w:pPr>
      <w:bookmarkStart w:id="1625" w:name="_Toc440784034"/>
      <w:ins w:id="1626" w:author="Johnny Schultz" w:date="2015-01-15T17:02:00Z">
        <w:r>
          <w:t>3.3.2.1</w:t>
        </w:r>
        <w:r>
          <w:tab/>
        </w:r>
      </w:ins>
      <w:ins w:id="1627" w:author="Johnny Schultz" w:date="2015-01-15T17:03:00Z">
        <w:r w:rsidRPr="00BE244E">
          <w:t>Autonomous</w:t>
        </w:r>
        <w:r w:rsidRPr="00E66B43">
          <w:t xml:space="preserve"> </w:t>
        </w:r>
        <w:del w:id="1628" w:author="Peggy Browning" w:date="2015-04-22T04:05:00Z">
          <w:r w:rsidRPr="00E66B43" w:rsidDel="00C64AB6">
            <w:delText>and continuous</w:delText>
          </w:r>
        </w:del>
      </w:ins>
    </w:p>
    <w:bookmarkEnd w:id="1625"/>
    <w:p w14:paraId="46B1514B" w14:textId="77777777" w:rsidR="009C0F8B" w:rsidRPr="00E66B43" w:rsidRDefault="009C0F8B" w:rsidP="009C0F8B">
      <w:pPr>
        <w:rPr>
          <w:ins w:id="1629" w:author="Johnny Schultz" w:date="2015-01-15T16:48:00Z"/>
        </w:rPr>
      </w:pPr>
      <w:ins w:id="1630" w:author="Johnny Schultz" w:date="2015-01-15T16:48:00Z">
        <w:r w:rsidRPr="00E66B43">
          <w:t>A station operating autonomously should determine its own schedule for transmission. The station should automatically resolve scheduling conflicts with other stations.</w:t>
        </w:r>
      </w:ins>
    </w:p>
    <w:p w14:paraId="6B357512" w14:textId="3DDE322E" w:rsidR="003D3979" w:rsidRPr="00E66B43" w:rsidRDefault="003D3979" w:rsidP="003D3979">
      <w:pPr>
        <w:pStyle w:val="Heading3"/>
        <w:rPr>
          <w:ins w:id="1631" w:author="Johnny Schultz" w:date="2015-01-15T17:03:00Z"/>
        </w:rPr>
      </w:pPr>
      <w:bookmarkStart w:id="1632" w:name="_Toc440784035"/>
      <w:ins w:id="1633" w:author="Johnny Schultz" w:date="2015-01-15T17:03:00Z">
        <w:r>
          <w:t>3.3.2.2</w:t>
        </w:r>
        <w:r>
          <w:tab/>
        </w:r>
        <w:r w:rsidRPr="00E66B43">
          <w:t>Assigned</w:t>
        </w:r>
      </w:ins>
    </w:p>
    <w:bookmarkEnd w:id="1632"/>
    <w:p w14:paraId="5C8870F6" w14:textId="77777777" w:rsidR="009C0F8B" w:rsidRPr="00E66B43" w:rsidRDefault="009C0F8B" w:rsidP="009C0F8B">
      <w:pPr>
        <w:rPr>
          <w:ins w:id="1634" w:author="Johnny Schultz" w:date="2015-01-15T16:48:00Z"/>
        </w:rPr>
      </w:pPr>
      <w:ins w:id="1635" w:author="Johnny Schultz" w:date="2015-01-15T16:48:00Z">
        <w:r w:rsidRPr="00E66B43">
          <w:t xml:space="preserve">A station operating in the assigned mode takes into account the transmission schedule of the assigning message when determining when </w:t>
        </w:r>
        <w:r>
          <w:t>it should transmit</w:t>
        </w:r>
        <w:r w:rsidRPr="00E66B43">
          <w:t>.</w:t>
        </w:r>
      </w:ins>
    </w:p>
    <w:p w14:paraId="0E30AD00" w14:textId="4D8AA7C1" w:rsidR="003D3979" w:rsidRPr="00E66B43" w:rsidRDefault="003D3979" w:rsidP="003D3979">
      <w:pPr>
        <w:pStyle w:val="Heading3"/>
        <w:rPr>
          <w:ins w:id="1636" w:author="Johnny Schultz" w:date="2015-01-15T17:03:00Z"/>
        </w:rPr>
      </w:pPr>
      <w:bookmarkStart w:id="1637" w:name="_Toc440784036"/>
      <w:ins w:id="1638" w:author="Johnny Schultz" w:date="2015-01-15T17:03:00Z">
        <w:r>
          <w:lastRenderedPageBreak/>
          <w:t>3.3.2.3</w:t>
        </w:r>
        <w:r>
          <w:tab/>
        </w:r>
        <w:r w:rsidRPr="00BE244E">
          <w:t>Polled</w:t>
        </w:r>
      </w:ins>
    </w:p>
    <w:bookmarkEnd w:id="1637"/>
    <w:p w14:paraId="4F072EF6" w14:textId="77777777" w:rsidR="009C0F8B" w:rsidRPr="00E66B43" w:rsidRDefault="009C0F8B" w:rsidP="009C0F8B">
      <w:pPr>
        <w:rPr>
          <w:ins w:id="1639" w:author="Johnny Schultz" w:date="2015-01-15T16:48:00Z"/>
        </w:rPr>
      </w:pPr>
      <w:ins w:id="1640" w:author="Johnny Schultz" w:date="2015-01-15T16:48:00Z">
        <w:r w:rsidRPr="00E66B43">
          <w:t>A station operating in polled mode should automatically respond to int</w:t>
        </w:r>
        <w:r>
          <w:t>errogation messages</w:t>
        </w:r>
        <w:r w:rsidRPr="00E66B43">
          <w:t>. Operation in the polled mode should not conflict with operation in the other two modes. The response should be transmitted on the channel where the interrogation message was received.</w:t>
        </w:r>
      </w:ins>
    </w:p>
    <w:p w14:paraId="037B64E1" w14:textId="0F6B19B0" w:rsidR="003D3979" w:rsidRPr="00E66B43" w:rsidRDefault="003D3979" w:rsidP="003D3979">
      <w:pPr>
        <w:pStyle w:val="Heading3"/>
        <w:rPr>
          <w:ins w:id="1641" w:author="Johnny Schultz" w:date="2015-01-15T17:04:00Z"/>
        </w:rPr>
      </w:pPr>
      <w:bookmarkStart w:id="1642" w:name="_Toc440784037"/>
      <w:ins w:id="1643" w:author="Johnny Schultz" w:date="2015-01-15T17:04:00Z">
        <w:r>
          <w:t>3.3.3</w:t>
        </w:r>
        <w:r>
          <w:tab/>
        </w:r>
        <w:r w:rsidRPr="00E66B43">
          <w:t>Initiali</w:t>
        </w:r>
        <w:r>
          <w:t>z</w:t>
        </w:r>
        <w:r w:rsidRPr="00E66B43">
          <w:t>ation</w:t>
        </w:r>
      </w:ins>
    </w:p>
    <w:bookmarkEnd w:id="1642"/>
    <w:p w14:paraId="71D6FCCB" w14:textId="3FB9ACEC" w:rsidR="009C0F8B" w:rsidRPr="00E66B43" w:rsidRDefault="009C0F8B" w:rsidP="009C0F8B">
      <w:pPr>
        <w:rPr>
          <w:ins w:id="1644" w:author="Johnny Schultz" w:date="2015-01-15T16:48:00Z"/>
        </w:rPr>
      </w:pPr>
      <w:ins w:id="1645" w:author="Johnny Schultz" w:date="2015-01-15T16:48:00Z">
        <w:r w:rsidRPr="00E66B43">
          <w:t xml:space="preserve">At power on, a station should monitor the TDMA channels for </w:t>
        </w:r>
        <w:r w:rsidRPr="001321F9">
          <w:t>one (1)</w:t>
        </w:r>
        <w:r w:rsidRPr="00E66B43">
          <w:t xml:space="preserve"> min</w:t>
        </w:r>
      </w:ins>
      <w:ins w:id="1646" w:author="Peggy Browning" w:date="2015-04-22T04:07:00Z">
        <w:r w:rsidR="00C64AB6">
          <w:t>ute</w:t>
        </w:r>
      </w:ins>
      <w:ins w:id="1647" w:author="Johnny Schultz" w:date="2015-01-15T16:48:00Z">
        <w:r w:rsidRPr="00E66B43">
          <w:t xml:space="preserve"> to determine channel activity, other participating member IDs, current slot assignments, and possible existence of shore stations. During this time period, a dynamic directory of all stations operating in the system should be established. A frame map should be constructed, which reflects TDMA channel activity. After </w:t>
        </w:r>
        <w:r w:rsidRPr="001321F9">
          <w:t>one (1) min</w:t>
        </w:r>
      </w:ins>
      <w:ins w:id="1648" w:author="Peggy Browning" w:date="2015-04-22T04:07:00Z">
        <w:r w:rsidR="00C64AB6">
          <w:t>ute</w:t>
        </w:r>
      </w:ins>
      <w:ins w:id="1649" w:author="Johnny Schultz" w:date="2015-01-15T16:48:00Z">
        <w:r w:rsidRPr="00E66B43">
          <w:t xml:space="preserve"> has elapsed, the station </w:t>
        </w:r>
      </w:ins>
      <w:ins w:id="1650" w:author="Johnny Schultz" w:date="2015-01-20T11:05:00Z">
        <w:r w:rsidR="004A6982">
          <w:t>may</w:t>
        </w:r>
      </w:ins>
      <w:ins w:id="1651" w:author="Johnny Schultz" w:date="2015-01-15T16:48:00Z">
        <w:r w:rsidRPr="00E66B43">
          <w:t xml:space="preserve"> </w:t>
        </w:r>
      </w:ins>
      <w:ins w:id="1652" w:author="Johnny Schultz" w:date="2015-04-14T15:55:00Z">
        <w:r w:rsidR="00147C8B">
          <w:t>be available to transmit ASM messages</w:t>
        </w:r>
      </w:ins>
      <w:ins w:id="1653" w:author="Johnny Schultz" w:date="2015-01-15T16:48:00Z">
        <w:r w:rsidRPr="00E66B43">
          <w:t xml:space="preserve"> according to its own schedule.</w:t>
        </w:r>
      </w:ins>
    </w:p>
    <w:p w14:paraId="0EBB5DB1" w14:textId="5DADFCA1" w:rsidR="003D3979" w:rsidRPr="00E66B43" w:rsidRDefault="003D3979" w:rsidP="003D3979">
      <w:pPr>
        <w:pStyle w:val="Heading3"/>
        <w:rPr>
          <w:ins w:id="1654" w:author="Johnny Schultz" w:date="2015-01-15T17:04:00Z"/>
        </w:rPr>
      </w:pPr>
      <w:bookmarkStart w:id="1655" w:name="_Toc440784038"/>
      <w:ins w:id="1656" w:author="Johnny Schultz" w:date="2015-01-15T17:04:00Z">
        <w:r>
          <w:t>3.3.4</w:t>
        </w:r>
        <w:r>
          <w:tab/>
        </w:r>
        <w:commentRangeStart w:id="1657"/>
        <w:r w:rsidRPr="00E66B43">
          <w:t>Channel access schemes</w:t>
        </w:r>
      </w:ins>
      <w:commentRangeEnd w:id="1657"/>
      <w:r w:rsidR="00E86320">
        <w:rPr>
          <w:rStyle w:val="CommentReference"/>
          <w:b w:val="0"/>
          <w:lang w:val="en-US"/>
        </w:rPr>
        <w:commentReference w:id="1657"/>
      </w:r>
    </w:p>
    <w:bookmarkEnd w:id="1655"/>
    <w:p w14:paraId="096ED9ED" w14:textId="55EBA31B" w:rsidR="009C0F8B" w:rsidRPr="00E66B43" w:rsidRDefault="009C0F8B" w:rsidP="009C0F8B">
      <w:pPr>
        <w:rPr>
          <w:ins w:id="1658" w:author="Johnny Schultz" w:date="2015-01-15T16:48:00Z"/>
        </w:rPr>
      </w:pPr>
      <w:ins w:id="1659" w:author="Johnny Schultz" w:date="2015-01-15T16:48:00Z">
        <w:r w:rsidRPr="00E66B43">
          <w:t>The access schemes, as defined below, should coexist and operate simultaneously on the TDMA channel.</w:t>
        </w:r>
      </w:ins>
      <w:ins w:id="1660" w:author="Peggy Browning" w:date="2015-04-22T04:15:00Z">
        <w:r w:rsidR="00E86320">
          <w:t xml:space="preserve">  For all access schemes there sh</w:t>
        </w:r>
      </w:ins>
      <w:ins w:id="1661" w:author="Peggy Browning" w:date="2015-04-22T04:17:00Z">
        <w:r w:rsidR="00E86320">
          <w:t>ould</w:t>
        </w:r>
      </w:ins>
      <w:ins w:id="1662" w:author="Peggy Browning" w:date="2015-04-22T04:15:00Z">
        <w:r w:rsidR="00E86320">
          <w:t xml:space="preserve"> be a minimal interval of x slots between transmissions, and</w:t>
        </w:r>
        <w:commentRangeStart w:id="1663"/>
        <w:r w:rsidR="00E86320">
          <w:t xml:space="preserve"> the unit sh</w:t>
        </w:r>
      </w:ins>
      <w:ins w:id="1664" w:author="Peggy Browning" w:date="2015-04-22T04:16:00Z">
        <w:r w:rsidR="00E86320">
          <w:t>ould</w:t>
        </w:r>
      </w:ins>
      <w:ins w:id="1665" w:author="Peggy Browning" w:date="2015-04-22T04:15:00Z">
        <w:r w:rsidR="00E86320">
          <w:t xml:space="preserve"> not be rude.</w:t>
        </w:r>
      </w:ins>
      <w:commentRangeEnd w:id="1663"/>
      <w:ins w:id="1666" w:author="Peggy Browning" w:date="2015-04-22T04:17:00Z">
        <w:r w:rsidR="00E86320">
          <w:rPr>
            <w:rStyle w:val="CommentReference"/>
            <w:lang w:val="en-US"/>
          </w:rPr>
          <w:commentReference w:id="1663"/>
        </w:r>
      </w:ins>
    </w:p>
    <w:p w14:paraId="040FBB7C" w14:textId="6685C13C" w:rsidR="003D3979" w:rsidRPr="00E66B43" w:rsidRDefault="003D3979" w:rsidP="003D3979">
      <w:pPr>
        <w:pStyle w:val="Heading3"/>
        <w:rPr>
          <w:ins w:id="1667" w:author="Johnny Schultz" w:date="2015-01-15T17:04:00Z"/>
        </w:rPr>
      </w:pPr>
      <w:bookmarkStart w:id="1668" w:name="_Toc440784039"/>
      <w:ins w:id="1669" w:author="Johnny Schultz" w:date="2015-01-15T17:04:00Z">
        <w:r>
          <w:t>3.3.4.1</w:t>
        </w:r>
        <w:r>
          <w:tab/>
        </w:r>
      </w:ins>
      <w:ins w:id="1670" w:author="Johnny Schultz" w:date="2015-01-15T17:05:00Z">
        <w:r w:rsidRPr="00BE244E">
          <w:t>Incremental time division multiple access</w:t>
        </w:r>
      </w:ins>
    </w:p>
    <w:bookmarkEnd w:id="1668"/>
    <w:p w14:paraId="4BB1B6AF" w14:textId="5E93C682" w:rsidR="009C0F8B" w:rsidRPr="00E66B43" w:rsidRDefault="009C0F8B" w:rsidP="009C0F8B">
      <w:pPr>
        <w:rPr>
          <w:ins w:id="1671" w:author="Johnny Schultz" w:date="2015-01-15T16:48:00Z"/>
        </w:rPr>
      </w:pPr>
      <w:ins w:id="1672" w:author="Johnny Schultz" w:date="2015-01-15T16:48:00Z">
        <w:r w:rsidRPr="00E66B43">
          <w:t xml:space="preserve">The ITDMA access scheme allows a station to pre-announce </w:t>
        </w:r>
      </w:ins>
      <w:ins w:id="1673" w:author="Johnny Schultz" w:date="2015-01-20T11:06:00Z">
        <w:r w:rsidR="004A6982">
          <w:t xml:space="preserve">additional </w:t>
        </w:r>
      </w:ins>
      <w:ins w:id="1674" w:author="Johnny Schultz" w:date="2015-01-15T16:48:00Z">
        <w:r w:rsidRPr="00E66B43">
          <w:t>transmission s</w:t>
        </w:r>
        <w:r>
          <w:t>lots</w:t>
        </w:r>
        <w:r w:rsidRPr="00E66B43">
          <w:t>.</w:t>
        </w:r>
      </w:ins>
    </w:p>
    <w:p w14:paraId="4C190A6D" w14:textId="6A8FCAB6" w:rsidR="003D3979" w:rsidRPr="00E66B43" w:rsidRDefault="003D3979" w:rsidP="003D3979">
      <w:pPr>
        <w:pStyle w:val="Heading3"/>
        <w:rPr>
          <w:ins w:id="1675" w:author="Johnny Schultz" w:date="2015-01-15T17:05:00Z"/>
        </w:rPr>
      </w:pPr>
      <w:bookmarkStart w:id="1676" w:name="_Toc440784040"/>
      <w:ins w:id="1677" w:author="Johnny Schultz" w:date="2015-01-15T17:05:00Z">
        <w:r>
          <w:t>3.3.4.1.1</w:t>
        </w:r>
        <w:r>
          <w:tab/>
        </w:r>
        <w:commentRangeStart w:id="1678"/>
        <w:r w:rsidRPr="00BE244E">
          <w:t>Incremental time division multiple access algorithm</w:t>
        </w:r>
      </w:ins>
      <w:commentRangeEnd w:id="1678"/>
      <w:r w:rsidR="00E86320">
        <w:rPr>
          <w:rStyle w:val="CommentReference"/>
          <w:b w:val="0"/>
          <w:lang w:val="en-US"/>
        </w:rPr>
        <w:commentReference w:id="1678"/>
      </w:r>
    </w:p>
    <w:bookmarkEnd w:id="1676"/>
    <w:p w14:paraId="3D084850" w14:textId="00B90C41" w:rsidR="009C0F8B" w:rsidRPr="00E66B43" w:rsidRDefault="009C0F8B" w:rsidP="009C0F8B">
      <w:pPr>
        <w:rPr>
          <w:ins w:id="1679" w:author="Johnny Schultz" w:date="2015-01-15T16:48:00Z"/>
        </w:rPr>
      </w:pPr>
      <w:ins w:id="1680" w:author="Johnny Schultz" w:date="2015-01-15T16:48:00Z">
        <w:r w:rsidRPr="00E66B43">
          <w:t xml:space="preserve">A station can begin </w:t>
        </w:r>
        <w:r w:rsidRPr="004A6982">
          <w:t>its ITDMA transmission by allocating a new, unannoun</w:t>
        </w:r>
        <w:r w:rsidR="00147C8B">
          <w:t>ced slot, using RATDMA</w:t>
        </w:r>
        <w:r w:rsidRPr="00E66B43">
          <w:t xml:space="preserve">. </w:t>
        </w:r>
      </w:ins>
    </w:p>
    <w:p w14:paraId="01CAEE46" w14:textId="57BF8A4F" w:rsidR="009C0F8B" w:rsidRPr="00E66B43" w:rsidRDefault="009C0F8B" w:rsidP="009C0F8B">
      <w:pPr>
        <w:rPr>
          <w:ins w:id="1681" w:author="Johnny Schultz" w:date="2015-01-15T16:48:00Z"/>
        </w:rPr>
      </w:pPr>
      <w:ins w:id="1682" w:author="Johnny Schultz" w:date="2015-01-15T16:48:00Z">
        <w:r w:rsidRPr="00BE2EBC">
          <w:t xml:space="preserve">Prior to transmitting in the first ITDMA slot, the station </w:t>
        </w:r>
      </w:ins>
      <w:ins w:id="1683" w:author="Johnny Schultz" w:date="2015-01-27T11:43:00Z">
        <w:r w:rsidR="00C23660">
          <w:t xml:space="preserve">may </w:t>
        </w:r>
      </w:ins>
      <w:ins w:id="1684" w:author="Johnny Schultz" w:date="2015-01-15T16:48:00Z">
        <w:r w:rsidRPr="00BE2EBC">
          <w:t>randomly select</w:t>
        </w:r>
        <w:del w:id="1685" w:author="Peggy Browning" w:date="2015-04-22T04:12:00Z">
          <w:r w:rsidRPr="00BE2EBC" w:rsidDel="00E86320">
            <w:delText>s</w:delText>
          </w:r>
        </w:del>
        <w:r w:rsidRPr="00BE2EBC">
          <w:t xml:space="preserve"> the next following ITDMA slot and calculate</w:t>
        </w:r>
        <w:del w:id="1686" w:author="Peggy Browning" w:date="2015-04-22T04:13:00Z">
          <w:r w:rsidRPr="00BE2EBC" w:rsidDel="00E86320">
            <w:delText>s</w:delText>
          </w:r>
        </w:del>
        <w:r w:rsidRPr="00BE2EBC">
          <w:t xml:space="preserve"> the relative offset to that location. This offset should be inserted into the ITDMA communication state. Receiving stations will be able to mark the slot, indicated by this offset, as externally allocated. The communication state is transmitted as a part of the ITDMA transmission. </w:t>
        </w:r>
      </w:ins>
      <w:ins w:id="1687" w:author="Johnny Schultz" w:date="2015-01-20T11:10:00Z">
        <w:r w:rsidR="004A6982">
          <w:t xml:space="preserve"> </w:t>
        </w:r>
      </w:ins>
      <w:ins w:id="1688" w:author="Johnny Schultz" w:date="2015-01-15T16:48:00Z">
        <w:r w:rsidRPr="00BE2EBC">
          <w:t>The process of allocating slots continues as long as required. In the last ITDMA slot, the relative offset is set to zero</w:t>
        </w:r>
      </w:ins>
      <w:ins w:id="1689" w:author="Johnny Schultz" w:date="2015-04-16T14:07:00Z">
        <w:r w:rsidR="00E25B9D">
          <w:t xml:space="preserve"> and no new slots are all</w:t>
        </w:r>
        <w:del w:id="1690" w:author="Peggy Browning" w:date="2015-04-22T04:12:00Z">
          <w:r w:rsidR="00E25B9D" w:rsidDel="00E86320">
            <w:delText>l</w:delText>
          </w:r>
        </w:del>
        <w:r w:rsidR="00E25B9D">
          <w:t>ocated</w:t>
        </w:r>
      </w:ins>
      <w:ins w:id="1691" w:author="Johnny Schultz" w:date="2015-01-15T16:48:00Z">
        <w:r w:rsidRPr="00BE2EBC">
          <w:t>.</w:t>
        </w:r>
      </w:ins>
    </w:p>
    <w:p w14:paraId="7A8B5301" w14:textId="3D401E1E" w:rsidR="003D3979" w:rsidRPr="00E66B43" w:rsidRDefault="003D3979" w:rsidP="003D3979">
      <w:pPr>
        <w:pStyle w:val="Heading3"/>
        <w:rPr>
          <w:ins w:id="1692" w:author="Johnny Schultz" w:date="2015-01-15T17:05:00Z"/>
        </w:rPr>
      </w:pPr>
      <w:bookmarkStart w:id="1693" w:name="_Toc440784041"/>
      <w:ins w:id="1694" w:author="Johnny Schultz" w:date="2015-01-15T17:05:00Z">
        <w:r>
          <w:t>3.3.4.1.2</w:t>
        </w:r>
        <w:r>
          <w:tab/>
        </w:r>
      </w:ins>
      <w:ins w:id="1695" w:author="Johnny Schultz" w:date="2015-01-15T17:06:00Z">
        <w:r w:rsidRPr="00BE244E">
          <w:t>Incremental time division multiple access parameters</w:t>
        </w:r>
      </w:ins>
    </w:p>
    <w:bookmarkEnd w:id="1693"/>
    <w:p w14:paraId="2CB06786" w14:textId="4AA6DB7E" w:rsidR="009C0F8B" w:rsidRPr="00E66B43" w:rsidRDefault="009C0F8B" w:rsidP="009C0F8B">
      <w:pPr>
        <w:rPr>
          <w:ins w:id="1696" w:author="Johnny Schultz" w:date="2015-01-15T16:48:00Z"/>
        </w:rPr>
      </w:pPr>
      <w:ins w:id="1697" w:author="Johnny Schultz" w:date="2015-01-15T16:48:00Z">
        <w:r w:rsidRPr="00E66B43">
          <w:t xml:space="preserve">The parameters of </w:t>
        </w:r>
        <w:r w:rsidRPr="001321F9">
          <w:t xml:space="preserve">Table </w:t>
        </w:r>
        <w:r w:rsidR="003B1752" w:rsidRPr="001321F9">
          <w:t>7</w:t>
        </w:r>
        <w:r w:rsidRPr="00E66B43">
          <w:t xml:space="preserve"> control ITDMA scheduling:</w:t>
        </w:r>
      </w:ins>
    </w:p>
    <w:p w14:paraId="0680381B" w14:textId="4316D4D4" w:rsidR="009C0F8B" w:rsidRPr="00C51905" w:rsidRDefault="009C0F8B" w:rsidP="009C0F8B">
      <w:pPr>
        <w:pStyle w:val="TableNo"/>
        <w:rPr>
          <w:ins w:id="1698" w:author="Johnny Schultz" w:date="2015-01-15T16:48:00Z"/>
        </w:rPr>
      </w:pPr>
      <w:ins w:id="1699" w:author="Johnny Schultz" w:date="2015-01-15T16:48:00Z">
        <w:r w:rsidRPr="00C51905">
          <w:t xml:space="preserve">TABLE </w:t>
        </w:r>
        <w:r w:rsidR="003B1752" w:rsidRPr="001321F9">
          <w:t>7</w:t>
        </w:r>
      </w:ins>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358"/>
        <w:gridCol w:w="1761"/>
        <w:gridCol w:w="3969"/>
        <w:gridCol w:w="1275"/>
        <w:gridCol w:w="1276"/>
      </w:tblGrid>
      <w:tr w:rsidR="009C0F8B" w:rsidRPr="004A6982" w14:paraId="189CE285" w14:textId="77777777" w:rsidTr="003D3979">
        <w:trPr>
          <w:jc w:val="center"/>
          <w:ins w:id="1700" w:author="Johnny Schultz" w:date="2015-01-15T16:48:00Z"/>
        </w:trPr>
        <w:tc>
          <w:tcPr>
            <w:tcW w:w="1358" w:type="dxa"/>
          </w:tcPr>
          <w:p w14:paraId="7FF50EAA" w14:textId="77777777" w:rsidR="009C0F8B" w:rsidRPr="001321F9" w:rsidRDefault="009C0F8B" w:rsidP="003D3979">
            <w:pPr>
              <w:pStyle w:val="Tablehead"/>
              <w:rPr>
                <w:ins w:id="1701" w:author="Johnny Schultz" w:date="2015-01-15T16:48:00Z"/>
              </w:rPr>
            </w:pPr>
            <w:ins w:id="1702" w:author="Johnny Schultz" w:date="2015-01-15T16:48:00Z">
              <w:r w:rsidRPr="001321F9">
                <w:t>Symbol</w:t>
              </w:r>
            </w:ins>
          </w:p>
        </w:tc>
        <w:tc>
          <w:tcPr>
            <w:tcW w:w="1761" w:type="dxa"/>
          </w:tcPr>
          <w:p w14:paraId="77408C10" w14:textId="77777777" w:rsidR="009C0F8B" w:rsidRPr="001321F9" w:rsidRDefault="009C0F8B" w:rsidP="003D3979">
            <w:pPr>
              <w:pStyle w:val="Tablehead"/>
              <w:rPr>
                <w:ins w:id="1703" w:author="Johnny Schultz" w:date="2015-01-15T16:48:00Z"/>
              </w:rPr>
            </w:pPr>
            <w:ins w:id="1704" w:author="Johnny Schultz" w:date="2015-01-15T16:48:00Z">
              <w:r w:rsidRPr="001321F9">
                <w:t>Name</w:t>
              </w:r>
            </w:ins>
          </w:p>
        </w:tc>
        <w:tc>
          <w:tcPr>
            <w:tcW w:w="3969" w:type="dxa"/>
          </w:tcPr>
          <w:p w14:paraId="024A28D8" w14:textId="77777777" w:rsidR="009C0F8B" w:rsidRPr="001321F9" w:rsidRDefault="009C0F8B" w:rsidP="003D3979">
            <w:pPr>
              <w:pStyle w:val="Tablehead"/>
              <w:rPr>
                <w:ins w:id="1705" w:author="Johnny Schultz" w:date="2015-01-15T16:48:00Z"/>
              </w:rPr>
            </w:pPr>
            <w:ins w:id="1706" w:author="Johnny Schultz" w:date="2015-01-15T16:48:00Z">
              <w:r w:rsidRPr="001321F9">
                <w:t>Description</w:t>
              </w:r>
            </w:ins>
          </w:p>
        </w:tc>
        <w:tc>
          <w:tcPr>
            <w:tcW w:w="1275" w:type="dxa"/>
          </w:tcPr>
          <w:p w14:paraId="720D90A7" w14:textId="77777777" w:rsidR="009C0F8B" w:rsidRPr="001321F9" w:rsidRDefault="009C0F8B" w:rsidP="003D3979">
            <w:pPr>
              <w:pStyle w:val="Tablehead"/>
              <w:rPr>
                <w:ins w:id="1707" w:author="Johnny Schultz" w:date="2015-01-15T16:48:00Z"/>
                <w:spacing w:val="-2"/>
              </w:rPr>
            </w:pPr>
            <w:ins w:id="1708" w:author="Johnny Schultz" w:date="2015-01-15T16:48:00Z">
              <w:r w:rsidRPr="001321F9">
                <w:rPr>
                  <w:spacing w:val="-2"/>
                </w:rPr>
                <w:t>Minimum</w:t>
              </w:r>
            </w:ins>
          </w:p>
        </w:tc>
        <w:tc>
          <w:tcPr>
            <w:tcW w:w="1276" w:type="dxa"/>
          </w:tcPr>
          <w:p w14:paraId="0D733AA1" w14:textId="77777777" w:rsidR="009C0F8B" w:rsidRPr="001321F9" w:rsidRDefault="009C0F8B" w:rsidP="003D3979">
            <w:pPr>
              <w:pStyle w:val="Tablehead"/>
              <w:rPr>
                <w:ins w:id="1709" w:author="Johnny Schultz" w:date="2015-01-15T16:48:00Z"/>
              </w:rPr>
            </w:pPr>
            <w:ins w:id="1710" w:author="Johnny Schultz" w:date="2015-01-15T16:48:00Z">
              <w:r w:rsidRPr="001321F9">
                <w:t>Maximum</w:t>
              </w:r>
            </w:ins>
          </w:p>
        </w:tc>
      </w:tr>
      <w:tr w:rsidR="009C0F8B" w:rsidRPr="004A6982" w14:paraId="3D998622" w14:textId="77777777" w:rsidTr="003D3979">
        <w:trPr>
          <w:jc w:val="center"/>
          <w:ins w:id="1711" w:author="Johnny Schultz" w:date="2015-01-15T16:48:00Z"/>
        </w:trPr>
        <w:tc>
          <w:tcPr>
            <w:tcW w:w="1358" w:type="dxa"/>
          </w:tcPr>
          <w:p w14:paraId="55AACC5A" w14:textId="77777777" w:rsidR="009C0F8B" w:rsidRPr="001321F9" w:rsidRDefault="009C0F8B" w:rsidP="003D3979">
            <w:pPr>
              <w:pStyle w:val="Tabletext"/>
              <w:rPr>
                <w:ins w:id="1712" w:author="Johnny Schultz" w:date="2015-01-15T16:48:00Z"/>
              </w:rPr>
            </w:pPr>
            <w:ins w:id="1713" w:author="Johnny Schultz" w:date="2015-01-15T16:48:00Z">
              <w:r w:rsidRPr="001321F9">
                <w:t>LME.ITINC</w:t>
              </w:r>
            </w:ins>
          </w:p>
        </w:tc>
        <w:tc>
          <w:tcPr>
            <w:tcW w:w="1761" w:type="dxa"/>
          </w:tcPr>
          <w:p w14:paraId="146E6FD7" w14:textId="77777777" w:rsidR="009C0F8B" w:rsidRPr="001321F9" w:rsidRDefault="009C0F8B" w:rsidP="003D3979">
            <w:pPr>
              <w:pStyle w:val="Tabletext"/>
              <w:rPr>
                <w:ins w:id="1714" w:author="Johnny Schultz" w:date="2015-01-15T16:48:00Z"/>
              </w:rPr>
            </w:pPr>
            <w:ins w:id="1715" w:author="Johnny Schultz" w:date="2015-01-15T16:48:00Z">
              <w:r w:rsidRPr="001321F9">
                <w:t>Slot increment</w:t>
              </w:r>
            </w:ins>
          </w:p>
        </w:tc>
        <w:tc>
          <w:tcPr>
            <w:tcW w:w="3969" w:type="dxa"/>
          </w:tcPr>
          <w:p w14:paraId="6BC54818" w14:textId="77777777" w:rsidR="009C0F8B" w:rsidRPr="001321F9" w:rsidRDefault="009C0F8B" w:rsidP="003D3979">
            <w:pPr>
              <w:pStyle w:val="Tabletext"/>
              <w:rPr>
                <w:ins w:id="1716" w:author="Johnny Schultz" w:date="2015-01-15T16:48:00Z"/>
              </w:rPr>
            </w:pPr>
            <w:ins w:id="1717" w:author="Johnny Schultz" w:date="2015-01-15T16:48:00Z">
              <w:r w:rsidRPr="001321F9">
                <w:t>The slot increment is used to allocate a slot ahead in the frame. It is a relative offset from the current transmission slot. If it is set to zero, no more ITDMA allocations should be done</w:t>
              </w:r>
            </w:ins>
          </w:p>
        </w:tc>
        <w:tc>
          <w:tcPr>
            <w:tcW w:w="1275" w:type="dxa"/>
          </w:tcPr>
          <w:p w14:paraId="0A6BBB61" w14:textId="77777777" w:rsidR="009C0F8B" w:rsidRPr="006D3BC8" w:rsidRDefault="009C0F8B" w:rsidP="003D3979">
            <w:pPr>
              <w:pStyle w:val="Tabletext"/>
              <w:jc w:val="center"/>
              <w:rPr>
                <w:ins w:id="1718" w:author="Johnny Schultz" w:date="2015-01-15T16:48:00Z"/>
                <w:highlight w:val="yellow"/>
              </w:rPr>
            </w:pPr>
            <w:ins w:id="1719" w:author="Johnny Schultz" w:date="2015-01-15T16:48:00Z">
              <w:r w:rsidRPr="001321F9">
                <w:t>0</w:t>
              </w:r>
            </w:ins>
          </w:p>
        </w:tc>
        <w:tc>
          <w:tcPr>
            <w:tcW w:w="1276" w:type="dxa"/>
          </w:tcPr>
          <w:p w14:paraId="6200390D" w14:textId="77777777" w:rsidR="009C0F8B" w:rsidRPr="006D3BC8" w:rsidRDefault="009C0F8B" w:rsidP="003D3979">
            <w:pPr>
              <w:pStyle w:val="Tabletext"/>
              <w:jc w:val="center"/>
              <w:rPr>
                <w:ins w:id="1720" w:author="Johnny Schultz" w:date="2015-01-15T16:48:00Z"/>
                <w:highlight w:val="yellow"/>
              </w:rPr>
            </w:pPr>
            <w:ins w:id="1721" w:author="Johnny Schultz" w:date="2015-01-15T16:48:00Z">
              <w:r w:rsidRPr="001321F9">
                <w:t>8 191</w:t>
              </w:r>
            </w:ins>
          </w:p>
        </w:tc>
      </w:tr>
      <w:tr w:rsidR="009C0F8B" w:rsidRPr="004A6982" w14:paraId="4CD778BB" w14:textId="77777777" w:rsidTr="003D3979">
        <w:trPr>
          <w:jc w:val="center"/>
          <w:ins w:id="1722" w:author="Johnny Schultz" w:date="2015-01-15T16:48:00Z"/>
        </w:trPr>
        <w:tc>
          <w:tcPr>
            <w:tcW w:w="1358" w:type="dxa"/>
          </w:tcPr>
          <w:p w14:paraId="45BB9B18" w14:textId="77777777" w:rsidR="009C0F8B" w:rsidRPr="001321F9" w:rsidRDefault="009C0F8B" w:rsidP="003D3979">
            <w:pPr>
              <w:pStyle w:val="Tabletext"/>
              <w:rPr>
                <w:ins w:id="1723" w:author="Johnny Schultz" w:date="2015-01-15T16:48:00Z"/>
              </w:rPr>
            </w:pPr>
            <w:ins w:id="1724" w:author="Johnny Schultz" w:date="2015-01-15T16:48:00Z">
              <w:r w:rsidRPr="001321F9">
                <w:t>LME.ITSL</w:t>
              </w:r>
            </w:ins>
          </w:p>
        </w:tc>
        <w:tc>
          <w:tcPr>
            <w:tcW w:w="1761" w:type="dxa"/>
          </w:tcPr>
          <w:p w14:paraId="4939D244" w14:textId="77777777" w:rsidR="009C0F8B" w:rsidRPr="001321F9" w:rsidRDefault="009C0F8B" w:rsidP="003D3979">
            <w:pPr>
              <w:pStyle w:val="Tabletext"/>
              <w:rPr>
                <w:ins w:id="1725" w:author="Johnny Schultz" w:date="2015-01-15T16:48:00Z"/>
              </w:rPr>
            </w:pPr>
            <w:ins w:id="1726" w:author="Johnny Schultz" w:date="2015-01-15T16:48:00Z">
              <w:r w:rsidRPr="001321F9">
                <w:t>Number of slots</w:t>
              </w:r>
            </w:ins>
          </w:p>
        </w:tc>
        <w:tc>
          <w:tcPr>
            <w:tcW w:w="3969" w:type="dxa"/>
          </w:tcPr>
          <w:p w14:paraId="4A445FC8" w14:textId="77777777" w:rsidR="009C0F8B" w:rsidRPr="001321F9" w:rsidRDefault="009C0F8B" w:rsidP="003D3979">
            <w:pPr>
              <w:pStyle w:val="Tabletext"/>
              <w:rPr>
                <w:ins w:id="1727" w:author="Johnny Schultz" w:date="2015-01-15T16:48:00Z"/>
              </w:rPr>
            </w:pPr>
            <w:ins w:id="1728" w:author="Johnny Schultz" w:date="2015-01-15T16:48:00Z">
              <w:r w:rsidRPr="001321F9">
                <w:t>Indicates the number of consecutive slots, which are allocated, starting at the slot increment</w:t>
              </w:r>
            </w:ins>
          </w:p>
        </w:tc>
        <w:tc>
          <w:tcPr>
            <w:tcW w:w="1275" w:type="dxa"/>
          </w:tcPr>
          <w:p w14:paraId="3C1B56C5" w14:textId="77777777" w:rsidR="009C0F8B" w:rsidRPr="006D3BC8" w:rsidRDefault="009C0F8B" w:rsidP="003D3979">
            <w:pPr>
              <w:pStyle w:val="Tabletext"/>
              <w:jc w:val="center"/>
              <w:rPr>
                <w:ins w:id="1729" w:author="Johnny Schultz" w:date="2015-01-15T16:48:00Z"/>
                <w:highlight w:val="yellow"/>
              </w:rPr>
            </w:pPr>
            <w:ins w:id="1730" w:author="Johnny Schultz" w:date="2015-01-15T16:48:00Z">
              <w:r w:rsidRPr="001321F9">
                <w:t>1</w:t>
              </w:r>
            </w:ins>
          </w:p>
        </w:tc>
        <w:tc>
          <w:tcPr>
            <w:tcW w:w="1276" w:type="dxa"/>
          </w:tcPr>
          <w:p w14:paraId="7FDC989B" w14:textId="77777777" w:rsidR="009C0F8B" w:rsidRPr="006D3BC8" w:rsidRDefault="009C0F8B" w:rsidP="003D3979">
            <w:pPr>
              <w:pStyle w:val="Tabletext"/>
              <w:jc w:val="center"/>
              <w:rPr>
                <w:ins w:id="1731" w:author="Johnny Schultz" w:date="2015-01-15T16:48:00Z"/>
                <w:highlight w:val="yellow"/>
              </w:rPr>
            </w:pPr>
            <w:ins w:id="1732" w:author="Johnny Schultz" w:date="2015-01-15T16:48:00Z">
              <w:r w:rsidRPr="001321F9">
                <w:t>5</w:t>
              </w:r>
            </w:ins>
          </w:p>
        </w:tc>
      </w:tr>
      <w:tr w:rsidR="009C0F8B" w:rsidRPr="004A6982" w14:paraId="591F96B9" w14:textId="77777777" w:rsidTr="003D3979">
        <w:trPr>
          <w:jc w:val="center"/>
          <w:ins w:id="1733" w:author="Johnny Schultz" w:date="2015-01-15T16:48:00Z"/>
        </w:trPr>
        <w:tc>
          <w:tcPr>
            <w:tcW w:w="1358" w:type="dxa"/>
          </w:tcPr>
          <w:p w14:paraId="013F72AF" w14:textId="77777777" w:rsidR="009C0F8B" w:rsidRPr="001321F9" w:rsidRDefault="009C0F8B" w:rsidP="003D3979">
            <w:pPr>
              <w:pStyle w:val="Tabletext"/>
              <w:rPr>
                <w:ins w:id="1734" w:author="Johnny Schultz" w:date="2015-01-15T16:48:00Z"/>
              </w:rPr>
            </w:pPr>
            <w:ins w:id="1735" w:author="Johnny Schultz" w:date="2015-01-15T16:48:00Z">
              <w:r w:rsidRPr="001321F9">
                <w:t>LME.ITKP</w:t>
              </w:r>
            </w:ins>
          </w:p>
        </w:tc>
        <w:tc>
          <w:tcPr>
            <w:tcW w:w="1761" w:type="dxa"/>
          </w:tcPr>
          <w:p w14:paraId="7A1F4164" w14:textId="77777777" w:rsidR="009C0F8B" w:rsidRPr="001321F9" w:rsidRDefault="009C0F8B" w:rsidP="003D3979">
            <w:pPr>
              <w:pStyle w:val="Tabletext"/>
              <w:rPr>
                <w:ins w:id="1736" w:author="Johnny Schultz" w:date="2015-01-15T16:48:00Z"/>
              </w:rPr>
            </w:pPr>
            <w:ins w:id="1737" w:author="Johnny Schultz" w:date="2015-01-15T16:48:00Z">
              <w:r w:rsidRPr="001321F9">
                <w:t>Keep flag</w:t>
              </w:r>
            </w:ins>
          </w:p>
        </w:tc>
        <w:tc>
          <w:tcPr>
            <w:tcW w:w="3969" w:type="dxa"/>
          </w:tcPr>
          <w:p w14:paraId="1C1CA4C6" w14:textId="77777777" w:rsidR="009C0F8B" w:rsidRPr="001321F9" w:rsidRDefault="009C0F8B" w:rsidP="003D3979">
            <w:pPr>
              <w:pStyle w:val="Tabletext"/>
              <w:rPr>
                <w:ins w:id="1738" w:author="Johnny Schultz" w:date="2015-01-15T16:48:00Z"/>
              </w:rPr>
            </w:pPr>
            <w:ins w:id="1739" w:author="Johnny Schultz" w:date="2015-01-15T16:48:00Z">
              <w:r w:rsidRPr="001321F9">
                <w:t xml:space="preserve">This flag should be set to TRUE when the present slot(s) should be reserved in the next frame also. The keep flag is set to FALSE when the allocated slot should be freed </w:t>
              </w:r>
              <w:r w:rsidRPr="001321F9">
                <w:lastRenderedPageBreak/>
                <w:t>immediately after transmission</w:t>
              </w:r>
            </w:ins>
          </w:p>
        </w:tc>
        <w:tc>
          <w:tcPr>
            <w:tcW w:w="1275" w:type="dxa"/>
          </w:tcPr>
          <w:p w14:paraId="11EA004C" w14:textId="77777777" w:rsidR="009C0F8B" w:rsidRPr="001321F9" w:rsidRDefault="009C0F8B" w:rsidP="003D3979">
            <w:pPr>
              <w:pStyle w:val="Tabletext"/>
              <w:jc w:val="center"/>
              <w:rPr>
                <w:ins w:id="1740" w:author="Johnny Schultz" w:date="2015-01-15T16:48:00Z"/>
              </w:rPr>
            </w:pPr>
            <w:ins w:id="1741" w:author="Johnny Schultz" w:date="2015-01-15T16:48:00Z">
              <w:r w:rsidRPr="001321F9">
                <w:lastRenderedPageBreak/>
                <w:t>False = 0</w:t>
              </w:r>
            </w:ins>
          </w:p>
        </w:tc>
        <w:tc>
          <w:tcPr>
            <w:tcW w:w="1276" w:type="dxa"/>
          </w:tcPr>
          <w:p w14:paraId="591A1835" w14:textId="77777777" w:rsidR="009C0F8B" w:rsidRPr="006D3BC8" w:rsidRDefault="009C0F8B" w:rsidP="003D3979">
            <w:pPr>
              <w:pStyle w:val="Tabletext"/>
              <w:jc w:val="center"/>
              <w:rPr>
                <w:ins w:id="1742" w:author="Johnny Schultz" w:date="2015-01-15T16:48:00Z"/>
              </w:rPr>
            </w:pPr>
            <w:ins w:id="1743" w:author="Johnny Schultz" w:date="2015-01-15T16:48:00Z">
              <w:r w:rsidRPr="001321F9">
                <w:t>True = 1</w:t>
              </w:r>
            </w:ins>
          </w:p>
        </w:tc>
      </w:tr>
    </w:tbl>
    <w:p w14:paraId="2BE61F82" w14:textId="77777777" w:rsidR="009C0F8B" w:rsidRPr="003947BE" w:rsidRDefault="009C0F8B" w:rsidP="009C0F8B">
      <w:pPr>
        <w:pStyle w:val="Tablefin"/>
        <w:rPr>
          <w:ins w:id="1744" w:author="Johnny Schultz" w:date="2015-01-15T16:48:00Z"/>
        </w:rPr>
      </w:pPr>
      <w:bookmarkStart w:id="1745" w:name="_Toc440784042"/>
    </w:p>
    <w:p w14:paraId="7CDE7034" w14:textId="34B29D50" w:rsidR="003D3979" w:rsidRPr="00E66B43" w:rsidRDefault="003D3979" w:rsidP="003D3979">
      <w:pPr>
        <w:pStyle w:val="Heading3"/>
        <w:rPr>
          <w:ins w:id="1746" w:author="Johnny Schultz" w:date="2015-01-15T17:06:00Z"/>
        </w:rPr>
      </w:pPr>
      <w:ins w:id="1747" w:author="Johnny Schultz" w:date="2015-01-15T17:06:00Z">
        <w:r>
          <w:t>3.3.4.2</w:t>
        </w:r>
        <w:r>
          <w:tab/>
        </w:r>
        <w:r w:rsidRPr="00E66B43">
          <w:t>Random access</w:t>
        </w:r>
        <w:r w:rsidRPr="00E66B43">
          <w:rPr>
            <w:b w:val="0"/>
          </w:rPr>
          <w:t xml:space="preserve"> </w:t>
        </w:r>
        <w:r w:rsidRPr="00E66B43">
          <w:t>time division multiple access</w:t>
        </w:r>
      </w:ins>
    </w:p>
    <w:bookmarkEnd w:id="1745"/>
    <w:p w14:paraId="3F17A032" w14:textId="0083A381" w:rsidR="009C0F8B" w:rsidRPr="00E66B43" w:rsidRDefault="009C0F8B" w:rsidP="009C0F8B">
      <w:pPr>
        <w:rPr>
          <w:ins w:id="1748" w:author="Johnny Schultz" w:date="2015-01-15T16:48:00Z"/>
        </w:rPr>
      </w:pPr>
      <w:ins w:id="1749" w:author="Johnny Schultz" w:date="2015-01-15T16:48:00Z">
        <w:r w:rsidRPr="00E66B43">
          <w:t xml:space="preserve">RATDMA is used when a station needs to allocate a slot, which has not been pre-announced. This is generally done </w:t>
        </w:r>
      </w:ins>
      <w:ins w:id="1750" w:author="Johnny Schultz" w:date="2015-01-27T11:46:00Z">
        <w:r w:rsidR="00C23660">
          <w:t xml:space="preserve">as </w:t>
        </w:r>
      </w:ins>
      <w:ins w:id="1751" w:author="Johnny Schultz" w:date="2015-01-15T16:48:00Z">
        <w:r w:rsidRPr="00E66B43">
          <w:t xml:space="preserve">the first transmission slot </w:t>
        </w:r>
      </w:ins>
      <w:ins w:id="1752" w:author="Johnny Schultz" w:date="2015-01-27T11:47:00Z">
        <w:r w:rsidR="00C23660">
          <w:t>for a message group</w:t>
        </w:r>
      </w:ins>
      <w:ins w:id="1753" w:author="Johnny Schultz" w:date="2015-01-15T16:48:00Z">
        <w:r w:rsidRPr="00E66B43">
          <w:t xml:space="preserve">, or for messages </w:t>
        </w:r>
      </w:ins>
      <w:ins w:id="1754" w:author="Johnny Schultz" w:date="2015-01-27T11:48:00Z">
        <w:r w:rsidR="00C23660">
          <w:t>that cannot be pre-announced by a previous transmission</w:t>
        </w:r>
      </w:ins>
      <w:ins w:id="1755" w:author="Johnny Schultz" w:date="2015-01-15T16:48:00Z">
        <w:r w:rsidRPr="00E66B43">
          <w:t>.</w:t>
        </w:r>
      </w:ins>
    </w:p>
    <w:p w14:paraId="7BB10737" w14:textId="0813F6D9" w:rsidR="003D3979" w:rsidRPr="00E66B43" w:rsidRDefault="003D3979" w:rsidP="003D3979">
      <w:pPr>
        <w:pStyle w:val="Heading3"/>
        <w:rPr>
          <w:ins w:id="1756" w:author="Johnny Schultz" w:date="2015-01-15T17:06:00Z"/>
        </w:rPr>
      </w:pPr>
      <w:bookmarkStart w:id="1757" w:name="_Toc440784043"/>
      <w:ins w:id="1758" w:author="Johnny Schultz" w:date="2015-01-15T17:06:00Z">
        <w:r>
          <w:t>3.3.4.2.1</w:t>
        </w:r>
        <w:r>
          <w:tab/>
        </w:r>
        <w:r w:rsidRPr="00E66B43">
          <w:t>Random access</w:t>
        </w:r>
        <w:r w:rsidRPr="00E66B43">
          <w:rPr>
            <w:b w:val="0"/>
          </w:rPr>
          <w:t xml:space="preserve"> </w:t>
        </w:r>
        <w:r w:rsidRPr="00E66B43">
          <w:t>time division multiple access algorithm</w:t>
        </w:r>
      </w:ins>
    </w:p>
    <w:bookmarkEnd w:id="1757"/>
    <w:p w14:paraId="4EC66BB6" w14:textId="5BA8AC3D" w:rsidR="009C0F8B" w:rsidRPr="00E66B43" w:rsidRDefault="009C0F8B" w:rsidP="009C0F8B">
      <w:pPr>
        <w:rPr>
          <w:ins w:id="1759" w:author="Johnny Schultz" w:date="2015-01-15T16:48:00Z"/>
        </w:rPr>
      </w:pPr>
      <w:ins w:id="1760" w:author="Johnny Schultz" w:date="2015-01-15T16:48:00Z">
        <w:r w:rsidRPr="00E66B43">
          <w:t>The RATDMA access scheme should use a probability persistent (p-persistent) algorithm as described in this paragraph (</w:t>
        </w:r>
        <w:r w:rsidRPr="00E25B9D">
          <w:t xml:space="preserve">see Table </w:t>
        </w:r>
        <w:r w:rsidR="00E25B9D" w:rsidRPr="001321F9">
          <w:t>8</w:t>
        </w:r>
        <w:r w:rsidRPr="00E66B43">
          <w:t>).</w:t>
        </w:r>
      </w:ins>
    </w:p>
    <w:p w14:paraId="2D1EFE0F" w14:textId="6603F50A" w:rsidR="009C0F8B" w:rsidRPr="00E66B43" w:rsidRDefault="009C0F8B" w:rsidP="009C0F8B">
      <w:pPr>
        <w:rPr>
          <w:ins w:id="1761" w:author="Johnny Schultz" w:date="2015-01-15T16:48:00Z"/>
        </w:rPr>
      </w:pPr>
      <w:ins w:id="1762" w:author="Johnny Schultz" w:date="2015-01-15T16:48:00Z">
        <w:r w:rsidRPr="00E66B43">
          <w:t xml:space="preserve">An </w:t>
        </w:r>
      </w:ins>
      <w:ins w:id="1763" w:author="Johnny Schultz" w:date="2015-04-16T14:08:00Z">
        <w:r w:rsidR="00E25B9D">
          <w:t>ASM</w:t>
        </w:r>
      </w:ins>
      <w:ins w:id="1764" w:author="Johnny Schultz" w:date="2015-01-15T16:48:00Z">
        <w:r w:rsidRPr="00E66B43">
          <w:t xml:space="preserve"> station should avoid using RATDMA</w:t>
        </w:r>
      </w:ins>
      <w:ins w:id="1765" w:author="Johnny Schultz" w:date="2015-04-16T14:08:00Z">
        <w:r w:rsidR="00E25B9D">
          <w:t xml:space="preserve"> when possible</w:t>
        </w:r>
      </w:ins>
      <w:ins w:id="1766" w:author="Johnny Schultz" w:date="2015-01-15T16:48:00Z">
        <w:r w:rsidRPr="00E66B43">
          <w:t xml:space="preserve">. A </w:t>
        </w:r>
      </w:ins>
      <w:ins w:id="1767" w:author="Johnny Schultz" w:date="2015-04-16T14:08:00Z">
        <w:r w:rsidR="00E25B9D">
          <w:t xml:space="preserve">previously </w:t>
        </w:r>
      </w:ins>
      <w:ins w:id="1768" w:author="Johnny Schultz" w:date="2015-01-15T16:48:00Z">
        <w:r w:rsidRPr="00E66B43">
          <w:t xml:space="preserve">scheduled message should be used to announce a future transmission </w:t>
        </w:r>
      </w:ins>
      <w:ins w:id="1769" w:author="Johnny Schultz" w:date="2015-04-16T14:09:00Z">
        <w:r w:rsidR="00E25B9D">
          <w:t xml:space="preserve">when possible </w:t>
        </w:r>
      </w:ins>
      <w:ins w:id="1770" w:author="Johnny Schultz" w:date="2015-01-15T16:48:00Z">
        <w:r w:rsidRPr="00E66B43">
          <w:t>to avoid RATDMA transmissions.</w:t>
        </w:r>
      </w:ins>
    </w:p>
    <w:p w14:paraId="1905503B" w14:textId="12833085" w:rsidR="009C0F8B" w:rsidRPr="001321F9" w:rsidRDefault="009C0F8B" w:rsidP="009C0F8B">
      <w:pPr>
        <w:rPr>
          <w:ins w:id="1771" w:author="Johnny Schultz" w:date="2015-01-15T16:48:00Z"/>
        </w:rPr>
      </w:pPr>
      <w:ins w:id="1772" w:author="Johnny Schultz" w:date="2015-01-15T16:48:00Z">
        <w:r w:rsidRPr="001321F9">
          <w:t>Messages, which use the RATDMA access scheme, are stored in a priority first-in first-out (FIFO). When a candidate slot is detected, the station randomly select a probability value (LME.RTP1) between 0 and 100. This value should be compared with the current probability for transmission (LME.RTP2). If LME.RTP1 is equal to, or less than LME.RTP2, transmission should occur in the candidate slot. If not, LME.RTP2 should be incremented with a probability increment (LME.RTPI) and the station should wait for the next candidate slot in the frame.</w:t>
        </w:r>
      </w:ins>
    </w:p>
    <w:p w14:paraId="7BE3A58C" w14:textId="6DAE08F4" w:rsidR="009C0F8B" w:rsidRPr="001321F9" w:rsidRDefault="009C0F8B" w:rsidP="009C0F8B">
      <w:pPr>
        <w:rPr>
          <w:ins w:id="1773" w:author="Johnny Schultz" w:date="2015-01-15T16:48:00Z"/>
        </w:rPr>
      </w:pPr>
      <w:ins w:id="1774" w:author="Johnny Schultz" w:date="2015-01-15T16:48:00Z">
        <w:r w:rsidRPr="001321F9">
          <w:t xml:space="preserve">The SI for RATDMA should be 150 time slots, which is equivalent to 4 s. The candidate slot set should be chosen within the SI, so that the transmission occurs within </w:t>
        </w:r>
        <w:r w:rsidR="00E25B9D" w:rsidRPr="001321F9">
          <w:t>4</w:t>
        </w:r>
      </w:ins>
      <w:ins w:id="1775" w:author="Johnny Schultz" w:date="2015-04-16T14:09:00Z">
        <w:r w:rsidR="00E25B9D" w:rsidRPr="00E25B9D">
          <w:t> </w:t>
        </w:r>
      </w:ins>
      <w:commentRangeStart w:id="1776"/>
      <w:ins w:id="1777" w:author="Johnny Schultz" w:date="2015-01-15T16:48:00Z">
        <w:r w:rsidRPr="001321F9">
          <w:t>s</w:t>
        </w:r>
      </w:ins>
      <w:commentRangeEnd w:id="1776"/>
      <w:r w:rsidR="00235CF8">
        <w:rPr>
          <w:rStyle w:val="CommentReference"/>
          <w:lang w:val="en-US"/>
        </w:rPr>
        <w:commentReference w:id="1776"/>
      </w:r>
      <w:ins w:id="1778" w:author="Johnny Schultz" w:date="2015-01-15T16:48:00Z">
        <w:r w:rsidRPr="001321F9">
          <w:t>.</w:t>
        </w:r>
      </w:ins>
    </w:p>
    <w:p w14:paraId="6752DBF3" w14:textId="77777777" w:rsidR="009C0F8B" w:rsidRPr="001321F9" w:rsidRDefault="009C0F8B" w:rsidP="009C0F8B">
      <w:pPr>
        <w:rPr>
          <w:ins w:id="1779" w:author="Johnny Schultz" w:date="2015-01-15T16:48:00Z"/>
        </w:rPr>
      </w:pPr>
      <w:ins w:id="1780" w:author="Johnny Schultz" w:date="2015-01-15T16:48:00Z">
        <w:r w:rsidRPr="001321F9">
          <w:t>Each time that a candidate slot is entered, the p-persistent algorithm is applied. If the algorithm determines that a transmission shall be inhibited, then the parameter LME.RTCSC is decremented by one and LME.RTA is incremented by one.</w:t>
        </w:r>
      </w:ins>
    </w:p>
    <w:p w14:paraId="70CCEF49" w14:textId="77777777" w:rsidR="009C0F8B" w:rsidRPr="00E66B43" w:rsidRDefault="009C0F8B" w:rsidP="009C0F8B">
      <w:pPr>
        <w:rPr>
          <w:ins w:id="1781" w:author="Johnny Schultz" w:date="2015-01-15T16:48:00Z"/>
        </w:rPr>
      </w:pPr>
      <w:ins w:id="1782" w:author="Johnny Schultz" w:date="2015-01-15T16:48:00Z">
        <w:r w:rsidRPr="001321F9">
          <w:t xml:space="preserve">LME.RTCSC can also be decremented as a result of another station allocating a slot in the candidate set. If LME.RTCSC </w:t>
        </w:r>
        <w:r w:rsidRPr="001321F9">
          <w:rPr>
            <w:rFonts w:ascii="Symbol" w:hAnsi="Symbol"/>
          </w:rPr>
          <w:t></w:t>
        </w:r>
        <w:r w:rsidRPr="001321F9">
          <w:t xml:space="preserve"> LME.RTA </w:t>
        </w:r>
        <w:r w:rsidRPr="001321F9">
          <w:rPr>
            <w:rFonts w:ascii="Symbol" w:hAnsi="Symbol"/>
          </w:rPr>
          <w:t></w:t>
        </w:r>
        <w:r w:rsidRPr="001321F9">
          <w:t xml:space="preserve"> 4 then the candidate set shall be complemented with a new slot within the range of the current slot and LME.RTES following the slot selection criteria.</w:t>
        </w:r>
      </w:ins>
    </w:p>
    <w:p w14:paraId="10464DE3" w14:textId="782216DD" w:rsidR="003D3979" w:rsidRPr="00E66B43" w:rsidRDefault="003D3979" w:rsidP="003D3979">
      <w:pPr>
        <w:pStyle w:val="Heading3"/>
        <w:rPr>
          <w:ins w:id="1783" w:author="Johnny Schultz" w:date="2015-01-15T17:07:00Z"/>
        </w:rPr>
      </w:pPr>
      <w:bookmarkStart w:id="1784" w:name="_Toc440784044"/>
      <w:ins w:id="1785" w:author="Johnny Schultz" w:date="2015-01-15T17:07:00Z">
        <w:r>
          <w:t>3.3.4.2.2</w:t>
        </w:r>
        <w:r>
          <w:tab/>
        </w:r>
        <w:r w:rsidRPr="00BE244E">
          <w:t>Random access time division multiple access parameters</w:t>
        </w:r>
      </w:ins>
    </w:p>
    <w:bookmarkEnd w:id="1784"/>
    <w:p w14:paraId="2F50FC78" w14:textId="07E80F6D" w:rsidR="009C0F8B" w:rsidRPr="00E66B43" w:rsidRDefault="009C0F8B" w:rsidP="009C0F8B">
      <w:pPr>
        <w:rPr>
          <w:ins w:id="1786" w:author="Johnny Schultz" w:date="2015-01-15T16:48:00Z"/>
        </w:rPr>
      </w:pPr>
      <w:ins w:id="1787" w:author="Johnny Schultz" w:date="2015-01-15T16:48:00Z">
        <w:r w:rsidRPr="00E66B43">
          <w:t xml:space="preserve">The parameters of </w:t>
        </w:r>
        <w:r w:rsidRPr="00E25B9D">
          <w:t xml:space="preserve">Table </w:t>
        </w:r>
        <w:r w:rsidR="003B1752" w:rsidRPr="001321F9">
          <w:t>8</w:t>
        </w:r>
        <w:r w:rsidRPr="00E66B43">
          <w:t xml:space="preserve"> control RATDMA scheduling:</w:t>
        </w:r>
      </w:ins>
    </w:p>
    <w:p w14:paraId="50F2572B" w14:textId="5DD6326E" w:rsidR="009C0F8B" w:rsidRPr="003947BE" w:rsidRDefault="009C0F8B" w:rsidP="009C0F8B">
      <w:pPr>
        <w:pStyle w:val="TableNo"/>
        <w:rPr>
          <w:ins w:id="1788" w:author="Johnny Schultz" w:date="2015-01-15T16:48:00Z"/>
        </w:rPr>
      </w:pPr>
      <w:ins w:id="1789" w:author="Johnny Schultz" w:date="2015-01-15T16:48:00Z">
        <w:r w:rsidRPr="00E25B9D">
          <w:t xml:space="preserve">TABLE </w:t>
        </w:r>
        <w:r w:rsidR="003B1752" w:rsidRPr="001321F9">
          <w:t>8</w:t>
        </w:r>
      </w:ins>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484"/>
        <w:gridCol w:w="1396"/>
        <w:gridCol w:w="4208"/>
        <w:gridCol w:w="1275"/>
        <w:gridCol w:w="1276"/>
      </w:tblGrid>
      <w:tr w:rsidR="009C0F8B" w:rsidRPr="003C2BD5" w14:paraId="23DA70D3" w14:textId="77777777" w:rsidTr="003D3979">
        <w:trPr>
          <w:jc w:val="center"/>
          <w:ins w:id="1790" w:author="Johnny Schultz" w:date="2015-01-15T16:48:00Z"/>
        </w:trPr>
        <w:tc>
          <w:tcPr>
            <w:tcW w:w="1484" w:type="dxa"/>
          </w:tcPr>
          <w:p w14:paraId="7C06EE36" w14:textId="77777777" w:rsidR="009C0F8B" w:rsidRPr="001321F9" w:rsidRDefault="009C0F8B" w:rsidP="003D3979">
            <w:pPr>
              <w:pStyle w:val="Tablehead"/>
              <w:rPr>
                <w:ins w:id="1791" w:author="Johnny Schultz" w:date="2015-01-15T16:48:00Z"/>
              </w:rPr>
            </w:pPr>
            <w:ins w:id="1792" w:author="Johnny Schultz" w:date="2015-01-15T16:48:00Z">
              <w:r w:rsidRPr="001321F9">
                <w:t>Symbol</w:t>
              </w:r>
            </w:ins>
          </w:p>
        </w:tc>
        <w:tc>
          <w:tcPr>
            <w:tcW w:w="1396" w:type="dxa"/>
          </w:tcPr>
          <w:p w14:paraId="30ED9131" w14:textId="77777777" w:rsidR="009C0F8B" w:rsidRPr="001321F9" w:rsidRDefault="009C0F8B" w:rsidP="003D3979">
            <w:pPr>
              <w:pStyle w:val="Tablehead"/>
              <w:rPr>
                <w:ins w:id="1793" w:author="Johnny Schultz" w:date="2015-01-15T16:48:00Z"/>
              </w:rPr>
            </w:pPr>
            <w:ins w:id="1794" w:author="Johnny Schultz" w:date="2015-01-15T16:48:00Z">
              <w:r w:rsidRPr="001321F9">
                <w:t>Name</w:t>
              </w:r>
            </w:ins>
          </w:p>
        </w:tc>
        <w:tc>
          <w:tcPr>
            <w:tcW w:w="4208" w:type="dxa"/>
          </w:tcPr>
          <w:p w14:paraId="24E7DD25" w14:textId="77777777" w:rsidR="009C0F8B" w:rsidRPr="001321F9" w:rsidRDefault="009C0F8B" w:rsidP="003D3979">
            <w:pPr>
              <w:pStyle w:val="Tablehead"/>
              <w:rPr>
                <w:ins w:id="1795" w:author="Johnny Schultz" w:date="2015-01-15T16:48:00Z"/>
              </w:rPr>
            </w:pPr>
            <w:ins w:id="1796" w:author="Johnny Schultz" w:date="2015-01-15T16:48:00Z">
              <w:r w:rsidRPr="001321F9">
                <w:t>Description</w:t>
              </w:r>
            </w:ins>
          </w:p>
        </w:tc>
        <w:tc>
          <w:tcPr>
            <w:tcW w:w="1275" w:type="dxa"/>
          </w:tcPr>
          <w:p w14:paraId="6E1B8DD6" w14:textId="77777777" w:rsidR="009C0F8B" w:rsidRPr="001321F9" w:rsidRDefault="009C0F8B" w:rsidP="003D3979">
            <w:pPr>
              <w:pStyle w:val="Tablehead"/>
              <w:rPr>
                <w:ins w:id="1797" w:author="Johnny Schultz" w:date="2015-01-15T16:48:00Z"/>
              </w:rPr>
            </w:pPr>
            <w:ins w:id="1798" w:author="Johnny Schultz" w:date="2015-01-15T16:48:00Z">
              <w:r w:rsidRPr="001321F9">
                <w:t>Minimum</w:t>
              </w:r>
            </w:ins>
          </w:p>
        </w:tc>
        <w:tc>
          <w:tcPr>
            <w:tcW w:w="1276" w:type="dxa"/>
          </w:tcPr>
          <w:p w14:paraId="321D29D4" w14:textId="77777777" w:rsidR="009C0F8B" w:rsidRPr="001321F9" w:rsidRDefault="009C0F8B" w:rsidP="003D3979">
            <w:pPr>
              <w:pStyle w:val="Tablehead"/>
              <w:rPr>
                <w:ins w:id="1799" w:author="Johnny Schultz" w:date="2015-01-15T16:48:00Z"/>
              </w:rPr>
            </w:pPr>
            <w:ins w:id="1800" w:author="Johnny Schultz" w:date="2015-01-15T16:48:00Z">
              <w:r w:rsidRPr="001321F9">
                <w:t>Maximum</w:t>
              </w:r>
            </w:ins>
          </w:p>
        </w:tc>
      </w:tr>
      <w:tr w:rsidR="009C0F8B" w:rsidRPr="003C2BD5" w14:paraId="2EC66ACB" w14:textId="77777777" w:rsidTr="003D3979">
        <w:trPr>
          <w:jc w:val="center"/>
          <w:ins w:id="1801" w:author="Johnny Schultz" w:date="2015-01-15T16:48:00Z"/>
        </w:trPr>
        <w:tc>
          <w:tcPr>
            <w:tcW w:w="1484" w:type="dxa"/>
          </w:tcPr>
          <w:p w14:paraId="0E271B15" w14:textId="77777777" w:rsidR="009C0F8B" w:rsidRPr="001321F9" w:rsidRDefault="009C0F8B" w:rsidP="003D3979">
            <w:pPr>
              <w:pStyle w:val="Tabletext"/>
              <w:rPr>
                <w:ins w:id="1802" w:author="Johnny Schultz" w:date="2015-01-15T16:48:00Z"/>
              </w:rPr>
            </w:pPr>
            <w:ins w:id="1803" w:author="Johnny Schultz" w:date="2015-01-15T16:48:00Z">
              <w:r w:rsidRPr="001321F9">
                <w:t>LME.RTCSC</w:t>
              </w:r>
            </w:ins>
          </w:p>
        </w:tc>
        <w:tc>
          <w:tcPr>
            <w:tcW w:w="1396" w:type="dxa"/>
          </w:tcPr>
          <w:p w14:paraId="0D46B299" w14:textId="77777777" w:rsidR="009C0F8B" w:rsidRPr="001321F9" w:rsidRDefault="009C0F8B" w:rsidP="003D3979">
            <w:pPr>
              <w:pStyle w:val="Tabletext"/>
              <w:rPr>
                <w:ins w:id="1804" w:author="Johnny Schultz" w:date="2015-01-15T16:48:00Z"/>
              </w:rPr>
            </w:pPr>
            <w:ins w:id="1805" w:author="Johnny Schultz" w:date="2015-01-15T16:48:00Z">
              <w:r w:rsidRPr="001321F9">
                <w:t>Candidate slot counter</w:t>
              </w:r>
            </w:ins>
          </w:p>
        </w:tc>
        <w:tc>
          <w:tcPr>
            <w:tcW w:w="4208" w:type="dxa"/>
          </w:tcPr>
          <w:p w14:paraId="6C3E535F" w14:textId="77777777" w:rsidR="009C0F8B" w:rsidRPr="001321F9" w:rsidRDefault="009C0F8B" w:rsidP="003D3979">
            <w:pPr>
              <w:pStyle w:val="Tabletext"/>
              <w:rPr>
                <w:ins w:id="1806" w:author="Johnny Schultz" w:date="2015-01-15T16:48:00Z"/>
              </w:rPr>
            </w:pPr>
            <w:ins w:id="1807" w:author="Johnny Schultz" w:date="2015-01-15T16:48:00Z">
              <w:r w:rsidRPr="001321F9">
                <w:t>The number of slots currently available in the candidate set.</w:t>
              </w:r>
            </w:ins>
          </w:p>
          <w:p w14:paraId="2E1161C4" w14:textId="77777777" w:rsidR="009C0F8B" w:rsidRPr="001321F9" w:rsidRDefault="009C0F8B" w:rsidP="003D3979">
            <w:pPr>
              <w:pStyle w:val="Tabletext"/>
              <w:rPr>
                <w:ins w:id="1808" w:author="Johnny Schultz" w:date="2015-01-15T16:48:00Z"/>
              </w:rPr>
            </w:pPr>
            <w:ins w:id="1809" w:author="Johnny Schultz" w:date="2015-01-15T16:48:00Z">
              <w:r w:rsidRPr="001321F9">
                <w:t>NOTE 1 – The initial value is always 4 or more (see § 3.3.1.2). However, during the cycle of the p-persistent algorithm the value may be reduced below 4</w:t>
              </w:r>
            </w:ins>
          </w:p>
        </w:tc>
        <w:tc>
          <w:tcPr>
            <w:tcW w:w="1275" w:type="dxa"/>
          </w:tcPr>
          <w:p w14:paraId="6BE07896" w14:textId="77777777" w:rsidR="009C0F8B" w:rsidRPr="001321F9" w:rsidRDefault="009C0F8B" w:rsidP="003D3979">
            <w:pPr>
              <w:pStyle w:val="Tabletext"/>
              <w:jc w:val="center"/>
              <w:rPr>
                <w:ins w:id="1810" w:author="Johnny Schultz" w:date="2015-01-15T16:48:00Z"/>
              </w:rPr>
            </w:pPr>
            <w:ins w:id="1811" w:author="Johnny Schultz" w:date="2015-01-15T16:48:00Z">
              <w:r w:rsidRPr="001321F9">
                <w:t>1</w:t>
              </w:r>
            </w:ins>
          </w:p>
        </w:tc>
        <w:tc>
          <w:tcPr>
            <w:tcW w:w="1276" w:type="dxa"/>
          </w:tcPr>
          <w:p w14:paraId="1D7F1146" w14:textId="77777777" w:rsidR="009C0F8B" w:rsidRPr="001321F9" w:rsidRDefault="009C0F8B" w:rsidP="003D3979">
            <w:pPr>
              <w:pStyle w:val="Tabletext"/>
              <w:jc w:val="center"/>
              <w:rPr>
                <w:ins w:id="1812" w:author="Johnny Schultz" w:date="2015-01-15T16:48:00Z"/>
              </w:rPr>
            </w:pPr>
            <w:ins w:id="1813" w:author="Johnny Schultz" w:date="2015-01-15T16:48:00Z">
              <w:r w:rsidRPr="001321F9">
                <w:t>150</w:t>
              </w:r>
            </w:ins>
          </w:p>
        </w:tc>
      </w:tr>
      <w:tr w:rsidR="009C0F8B" w:rsidRPr="003C2BD5" w14:paraId="44F7CE78" w14:textId="77777777" w:rsidTr="003D3979">
        <w:trPr>
          <w:jc w:val="center"/>
          <w:ins w:id="1814" w:author="Johnny Schultz" w:date="2015-01-15T16:48:00Z"/>
        </w:trPr>
        <w:tc>
          <w:tcPr>
            <w:tcW w:w="1484" w:type="dxa"/>
          </w:tcPr>
          <w:p w14:paraId="0CFBC8B6" w14:textId="77777777" w:rsidR="009C0F8B" w:rsidRPr="001321F9" w:rsidRDefault="009C0F8B" w:rsidP="003D3979">
            <w:pPr>
              <w:pStyle w:val="Tabletext"/>
              <w:rPr>
                <w:ins w:id="1815" w:author="Johnny Schultz" w:date="2015-01-15T16:48:00Z"/>
              </w:rPr>
            </w:pPr>
            <w:ins w:id="1816" w:author="Johnny Schultz" w:date="2015-01-15T16:48:00Z">
              <w:r w:rsidRPr="001321F9">
                <w:t>LME.RTES</w:t>
              </w:r>
            </w:ins>
          </w:p>
        </w:tc>
        <w:tc>
          <w:tcPr>
            <w:tcW w:w="1396" w:type="dxa"/>
          </w:tcPr>
          <w:p w14:paraId="324FB53A" w14:textId="77777777" w:rsidR="009C0F8B" w:rsidRPr="001321F9" w:rsidRDefault="009C0F8B" w:rsidP="003D3979">
            <w:pPr>
              <w:pStyle w:val="Tabletext"/>
              <w:rPr>
                <w:ins w:id="1817" w:author="Johnny Schultz" w:date="2015-01-15T16:48:00Z"/>
              </w:rPr>
            </w:pPr>
            <w:ins w:id="1818" w:author="Johnny Schultz" w:date="2015-01-15T16:48:00Z">
              <w:r w:rsidRPr="001321F9">
                <w:t>End slot</w:t>
              </w:r>
            </w:ins>
          </w:p>
        </w:tc>
        <w:tc>
          <w:tcPr>
            <w:tcW w:w="4208" w:type="dxa"/>
          </w:tcPr>
          <w:p w14:paraId="36E83402" w14:textId="77777777" w:rsidR="009C0F8B" w:rsidRPr="001321F9" w:rsidRDefault="009C0F8B" w:rsidP="003D3979">
            <w:pPr>
              <w:pStyle w:val="Tabletext"/>
              <w:rPr>
                <w:ins w:id="1819" w:author="Johnny Schultz" w:date="2015-01-15T16:48:00Z"/>
              </w:rPr>
            </w:pPr>
            <w:ins w:id="1820" w:author="Johnny Schultz" w:date="2015-01-15T16:48:00Z">
              <w:r w:rsidRPr="001321F9">
                <w:t>Defined as the slot number of the last slot in the initial SI, which is 150 slots ahead</w:t>
              </w:r>
            </w:ins>
          </w:p>
        </w:tc>
        <w:tc>
          <w:tcPr>
            <w:tcW w:w="1275" w:type="dxa"/>
          </w:tcPr>
          <w:p w14:paraId="05200493" w14:textId="77777777" w:rsidR="009C0F8B" w:rsidRPr="001321F9" w:rsidRDefault="009C0F8B" w:rsidP="003D3979">
            <w:pPr>
              <w:pStyle w:val="Tabletext"/>
              <w:jc w:val="center"/>
              <w:rPr>
                <w:ins w:id="1821" w:author="Johnny Schultz" w:date="2015-01-15T16:48:00Z"/>
              </w:rPr>
            </w:pPr>
            <w:ins w:id="1822" w:author="Johnny Schultz" w:date="2015-01-15T16:48:00Z">
              <w:r w:rsidRPr="001321F9">
                <w:t>0</w:t>
              </w:r>
            </w:ins>
          </w:p>
        </w:tc>
        <w:tc>
          <w:tcPr>
            <w:tcW w:w="1276" w:type="dxa"/>
          </w:tcPr>
          <w:p w14:paraId="385C38B2" w14:textId="77777777" w:rsidR="009C0F8B" w:rsidRPr="001321F9" w:rsidRDefault="009C0F8B" w:rsidP="003D3979">
            <w:pPr>
              <w:pStyle w:val="Tabletext"/>
              <w:jc w:val="center"/>
              <w:rPr>
                <w:ins w:id="1823" w:author="Johnny Schultz" w:date="2015-01-15T16:48:00Z"/>
              </w:rPr>
            </w:pPr>
            <w:ins w:id="1824" w:author="Johnny Schultz" w:date="2015-01-15T16:48:00Z">
              <w:r w:rsidRPr="001321F9">
                <w:t>2 249</w:t>
              </w:r>
            </w:ins>
          </w:p>
        </w:tc>
      </w:tr>
      <w:tr w:rsidR="009C0F8B" w:rsidRPr="003C2BD5" w14:paraId="51C941FE" w14:textId="77777777" w:rsidTr="003D3979">
        <w:trPr>
          <w:jc w:val="center"/>
          <w:ins w:id="1825" w:author="Johnny Schultz" w:date="2015-01-15T16:48:00Z"/>
        </w:trPr>
        <w:tc>
          <w:tcPr>
            <w:tcW w:w="1484" w:type="dxa"/>
          </w:tcPr>
          <w:p w14:paraId="71B8A835" w14:textId="77777777" w:rsidR="009C0F8B" w:rsidRPr="001321F9" w:rsidRDefault="009C0F8B" w:rsidP="003D3979">
            <w:pPr>
              <w:pStyle w:val="Tabletext"/>
              <w:rPr>
                <w:ins w:id="1826" w:author="Johnny Schultz" w:date="2015-01-15T16:48:00Z"/>
              </w:rPr>
            </w:pPr>
            <w:ins w:id="1827" w:author="Johnny Schultz" w:date="2015-01-15T16:48:00Z">
              <w:r w:rsidRPr="001321F9">
                <w:t>LME.RTPRI</w:t>
              </w:r>
            </w:ins>
          </w:p>
        </w:tc>
        <w:tc>
          <w:tcPr>
            <w:tcW w:w="1396" w:type="dxa"/>
          </w:tcPr>
          <w:p w14:paraId="5419F88E" w14:textId="77777777" w:rsidR="009C0F8B" w:rsidRPr="001321F9" w:rsidRDefault="009C0F8B" w:rsidP="003D3979">
            <w:pPr>
              <w:pStyle w:val="Tabletext"/>
              <w:rPr>
                <w:ins w:id="1828" w:author="Johnny Schultz" w:date="2015-01-15T16:48:00Z"/>
              </w:rPr>
            </w:pPr>
            <w:ins w:id="1829" w:author="Johnny Schultz" w:date="2015-01-15T16:48:00Z">
              <w:r w:rsidRPr="001321F9">
                <w:t>Priority</w:t>
              </w:r>
            </w:ins>
          </w:p>
        </w:tc>
        <w:tc>
          <w:tcPr>
            <w:tcW w:w="4208" w:type="dxa"/>
          </w:tcPr>
          <w:p w14:paraId="036150CE" w14:textId="77777777" w:rsidR="009C0F8B" w:rsidRPr="001321F9" w:rsidRDefault="009C0F8B" w:rsidP="003D3979">
            <w:pPr>
              <w:pStyle w:val="Tabletext"/>
              <w:rPr>
                <w:ins w:id="1830" w:author="Johnny Schultz" w:date="2015-01-15T16:48:00Z"/>
              </w:rPr>
            </w:pPr>
            <w:ins w:id="1831" w:author="Johnny Schultz" w:date="2015-01-15T16:48:00Z">
              <w:r w:rsidRPr="001321F9">
                <w:t>The priority that the transmission has when queuing messages. The priority is highest when LME.RTPRI is lowest. Safety related messages should have highest service priority (refer to § 4.2.3)</w:t>
              </w:r>
            </w:ins>
          </w:p>
        </w:tc>
        <w:tc>
          <w:tcPr>
            <w:tcW w:w="1275" w:type="dxa"/>
          </w:tcPr>
          <w:p w14:paraId="4765B3EB" w14:textId="77777777" w:rsidR="009C0F8B" w:rsidRPr="001321F9" w:rsidRDefault="009C0F8B" w:rsidP="003D3979">
            <w:pPr>
              <w:pStyle w:val="Tabletext"/>
              <w:jc w:val="center"/>
              <w:rPr>
                <w:ins w:id="1832" w:author="Johnny Schultz" w:date="2015-01-15T16:48:00Z"/>
              </w:rPr>
            </w:pPr>
            <w:ins w:id="1833" w:author="Johnny Schultz" w:date="2015-01-15T16:48:00Z">
              <w:r w:rsidRPr="001321F9">
                <w:t>1</w:t>
              </w:r>
            </w:ins>
          </w:p>
        </w:tc>
        <w:tc>
          <w:tcPr>
            <w:tcW w:w="1276" w:type="dxa"/>
          </w:tcPr>
          <w:p w14:paraId="23B42A58" w14:textId="77777777" w:rsidR="009C0F8B" w:rsidRPr="001321F9" w:rsidRDefault="009C0F8B" w:rsidP="003D3979">
            <w:pPr>
              <w:pStyle w:val="Tabletext"/>
              <w:jc w:val="center"/>
              <w:rPr>
                <w:ins w:id="1834" w:author="Johnny Schultz" w:date="2015-01-15T16:48:00Z"/>
              </w:rPr>
            </w:pPr>
            <w:ins w:id="1835" w:author="Johnny Schultz" w:date="2015-01-15T16:48:00Z">
              <w:r w:rsidRPr="001321F9">
                <w:t>0</w:t>
              </w:r>
            </w:ins>
          </w:p>
        </w:tc>
      </w:tr>
      <w:tr w:rsidR="009C0F8B" w:rsidRPr="003C2BD5" w14:paraId="5352C99C" w14:textId="77777777" w:rsidTr="003D3979">
        <w:trPr>
          <w:jc w:val="center"/>
          <w:ins w:id="1836" w:author="Johnny Schultz" w:date="2015-01-15T16:48:00Z"/>
        </w:trPr>
        <w:tc>
          <w:tcPr>
            <w:tcW w:w="1484" w:type="dxa"/>
          </w:tcPr>
          <w:p w14:paraId="30F586D0" w14:textId="77777777" w:rsidR="009C0F8B" w:rsidRPr="001321F9" w:rsidRDefault="009C0F8B" w:rsidP="003D3979">
            <w:pPr>
              <w:pStyle w:val="Tabletext"/>
              <w:rPr>
                <w:ins w:id="1837" w:author="Johnny Schultz" w:date="2015-01-15T16:48:00Z"/>
              </w:rPr>
            </w:pPr>
            <w:ins w:id="1838" w:author="Johnny Schultz" w:date="2015-01-15T16:48:00Z">
              <w:r w:rsidRPr="001321F9">
                <w:t>LME.RTPS</w:t>
              </w:r>
            </w:ins>
          </w:p>
        </w:tc>
        <w:tc>
          <w:tcPr>
            <w:tcW w:w="1396" w:type="dxa"/>
          </w:tcPr>
          <w:p w14:paraId="5641B5B9" w14:textId="77777777" w:rsidR="009C0F8B" w:rsidRPr="001321F9" w:rsidRDefault="009C0F8B" w:rsidP="003D3979">
            <w:pPr>
              <w:pStyle w:val="Tabletext"/>
              <w:rPr>
                <w:ins w:id="1839" w:author="Johnny Schultz" w:date="2015-01-15T16:48:00Z"/>
              </w:rPr>
            </w:pPr>
            <w:ins w:id="1840" w:author="Johnny Schultz" w:date="2015-01-15T16:48:00Z">
              <w:r w:rsidRPr="001321F9">
                <w:t xml:space="preserve">Start </w:t>
              </w:r>
              <w:r w:rsidRPr="001321F9">
                <w:lastRenderedPageBreak/>
                <w:t>probability</w:t>
              </w:r>
            </w:ins>
          </w:p>
        </w:tc>
        <w:tc>
          <w:tcPr>
            <w:tcW w:w="4208" w:type="dxa"/>
          </w:tcPr>
          <w:p w14:paraId="31E56415" w14:textId="77777777" w:rsidR="009C0F8B" w:rsidRPr="001321F9" w:rsidRDefault="009C0F8B" w:rsidP="003D3979">
            <w:pPr>
              <w:pStyle w:val="Tabletext"/>
              <w:rPr>
                <w:ins w:id="1841" w:author="Johnny Schultz" w:date="2015-01-15T16:48:00Z"/>
              </w:rPr>
            </w:pPr>
            <w:ins w:id="1842" w:author="Johnny Schultz" w:date="2015-01-15T16:48:00Z">
              <w:r w:rsidRPr="001321F9">
                <w:lastRenderedPageBreak/>
                <w:t xml:space="preserve">Each time a new message is due for transmission, </w:t>
              </w:r>
              <w:r w:rsidRPr="001321F9">
                <w:lastRenderedPageBreak/>
                <w:t>LME.RTP2 should be set equal to LME.RTPS. LME.RTPS shall be equal to 100/LME.RTCSC.</w:t>
              </w:r>
            </w:ins>
          </w:p>
          <w:p w14:paraId="483D465B" w14:textId="77777777" w:rsidR="009C0F8B" w:rsidRPr="001321F9" w:rsidRDefault="009C0F8B" w:rsidP="003D3979">
            <w:pPr>
              <w:pStyle w:val="Tabletext"/>
              <w:rPr>
                <w:ins w:id="1843" w:author="Johnny Schultz" w:date="2015-01-15T16:48:00Z"/>
              </w:rPr>
            </w:pPr>
            <w:ins w:id="1844" w:author="Johnny Schultz" w:date="2015-01-15T16:48:00Z">
              <w:r w:rsidRPr="001321F9">
                <w:t xml:space="preserve">NOTE 2 – LME.RTCSC is set to 4 or more initially. Therefore LME.RTPS has a maximum value of </w:t>
              </w:r>
              <w:r w:rsidRPr="001321F9">
                <w:sym w:font="Symbol" w:char="F02D"/>
              </w:r>
              <w:r w:rsidRPr="001321F9">
                <w:t>25 (100/4)</w:t>
              </w:r>
            </w:ins>
          </w:p>
        </w:tc>
        <w:tc>
          <w:tcPr>
            <w:tcW w:w="1275" w:type="dxa"/>
          </w:tcPr>
          <w:p w14:paraId="71C0EAE5" w14:textId="77777777" w:rsidR="009C0F8B" w:rsidRPr="001321F9" w:rsidRDefault="009C0F8B" w:rsidP="003D3979">
            <w:pPr>
              <w:pStyle w:val="Tabletext"/>
              <w:jc w:val="center"/>
              <w:rPr>
                <w:ins w:id="1845" w:author="Johnny Schultz" w:date="2015-01-15T16:48:00Z"/>
              </w:rPr>
            </w:pPr>
            <w:ins w:id="1846" w:author="Johnny Schultz" w:date="2015-01-15T16:48:00Z">
              <w:r w:rsidRPr="001321F9">
                <w:lastRenderedPageBreak/>
                <w:t>0</w:t>
              </w:r>
            </w:ins>
          </w:p>
        </w:tc>
        <w:tc>
          <w:tcPr>
            <w:tcW w:w="1276" w:type="dxa"/>
          </w:tcPr>
          <w:p w14:paraId="11004B3B" w14:textId="77777777" w:rsidR="009C0F8B" w:rsidRPr="001321F9" w:rsidRDefault="009C0F8B" w:rsidP="003D3979">
            <w:pPr>
              <w:pStyle w:val="Tabletext"/>
              <w:jc w:val="center"/>
              <w:rPr>
                <w:ins w:id="1847" w:author="Johnny Schultz" w:date="2015-01-15T16:48:00Z"/>
              </w:rPr>
            </w:pPr>
            <w:ins w:id="1848" w:author="Johnny Schultz" w:date="2015-01-15T16:48:00Z">
              <w:r w:rsidRPr="001321F9">
                <w:t>25</w:t>
              </w:r>
            </w:ins>
          </w:p>
        </w:tc>
      </w:tr>
      <w:tr w:rsidR="009C0F8B" w:rsidRPr="003C2BD5" w14:paraId="38B2EF41" w14:textId="77777777" w:rsidTr="003D3979">
        <w:trPr>
          <w:jc w:val="center"/>
          <w:ins w:id="1849" w:author="Johnny Schultz" w:date="2015-01-15T16:48:00Z"/>
        </w:trPr>
        <w:tc>
          <w:tcPr>
            <w:tcW w:w="1484" w:type="dxa"/>
          </w:tcPr>
          <w:p w14:paraId="2A0D41D6" w14:textId="77777777" w:rsidR="009C0F8B" w:rsidRPr="001321F9" w:rsidRDefault="009C0F8B" w:rsidP="003D3979">
            <w:pPr>
              <w:pStyle w:val="Tabletext"/>
              <w:rPr>
                <w:ins w:id="1850" w:author="Johnny Schultz" w:date="2015-01-15T16:48:00Z"/>
              </w:rPr>
            </w:pPr>
            <w:ins w:id="1851" w:author="Johnny Schultz" w:date="2015-01-15T16:48:00Z">
              <w:r w:rsidRPr="001321F9">
                <w:lastRenderedPageBreak/>
                <w:t>LME.RTP1</w:t>
              </w:r>
            </w:ins>
          </w:p>
        </w:tc>
        <w:tc>
          <w:tcPr>
            <w:tcW w:w="1396" w:type="dxa"/>
          </w:tcPr>
          <w:p w14:paraId="59A37240" w14:textId="77777777" w:rsidR="009C0F8B" w:rsidRPr="001321F9" w:rsidRDefault="009C0F8B" w:rsidP="003D3979">
            <w:pPr>
              <w:pStyle w:val="Tabletext"/>
              <w:rPr>
                <w:ins w:id="1852" w:author="Johnny Schultz" w:date="2015-01-15T16:48:00Z"/>
              </w:rPr>
            </w:pPr>
            <w:ins w:id="1853" w:author="Johnny Schultz" w:date="2015-01-15T16:48:00Z">
              <w:r w:rsidRPr="001321F9">
                <w:t>Derived probability</w:t>
              </w:r>
            </w:ins>
          </w:p>
        </w:tc>
        <w:tc>
          <w:tcPr>
            <w:tcW w:w="4208" w:type="dxa"/>
          </w:tcPr>
          <w:p w14:paraId="6E62F456" w14:textId="77777777" w:rsidR="009C0F8B" w:rsidRPr="001321F9" w:rsidRDefault="009C0F8B" w:rsidP="003D3979">
            <w:pPr>
              <w:pStyle w:val="Tabletext"/>
              <w:rPr>
                <w:ins w:id="1854" w:author="Johnny Schultz" w:date="2015-01-15T16:48:00Z"/>
              </w:rPr>
            </w:pPr>
            <w:ins w:id="1855" w:author="Johnny Schultz" w:date="2015-01-15T16:48:00Z">
              <w:r w:rsidRPr="001321F9">
                <w:t>Calculated probability for transmission in the next candidate slot. It should be less than or equal to LME.RTP2 for transmission to occur, and it should be randomly selected for each transmission attempt</w:t>
              </w:r>
            </w:ins>
          </w:p>
        </w:tc>
        <w:tc>
          <w:tcPr>
            <w:tcW w:w="1275" w:type="dxa"/>
          </w:tcPr>
          <w:p w14:paraId="65448771" w14:textId="77777777" w:rsidR="009C0F8B" w:rsidRPr="001321F9" w:rsidRDefault="009C0F8B" w:rsidP="003D3979">
            <w:pPr>
              <w:pStyle w:val="Tabletext"/>
              <w:jc w:val="center"/>
              <w:rPr>
                <w:ins w:id="1856" w:author="Johnny Schultz" w:date="2015-01-15T16:48:00Z"/>
              </w:rPr>
            </w:pPr>
            <w:ins w:id="1857" w:author="Johnny Schultz" w:date="2015-01-15T16:48:00Z">
              <w:r w:rsidRPr="001321F9">
                <w:t>0</w:t>
              </w:r>
            </w:ins>
          </w:p>
        </w:tc>
        <w:tc>
          <w:tcPr>
            <w:tcW w:w="1276" w:type="dxa"/>
          </w:tcPr>
          <w:p w14:paraId="110CF22A" w14:textId="77777777" w:rsidR="009C0F8B" w:rsidRPr="001321F9" w:rsidRDefault="009C0F8B" w:rsidP="003D3979">
            <w:pPr>
              <w:pStyle w:val="Tabletext"/>
              <w:jc w:val="center"/>
              <w:rPr>
                <w:ins w:id="1858" w:author="Johnny Schultz" w:date="2015-01-15T16:48:00Z"/>
              </w:rPr>
            </w:pPr>
            <w:ins w:id="1859" w:author="Johnny Schultz" w:date="2015-01-15T16:48:00Z">
              <w:r w:rsidRPr="001321F9">
                <w:t>100</w:t>
              </w:r>
            </w:ins>
          </w:p>
        </w:tc>
      </w:tr>
      <w:tr w:rsidR="009C0F8B" w:rsidRPr="003C2BD5" w14:paraId="20238FC9" w14:textId="77777777" w:rsidTr="003D3979">
        <w:trPr>
          <w:jc w:val="center"/>
          <w:ins w:id="1860" w:author="Johnny Schultz" w:date="2015-01-15T16:48:00Z"/>
        </w:trPr>
        <w:tc>
          <w:tcPr>
            <w:tcW w:w="1484" w:type="dxa"/>
          </w:tcPr>
          <w:p w14:paraId="43915AB8" w14:textId="77777777" w:rsidR="009C0F8B" w:rsidRPr="001321F9" w:rsidRDefault="009C0F8B" w:rsidP="003D3979">
            <w:pPr>
              <w:pStyle w:val="Tabletext"/>
              <w:rPr>
                <w:ins w:id="1861" w:author="Johnny Schultz" w:date="2015-01-15T16:48:00Z"/>
              </w:rPr>
            </w:pPr>
            <w:ins w:id="1862" w:author="Johnny Schultz" w:date="2015-01-15T16:48:00Z">
              <w:r w:rsidRPr="001321F9">
                <w:t>LME.RTP2</w:t>
              </w:r>
            </w:ins>
          </w:p>
        </w:tc>
        <w:tc>
          <w:tcPr>
            <w:tcW w:w="1396" w:type="dxa"/>
          </w:tcPr>
          <w:p w14:paraId="3A5210F9" w14:textId="77777777" w:rsidR="009C0F8B" w:rsidRPr="001321F9" w:rsidRDefault="009C0F8B" w:rsidP="003D3979">
            <w:pPr>
              <w:pStyle w:val="Tabletext"/>
              <w:rPr>
                <w:ins w:id="1863" w:author="Johnny Schultz" w:date="2015-01-15T16:48:00Z"/>
              </w:rPr>
            </w:pPr>
            <w:ins w:id="1864" w:author="Johnny Schultz" w:date="2015-01-15T16:48:00Z">
              <w:r w:rsidRPr="001321F9">
                <w:t>Current probability</w:t>
              </w:r>
            </w:ins>
          </w:p>
        </w:tc>
        <w:tc>
          <w:tcPr>
            <w:tcW w:w="4208" w:type="dxa"/>
          </w:tcPr>
          <w:p w14:paraId="7961E8E9" w14:textId="77777777" w:rsidR="009C0F8B" w:rsidRPr="001321F9" w:rsidRDefault="009C0F8B" w:rsidP="003D3979">
            <w:pPr>
              <w:pStyle w:val="Tabletext"/>
              <w:rPr>
                <w:ins w:id="1865" w:author="Johnny Schultz" w:date="2015-01-15T16:48:00Z"/>
              </w:rPr>
            </w:pPr>
            <w:ins w:id="1866" w:author="Johnny Schultz" w:date="2015-01-15T16:48:00Z">
              <w:r w:rsidRPr="001321F9">
                <w:t>The current probability that a transmission will occur in the next candidate slot</w:t>
              </w:r>
            </w:ins>
          </w:p>
        </w:tc>
        <w:tc>
          <w:tcPr>
            <w:tcW w:w="1275" w:type="dxa"/>
          </w:tcPr>
          <w:p w14:paraId="3C312549" w14:textId="77777777" w:rsidR="009C0F8B" w:rsidRPr="001321F9" w:rsidRDefault="009C0F8B" w:rsidP="003D3979">
            <w:pPr>
              <w:pStyle w:val="Tabletext"/>
              <w:jc w:val="center"/>
              <w:rPr>
                <w:ins w:id="1867" w:author="Johnny Schultz" w:date="2015-01-15T16:48:00Z"/>
              </w:rPr>
            </w:pPr>
            <w:ins w:id="1868" w:author="Johnny Schultz" w:date="2015-01-15T16:48:00Z">
              <w:r w:rsidRPr="001321F9">
                <w:t>LME.RTPS</w:t>
              </w:r>
            </w:ins>
          </w:p>
        </w:tc>
        <w:tc>
          <w:tcPr>
            <w:tcW w:w="1276" w:type="dxa"/>
          </w:tcPr>
          <w:p w14:paraId="44703810" w14:textId="77777777" w:rsidR="009C0F8B" w:rsidRPr="001321F9" w:rsidRDefault="009C0F8B" w:rsidP="003D3979">
            <w:pPr>
              <w:pStyle w:val="Tabletext"/>
              <w:jc w:val="center"/>
              <w:rPr>
                <w:ins w:id="1869" w:author="Johnny Schultz" w:date="2015-01-15T16:48:00Z"/>
              </w:rPr>
            </w:pPr>
            <w:ins w:id="1870" w:author="Johnny Schultz" w:date="2015-01-15T16:48:00Z">
              <w:r w:rsidRPr="001321F9">
                <w:t>100</w:t>
              </w:r>
            </w:ins>
          </w:p>
        </w:tc>
      </w:tr>
      <w:tr w:rsidR="009C0F8B" w:rsidRPr="003C2BD5" w14:paraId="1CC4B757" w14:textId="77777777" w:rsidTr="003D3979">
        <w:trPr>
          <w:jc w:val="center"/>
          <w:ins w:id="1871" w:author="Johnny Schultz" w:date="2015-01-15T16:48:00Z"/>
        </w:trPr>
        <w:tc>
          <w:tcPr>
            <w:tcW w:w="1484" w:type="dxa"/>
          </w:tcPr>
          <w:p w14:paraId="0F4FE0EC" w14:textId="77777777" w:rsidR="009C0F8B" w:rsidRPr="001321F9" w:rsidRDefault="009C0F8B" w:rsidP="003D3979">
            <w:pPr>
              <w:pStyle w:val="Tabletext"/>
              <w:rPr>
                <w:ins w:id="1872" w:author="Johnny Schultz" w:date="2015-01-15T16:48:00Z"/>
              </w:rPr>
            </w:pPr>
            <w:ins w:id="1873" w:author="Johnny Schultz" w:date="2015-01-15T16:48:00Z">
              <w:r w:rsidRPr="001321F9">
                <w:t>LME.RTA</w:t>
              </w:r>
            </w:ins>
          </w:p>
        </w:tc>
        <w:tc>
          <w:tcPr>
            <w:tcW w:w="1396" w:type="dxa"/>
          </w:tcPr>
          <w:p w14:paraId="06747B7B" w14:textId="77777777" w:rsidR="009C0F8B" w:rsidRPr="001321F9" w:rsidRDefault="009C0F8B" w:rsidP="003D3979">
            <w:pPr>
              <w:pStyle w:val="Tabletext"/>
              <w:rPr>
                <w:ins w:id="1874" w:author="Johnny Schultz" w:date="2015-01-15T16:48:00Z"/>
              </w:rPr>
            </w:pPr>
            <w:ins w:id="1875" w:author="Johnny Schultz" w:date="2015-01-15T16:48:00Z">
              <w:r w:rsidRPr="001321F9">
                <w:t>Number of attempts</w:t>
              </w:r>
            </w:ins>
          </w:p>
        </w:tc>
        <w:tc>
          <w:tcPr>
            <w:tcW w:w="4208" w:type="dxa"/>
          </w:tcPr>
          <w:p w14:paraId="3DB1C492" w14:textId="77777777" w:rsidR="009C0F8B" w:rsidRPr="001321F9" w:rsidRDefault="009C0F8B" w:rsidP="003D3979">
            <w:pPr>
              <w:pStyle w:val="Tabletext"/>
              <w:rPr>
                <w:ins w:id="1876" w:author="Johnny Schultz" w:date="2015-01-15T16:48:00Z"/>
              </w:rPr>
            </w:pPr>
            <w:ins w:id="1877" w:author="Johnny Schultz" w:date="2015-01-15T16:48:00Z">
              <w:r w:rsidRPr="001321F9">
                <w:t>Initial value set to 0. This value is incremented by one each time the p</w:t>
              </w:r>
              <w:r w:rsidRPr="001321F9">
                <w:noBreakHyphen/>
                <w:t>persistent algorithm determines that a transmission shall not occur</w:t>
              </w:r>
            </w:ins>
          </w:p>
        </w:tc>
        <w:tc>
          <w:tcPr>
            <w:tcW w:w="1275" w:type="dxa"/>
          </w:tcPr>
          <w:p w14:paraId="67CEF94A" w14:textId="77777777" w:rsidR="009C0F8B" w:rsidRPr="001321F9" w:rsidRDefault="009C0F8B" w:rsidP="003D3979">
            <w:pPr>
              <w:pStyle w:val="Tabletext"/>
              <w:jc w:val="center"/>
              <w:rPr>
                <w:ins w:id="1878" w:author="Johnny Schultz" w:date="2015-01-15T16:48:00Z"/>
              </w:rPr>
            </w:pPr>
            <w:ins w:id="1879" w:author="Johnny Schultz" w:date="2015-01-15T16:48:00Z">
              <w:r w:rsidRPr="001321F9">
                <w:t>0</w:t>
              </w:r>
            </w:ins>
          </w:p>
        </w:tc>
        <w:tc>
          <w:tcPr>
            <w:tcW w:w="1276" w:type="dxa"/>
          </w:tcPr>
          <w:p w14:paraId="0A3E8D70" w14:textId="77777777" w:rsidR="009C0F8B" w:rsidRPr="001321F9" w:rsidRDefault="009C0F8B" w:rsidP="003D3979">
            <w:pPr>
              <w:pStyle w:val="Tabletext"/>
              <w:jc w:val="center"/>
              <w:rPr>
                <w:ins w:id="1880" w:author="Johnny Schultz" w:date="2015-01-15T16:48:00Z"/>
              </w:rPr>
            </w:pPr>
            <w:ins w:id="1881" w:author="Johnny Schultz" w:date="2015-01-15T16:48:00Z">
              <w:r w:rsidRPr="001321F9">
                <w:t>149</w:t>
              </w:r>
            </w:ins>
          </w:p>
        </w:tc>
      </w:tr>
      <w:tr w:rsidR="009C0F8B" w:rsidRPr="003C2BD5" w14:paraId="56669DD3" w14:textId="77777777" w:rsidTr="003D3979">
        <w:trPr>
          <w:jc w:val="center"/>
          <w:ins w:id="1882" w:author="Johnny Schultz" w:date="2015-01-15T16:48:00Z"/>
        </w:trPr>
        <w:tc>
          <w:tcPr>
            <w:tcW w:w="1484" w:type="dxa"/>
          </w:tcPr>
          <w:p w14:paraId="41BA3A2E" w14:textId="77777777" w:rsidR="009C0F8B" w:rsidRPr="001321F9" w:rsidRDefault="009C0F8B" w:rsidP="003D3979">
            <w:pPr>
              <w:pStyle w:val="Tabletext"/>
              <w:rPr>
                <w:ins w:id="1883" w:author="Johnny Schultz" w:date="2015-01-15T16:48:00Z"/>
              </w:rPr>
            </w:pPr>
            <w:ins w:id="1884" w:author="Johnny Schultz" w:date="2015-01-15T16:48:00Z">
              <w:r w:rsidRPr="001321F9">
                <w:t>LME.RTPI</w:t>
              </w:r>
            </w:ins>
          </w:p>
        </w:tc>
        <w:tc>
          <w:tcPr>
            <w:tcW w:w="1396" w:type="dxa"/>
          </w:tcPr>
          <w:p w14:paraId="2056CBAF" w14:textId="77777777" w:rsidR="009C0F8B" w:rsidRPr="001321F9" w:rsidRDefault="009C0F8B" w:rsidP="003D3979">
            <w:pPr>
              <w:pStyle w:val="Tabletext"/>
              <w:rPr>
                <w:ins w:id="1885" w:author="Johnny Schultz" w:date="2015-01-15T16:48:00Z"/>
              </w:rPr>
            </w:pPr>
            <w:ins w:id="1886" w:author="Johnny Schultz" w:date="2015-01-15T16:48:00Z">
              <w:r w:rsidRPr="001321F9">
                <w:t>Probability increment</w:t>
              </w:r>
            </w:ins>
          </w:p>
        </w:tc>
        <w:tc>
          <w:tcPr>
            <w:tcW w:w="4208" w:type="dxa"/>
          </w:tcPr>
          <w:p w14:paraId="3CD0AB4D" w14:textId="77777777" w:rsidR="009C0F8B" w:rsidRPr="001321F9" w:rsidRDefault="009C0F8B" w:rsidP="003D3979">
            <w:pPr>
              <w:pStyle w:val="Tabletext"/>
              <w:rPr>
                <w:ins w:id="1887" w:author="Johnny Schultz" w:date="2015-01-15T16:48:00Z"/>
              </w:rPr>
            </w:pPr>
            <w:ins w:id="1888" w:author="Johnny Schultz" w:date="2015-01-15T16:48:00Z">
              <w:r w:rsidRPr="001321F9">
                <w:t>Each time the algorithm determines that transmission should not occur, LME.RTP2 should be incremented with LME.RTPI. LME.RTPI shall be equal to (100 − LME.RTP2)/LME.RTCSC</w:t>
              </w:r>
            </w:ins>
          </w:p>
        </w:tc>
        <w:tc>
          <w:tcPr>
            <w:tcW w:w="1275" w:type="dxa"/>
          </w:tcPr>
          <w:p w14:paraId="2C4881B0" w14:textId="77777777" w:rsidR="009C0F8B" w:rsidRPr="001321F9" w:rsidRDefault="009C0F8B" w:rsidP="003D3979">
            <w:pPr>
              <w:pStyle w:val="Tabletext"/>
              <w:jc w:val="center"/>
              <w:rPr>
                <w:ins w:id="1889" w:author="Johnny Schultz" w:date="2015-01-15T16:48:00Z"/>
              </w:rPr>
            </w:pPr>
            <w:ins w:id="1890" w:author="Johnny Schultz" w:date="2015-01-15T16:48:00Z">
              <w:r w:rsidRPr="001321F9">
                <w:t>1</w:t>
              </w:r>
            </w:ins>
          </w:p>
        </w:tc>
        <w:tc>
          <w:tcPr>
            <w:tcW w:w="1276" w:type="dxa"/>
          </w:tcPr>
          <w:p w14:paraId="74A4192C" w14:textId="77777777" w:rsidR="009C0F8B" w:rsidRPr="001321F9" w:rsidRDefault="009C0F8B" w:rsidP="003D3979">
            <w:pPr>
              <w:pStyle w:val="Tabletext"/>
              <w:jc w:val="center"/>
              <w:rPr>
                <w:ins w:id="1891" w:author="Johnny Schultz" w:date="2015-01-15T16:48:00Z"/>
              </w:rPr>
            </w:pPr>
            <w:ins w:id="1892" w:author="Johnny Schultz" w:date="2015-01-15T16:48:00Z">
              <w:r w:rsidRPr="001321F9">
                <w:t>25</w:t>
              </w:r>
            </w:ins>
          </w:p>
        </w:tc>
      </w:tr>
    </w:tbl>
    <w:p w14:paraId="39C196C6" w14:textId="77777777" w:rsidR="009C0F8B" w:rsidRDefault="009C0F8B" w:rsidP="009C0F8B">
      <w:pPr>
        <w:pStyle w:val="Tablefin"/>
        <w:rPr>
          <w:ins w:id="1893" w:author="Johnny Schultz" w:date="2015-01-15T16:48:00Z"/>
        </w:rPr>
      </w:pPr>
      <w:bookmarkStart w:id="1894" w:name="_Toc440784045"/>
    </w:p>
    <w:p w14:paraId="52C1EBB7" w14:textId="77777777" w:rsidR="009C0F8B" w:rsidRDefault="009C0F8B" w:rsidP="009C0F8B">
      <w:pPr>
        <w:rPr>
          <w:ins w:id="1895" w:author="Johnny Schultz" w:date="2015-01-15T16:48:00Z"/>
          <w:b/>
        </w:rPr>
      </w:pPr>
      <w:ins w:id="1896" w:author="Johnny Schultz" w:date="2015-01-15T16:48:00Z">
        <w:r>
          <w:br w:type="page"/>
        </w:r>
      </w:ins>
    </w:p>
    <w:bookmarkStart w:id="1897" w:name="_942159817"/>
    <w:bookmarkStart w:id="1898" w:name="_942159899"/>
    <w:bookmarkStart w:id="1899" w:name="_942221887"/>
    <w:bookmarkStart w:id="1900" w:name="_950038719"/>
    <w:bookmarkStart w:id="1901" w:name="_Toc440784053"/>
    <w:bookmarkEnd w:id="1894"/>
    <w:bookmarkEnd w:id="1897"/>
    <w:bookmarkEnd w:id="1898"/>
    <w:bookmarkEnd w:id="1899"/>
    <w:bookmarkEnd w:id="1900"/>
    <w:p w14:paraId="1F243E1F" w14:textId="4373E2F6" w:rsidR="00610017" w:rsidRPr="00E66B43" w:rsidRDefault="009C0F8B" w:rsidP="00610017">
      <w:pPr>
        <w:pStyle w:val="Heading3"/>
        <w:rPr>
          <w:ins w:id="1902" w:author="Johnny Schultz" w:date="2015-01-15T17:12:00Z"/>
        </w:rPr>
      </w:pPr>
      <w:del w:id="1903" w:author="Johnny Schultz" w:date="2015-04-14T16:05:00Z">
        <w:r w:rsidRPr="005C0AB6" w:rsidDel="008D0731">
          <w:rPr>
            <w:highlight w:val="yellow"/>
          </w:rPr>
          <w:lastRenderedPageBreak/>
          <w:fldChar w:fldCharType="begin"/>
        </w:r>
        <w:r w:rsidRPr="005C0AB6" w:rsidDel="008D0731">
          <w:rPr>
            <w:highlight w:val="yellow"/>
          </w:rPr>
          <w:fldChar w:fldCharType="end"/>
        </w:r>
        <w:r w:rsidRPr="005C0AB6" w:rsidDel="008D0731">
          <w:rPr>
            <w:highlight w:val="yellow"/>
          </w:rPr>
          <w:fldChar w:fldCharType="begin"/>
        </w:r>
        <w:r w:rsidRPr="005C0AB6" w:rsidDel="008D0731">
          <w:rPr>
            <w:highlight w:val="yellow"/>
          </w:rPr>
          <w:fldChar w:fldCharType="end"/>
        </w:r>
      </w:del>
      <w:bookmarkStart w:id="1904" w:name="_Hlt71950373"/>
      <w:bookmarkEnd w:id="1904"/>
      <w:ins w:id="1905" w:author="Johnny Schultz" w:date="2015-01-15T16:48:00Z">
        <w:r>
          <w:t xml:space="preserve">  </w:t>
        </w:r>
      </w:ins>
      <w:ins w:id="1906" w:author="Johnny Schultz" w:date="2015-01-15T17:12:00Z">
        <w:r w:rsidR="00610017">
          <w:t>3.3.4.4</w:t>
        </w:r>
        <w:r w:rsidR="00610017">
          <w:tab/>
        </w:r>
        <w:r w:rsidR="00610017" w:rsidRPr="00E66B43">
          <w:t>Initialization phase</w:t>
        </w:r>
      </w:ins>
    </w:p>
    <w:p w14:paraId="4C6FE9E7" w14:textId="2B2EC80C" w:rsidR="00610017" w:rsidRDefault="00610017" w:rsidP="00610017">
      <w:pPr>
        <w:rPr>
          <w:ins w:id="1907" w:author="Johnny Schultz" w:date="2015-01-15T17:12:00Z"/>
        </w:rPr>
      </w:pPr>
      <w:ins w:id="1908" w:author="Johnny Schultz" w:date="2015-01-15T17:12:00Z">
        <w:r w:rsidRPr="00E66B43">
          <w:t xml:space="preserve">The initialization phase is described using the flowchart shown </w:t>
        </w:r>
        <w:r w:rsidRPr="003612D9">
          <w:t xml:space="preserve">in </w:t>
        </w:r>
        <w:r w:rsidR="003612D9" w:rsidRPr="001321F9">
          <w:t>Fig. 10</w:t>
        </w:r>
        <w:r w:rsidRPr="003612D9">
          <w:t>.</w:t>
        </w:r>
      </w:ins>
    </w:p>
    <w:p w14:paraId="7C6D170F" w14:textId="1B736E5E" w:rsidR="00610017" w:rsidRPr="00E66B43" w:rsidRDefault="00610017" w:rsidP="00610017">
      <w:pPr>
        <w:pStyle w:val="FigureNo"/>
        <w:rPr>
          <w:ins w:id="1909" w:author="Johnny Schultz" w:date="2015-01-15T17:12:00Z"/>
        </w:rPr>
      </w:pPr>
      <w:ins w:id="1910" w:author="Johnny Schultz" w:date="2015-01-15T17:12:00Z">
        <w:r>
          <w:t xml:space="preserve">figure </w:t>
        </w:r>
        <w:r w:rsidR="006945DE" w:rsidRPr="001321F9">
          <w:t>10</w:t>
        </w:r>
      </w:ins>
    </w:p>
    <w:p w14:paraId="001A99FB" w14:textId="77777777" w:rsidR="00610017" w:rsidRDefault="00610017" w:rsidP="00610017">
      <w:pPr>
        <w:pStyle w:val="Figure"/>
        <w:rPr>
          <w:ins w:id="1911" w:author="Johnny Schultz" w:date="2015-01-15T17:12:00Z"/>
        </w:rPr>
      </w:pPr>
      <w:ins w:id="1912" w:author="Johnny Schultz" w:date="2015-01-15T17:12:00Z">
        <w:r>
          <w:rPr>
            <w:noProof/>
            <w:lang w:val="en-IE" w:eastAsia="en-IE"/>
          </w:rPr>
          <mc:AlternateContent>
            <mc:Choice Requires="wps">
              <w:drawing>
                <wp:anchor distT="0" distB="0" distL="114300" distR="114300" simplePos="0" relativeHeight="251705344" behindDoc="0" locked="0" layoutInCell="1" allowOverlap="1" wp14:anchorId="540A4BB9" wp14:editId="2A07C930">
                  <wp:simplePos x="0" y="0"/>
                  <wp:positionH relativeFrom="column">
                    <wp:posOffset>2402672</wp:posOffset>
                  </wp:positionH>
                  <wp:positionV relativeFrom="paragraph">
                    <wp:posOffset>2138799</wp:posOffset>
                  </wp:positionV>
                  <wp:extent cx="1811020" cy="405441"/>
                  <wp:effectExtent l="0" t="0" r="17780" b="13970"/>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020" cy="405441"/>
                          </a:xfrm>
                          <a:prstGeom prst="rect">
                            <a:avLst/>
                          </a:prstGeom>
                          <a:solidFill>
                            <a:srgbClr val="FFFFFF"/>
                          </a:solidFill>
                          <a:ln w="9525">
                            <a:solidFill>
                              <a:srgbClr val="000000"/>
                            </a:solidFill>
                            <a:miter lim="800000"/>
                            <a:headEnd/>
                            <a:tailEnd/>
                          </a:ln>
                        </wps:spPr>
                        <wps:txbx>
                          <w:txbxContent>
                            <w:p w14:paraId="4693EAB6" w14:textId="77777777" w:rsidR="0054635C" w:rsidRPr="005C0AB6" w:rsidRDefault="0054635C" w:rsidP="00610017">
                              <w:pPr>
                                <w:rPr>
                                  <w:b/>
                                  <w:lang w:val="de-DE"/>
                                </w:rPr>
                              </w:pPr>
                              <w:r w:rsidRPr="005C0AB6">
                                <w:rPr>
                                  <w:b/>
                                  <w:lang w:val="de-DE"/>
                                </w:rPr>
                                <w:t>Ready for transmission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40A4BB9" id="_x0000_t202" coordsize="21600,21600" o:spt="202" path="m,l,21600r21600,l21600,xe">
                  <v:stroke joinstyle="miter"/>
                  <v:path gradientshapeok="t" o:connecttype="rect"/>
                </v:shapetype>
                <v:shape id="Text Box 2" o:spid="_x0000_s1026" type="#_x0000_t202" style="position:absolute;left:0;text-align:left;margin-left:189.2pt;margin-top:168.4pt;width:142.6pt;height:31.9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">
                  <v:textbox>
                    <w:txbxContent>
                      <w:p w14:paraId="4693EAB6" w14:textId="77777777" w:rsidR="0054635C" w:rsidRPr="005C0AB6" w:rsidRDefault="0054635C" w:rsidP="00610017">
                        <w:pPr>
                          <w:rPr>
                            <w:b/>
                            <w:lang w:val="de-DE"/>
                          </w:rPr>
                        </w:pPr>
                        <w:r w:rsidRPr="005C0AB6">
                          <w:rPr>
                            <w:b/>
                            <w:lang w:val="de-DE"/>
                          </w:rPr>
                          <w:t>Ready for transmission</w:t>
                        </w:r>
                      </w:p>
                    </w:txbxContent>
                  </v:textbox>
                </v:shape>
              </w:pict>
            </mc:Fallback>
          </mc:AlternateContent>
        </w:r>
      </w:ins>
      <w:ins w:id="1913" w:author="Johnny Schultz" w:date="2015-01-15T17:12:00Z">
        <w:r>
          <w:object w:dxaOrig="1721" w:dyaOrig="2689" w14:anchorId="65B75DBC">
            <v:shape id="_x0000_i1028" type="#_x0000_t75" style="width:140.25pt;height:219.75pt" o:ole="">
              <v:imagedata r:id="rId16" o:title=""/>
            </v:shape>
            <o:OLEObject Type="Embed" ProgID="CorelDRAW.Graphic.14" ShapeID="_x0000_i1028" DrawAspect="Content" ObjectID="_1503567377" r:id="rId17"/>
          </w:object>
        </w:r>
      </w:ins>
    </w:p>
    <w:p w14:paraId="1791EBA8" w14:textId="77777777" w:rsidR="00610017" w:rsidRPr="00234669" w:rsidRDefault="00610017" w:rsidP="00610017">
      <w:pPr>
        <w:pStyle w:val="Figuretitle"/>
        <w:rPr>
          <w:ins w:id="1914" w:author="Johnny Schultz" w:date="2015-01-15T17:12:00Z"/>
        </w:rPr>
      </w:pPr>
    </w:p>
    <w:p w14:paraId="487EE95C" w14:textId="77777777" w:rsidR="009C0F8B" w:rsidRPr="00E66B43" w:rsidRDefault="009C0F8B" w:rsidP="009C0F8B">
      <w:pPr>
        <w:pStyle w:val="Heading5"/>
        <w:numPr>
          <w:ilvl w:val="4"/>
          <w:numId w:val="0"/>
        </w:numPr>
        <w:ind w:left="1008" w:hanging="1008"/>
        <w:contextualSpacing/>
        <w:rPr>
          <w:ins w:id="1915" w:author="Johnny Schultz" w:date="2015-01-15T16:48:00Z"/>
        </w:rPr>
      </w:pPr>
      <w:ins w:id="1916" w:author="Johnny Schultz" w:date="2015-01-15T16:48:00Z">
        <w:r w:rsidRPr="00E66B43">
          <w:t>Monitor VHF data link</w:t>
        </w:r>
        <w:bookmarkEnd w:id="1901"/>
      </w:ins>
    </w:p>
    <w:p w14:paraId="47CB4E2E" w14:textId="77777777" w:rsidR="009C0F8B" w:rsidRPr="00E66B43" w:rsidRDefault="009C0F8B" w:rsidP="009C0F8B">
      <w:pPr>
        <w:rPr>
          <w:ins w:id="1917" w:author="Johnny Schultz" w:date="2015-01-15T16:48:00Z"/>
        </w:rPr>
      </w:pPr>
      <w:ins w:id="1918" w:author="Johnny Schultz" w:date="2015-01-15T16:48:00Z">
        <w:r w:rsidRPr="00E66B43">
          <w:t xml:space="preserve">At power on, a station should monitor the TDMA channel for one </w:t>
        </w:r>
        <w:r w:rsidRPr="001321F9">
          <w:t>(1)</w:t>
        </w:r>
        <w:r w:rsidRPr="00E66B43">
          <w:t xml:space="preserve"> min interval to determine channel activity, other participating member IDs, current slot assignments and reported positions of other users, and possible existence of base stations. During this time period, a dynamic directory of all members operating in the system should be established. A frame map should be constructed, which reflects TDMA channel </w:t>
        </w:r>
        <w:commentRangeStart w:id="1919"/>
        <w:r w:rsidRPr="00E66B43">
          <w:t>activity</w:t>
        </w:r>
      </w:ins>
      <w:commentRangeEnd w:id="1919"/>
      <w:r w:rsidR="00235CF8">
        <w:rPr>
          <w:rStyle w:val="CommentReference"/>
          <w:lang w:val="en-US"/>
        </w:rPr>
        <w:commentReference w:id="1919"/>
      </w:r>
      <w:ins w:id="1920" w:author="Johnny Schultz" w:date="2015-01-15T16:48:00Z">
        <w:r w:rsidRPr="00E66B43">
          <w:t>.</w:t>
        </w:r>
      </w:ins>
    </w:p>
    <w:p w14:paraId="5D8319CB" w14:textId="77777777" w:rsidR="009C0F8B" w:rsidRDefault="009C0F8B" w:rsidP="009C0F8B">
      <w:pPr>
        <w:rPr>
          <w:ins w:id="1921" w:author="Johnny Schultz" w:date="2015-01-15T16:48:00Z"/>
        </w:rPr>
      </w:pPr>
    </w:p>
    <w:p w14:paraId="09816DD8" w14:textId="77777777" w:rsidR="009C0F8B" w:rsidRPr="005C0AB6" w:rsidRDefault="009C0F8B" w:rsidP="009C0F8B">
      <w:pPr>
        <w:pStyle w:val="Heading4"/>
        <w:numPr>
          <w:ilvl w:val="3"/>
          <w:numId w:val="0"/>
        </w:numPr>
        <w:ind w:left="864" w:hanging="864"/>
        <w:contextualSpacing/>
        <w:rPr>
          <w:ins w:id="1922" w:author="Johnny Schultz" w:date="2015-01-15T16:48:00Z"/>
          <w:highlight w:val="yellow"/>
        </w:rPr>
      </w:pPr>
      <w:ins w:id="1923" w:author="Johnny Schultz" w:date="2015-01-15T16:48:00Z">
        <w:r w:rsidRPr="005C0AB6">
          <w:rPr>
            <w:highlight w:val="yellow"/>
          </w:rPr>
          <w:t>Network access</w:t>
        </w:r>
        <w:r>
          <w:rPr>
            <w:highlight w:val="yellow"/>
          </w:rPr>
          <w:t xml:space="preserve"> and </w:t>
        </w:r>
        <w:r w:rsidRPr="005C0AB6">
          <w:rPr>
            <w:highlight w:val="yellow"/>
          </w:rPr>
          <w:t>entry of a new data stream</w:t>
        </w:r>
      </w:ins>
    </w:p>
    <w:p w14:paraId="455FBCED" w14:textId="68282F44" w:rsidR="009C0F8B" w:rsidRDefault="009C0F8B" w:rsidP="009C0F8B">
      <w:pPr>
        <w:pStyle w:val="ListParagraph"/>
        <w:numPr>
          <w:ilvl w:val="0"/>
          <w:numId w:val="26"/>
        </w:numPr>
        <w:rPr>
          <w:ins w:id="1924" w:author="Johnny Schultz" w:date="2015-01-15T16:48:00Z"/>
          <w:highlight w:val="yellow"/>
        </w:rPr>
      </w:pPr>
      <w:ins w:id="1925" w:author="Johnny Schultz" w:date="2015-01-15T16:48:00Z">
        <w:r w:rsidRPr="005C0AB6">
          <w:rPr>
            <w:highlight w:val="yellow"/>
          </w:rPr>
          <w:t>Init</w:t>
        </w:r>
        <w:r w:rsidR="00307328">
          <w:rPr>
            <w:highlight w:val="yellow"/>
          </w:rPr>
          <w:t>ial network entry using RATDMA</w:t>
        </w:r>
      </w:ins>
    </w:p>
    <w:p w14:paraId="04DFB88D" w14:textId="77777777" w:rsidR="009C0F8B" w:rsidRPr="005C0AB6" w:rsidRDefault="009C0F8B" w:rsidP="009C0F8B">
      <w:pPr>
        <w:pStyle w:val="ListParagraph"/>
        <w:numPr>
          <w:ilvl w:val="0"/>
          <w:numId w:val="26"/>
        </w:numPr>
        <w:rPr>
          <w:ins w:id="1926" w:author="Johnny Schultz" w:date="2015-01-15T16:48:00Z"/>
          <w:highlight w:val="yellow"/>
        </w:rPr>
      </w:pPr>
      <w:ins w:id="1927" w:author="Johnny Schultz" w:date="2015-01-15T16:48:00Z">
        <w:r w:rsidRPr="005C0AB6">
          <w:rPr>
            <w:highlight w:val="yellow"/>
          </w:rPr>
          <w:t>Entry of new data stream using previously allocations by ITDMA</w:t>
        </w:r>
      </w:ins>
    </w:p>
    <w:p w14:paraId="15B7B4A5" w14:textId="77777777" w:rsidR="009C0F8B" w:rsidRPr="005C0AB6" w:rsidRDefault="009C0F8B" w:rsidP="009C0F8B">
      <w:pPr>
        <w:pStyle w:val="ListParagraph"/>
        <w:numPr>
          <w:ilvl w:val="0"/>
          <w:numId w:val="26"/>
        </w:numPr>
        <w:rPr>
          <w:ins w:id="1928" w:author="Johnny Schultz" w:date="2015-01-15T16:48:00Z"/>
          <w:highlight w:val="yellow"/>
        </w:rPr>
      </w:pPr>
      <w:ins w:id="1929" w:author="Johnny Schultz" w:date="2015-01-15T16:48:00Z">
        <w:r w:rsidRPr="005C0AB6">
          <w:rPr>
            <w:highlight w:val="yellow"/>
          </w:rPr>
          <w:t xml:space="preserve">For periodic transmissions using ITDMA schedule </w:t>
        </w:r>
      </w:ins>
    </w:p>
    <w:p w14:paraId="4399D2FE" w14:textId="65BFC6A4" w:rsidR="009C0F8B" w:rsidRPr="001C3ADD" w:rsidRDefault="009C0F8B" w:rsidP="009C0F8B">
      <w:pPr>
        <w:pStyle w:val="ListParagraph"/>
        <w:numPr>
          <w:ilvl w:val="0"/>
          <w:numId w:val="26"/>
        </w:numPr>
        <w:rPr>
          <w:ins w:id="1930" w:author="Johnny Schultz" w:date="2015-01-15T16:48:00Z"/>
          <w:highlight w:val="yellow"/>
        </w:rPr>
      </w:pPr>
      <w:ins w:id="1931" w:author="Johnny Schultz" w:date="2015-01-15T16:48:00Z">
        <w:r>
          <w:rPr>
            <w:highlight w:val="yellow"/>
          </w:rPr>
          <w:t>Single message t</w:t>
        </w:r>
        <w:r w:rsidR="00307328">
          <w:rPr>
            <w:highlight w:val="yellow"/>
          </w:rPr>
          <w:t>ransmission using RATDMA</w:t>
        </w:r>
        <w:r>
          <w:rPr>
            <w:highlight w:val="yellow"/>
          </w:rPr>
          <w:t xml:space="preserve"> or scheduled ITDMA </w:t>
        </w:r>
      </w:ins>
    </w:p>
    <w:p w14:paraId="7F4024D3" w14:textId="77777777" w:rsidR="009C0F8B" w:rsidRPr="005C0AB6" w:rsidRDefault="009C0F8B" w:rsidP="009C0F8B">
      <w:pPr>
        <w:pStyle w:val="ListParagraph"/>
        <w:numPr>
          <w:ilvl w:val="0"/>
          <w:numId w:val="26"/>
        </w:numPr>
        <w:rPr>
          <w:ins w:id="1932" w:author="Johnny Schultz" w:date="2015-01-15T16:48:00Z"/>
          <w:highlight w:val="yellow"/>
        </w:rPr>
      </w:pPr>
      <w:ins w:id="1933" w:author="Johnny Schultz" w:date="2015-01-15T16:48:00Z">
        <w:r w:rsidRPr="005C0AB6">
          <w:rPr>
            <w:highlight w:val="yellow"/>
          </w:rPr>
          <w:t>Dynamic allocation of additional slots using existing ITDMA</w:t>
        </w:r>
      </w:ins>
    </w:p>
    <w:p w14:paraId="5AD1A897" w14:textId="77777777" w:rsidR="009C0F8B" w:rsidRPr="005C0AB6" w:rsidRDefault="009C0F8B" w:rsidP="009C0F8B">
      <w:pPr>
        <w:pStyle w:val="ListParagraph"/>
        <w:numPr>
          <w:ilvl w:val="0"/>
          <w:numId w:val="26"/>
        </w:numPr>
        <w:rPr>
          <w:ins w:id="1934" w:author="Johnny Schultz" w:date="2015-01-15T16:48:00Z"/>
          <w:highlight w:val="yellow"/>
        </w:rPr>
      </w:pPr>
      <w:ins w:id="1935" w:author="Johnny Schultz" w:date="2015-01-15T16:48:00Z">
        <w:r w:rsidRPr="005C0AB6">
          <w:rPr>
            <w:highlight w:val="yellow"/>
          </w:rPr>
          <w:t>Priority of transmissions</w:t>
        </w:r>
      </w:ins>
    </w:p>
    <w:p w14:paraId="383D7F19" w14:textId="77777777" w:rsidR="009C0F8B" w:rsidRDefault="009C0F8B" w:rsidP="009C0F8B">
      <w:pPr>
        <w:pStyle w:val="ListParagraph"/>
        <w:numPr>
          <w:ilvl w:val="0"/>
          <w:numId w:val="26"/>
        </w:numPr>
        <w:rPr>
          <w:ins w:id="1936" w:author="Peggy Browning" w:date="2015-04-22T04:23:00Z"/>
          <w:highlight w:val="yellow"/>
        </w:rPr>
      </w:pPr>
      <w:ins w:id="1937" w:author="Johnny Schultz" w:date="2015-01-15T16:48:00Z">
        <w:r w:rsidRPr="005C0AB6">
          <w:rPr>
            <w:highlight w:val="yellow"/>
          </w:rPr>
          <w:t xml:space="preserve">Limits how many slots </w:t>
        </w:r>
      </w:ins>
    </w:p>
    <w:p w14:paraId="6091785B" w14:textId="55AEEED7" w:rsidR="00976B0B" w:rsidRDefault="00976B0B" w:rsidP="009C0F8B">
      <w:pPr>
        <w:pStyle w:val="ListParagraph"/>
        <w:numPr>
          <w:ilvl w:val="0"/>
          <w:numId w:val="26"/>
        </w:numPr>
        <w:rPr>
          <w:ins w:id="1938" w:author="Peggy Browning" w:date="2015-04-22T04:23:00Z"/>
          <w:highlight w:val="yellow"/>
        </w:rPr>
      </w:pPr>
      <w:ins w:id="1939" w:author="Peggy Browning" w:date="2015-04-22T04:23:00Z">
        <w:r>
          <w:rPr>
            <w:highlight w:val="yellow"/>
          </w:rPr>
          <w:t>Required intervals between transmission</w:t>
        </w:r>
      </w:ins>
      <w:ins w:id="1940" w:author="Peggy Browning" w:date="2015-04-22T04:24:00Z">
        <w:r>
          <w:rPr>
            <w:highlight w:val="yellow"/>
          </w:rPr>
          <w:t>, adaptive to the channel load</w:t>
        </w:r>
      </w:ins>
      <w:ins w:id="1941" w:author="Peggy Browning" w:date="2015-04-22T04:23:00Z">
        <w:r>
          <w:rPr>
            <w:highlight w:val="yellow"/>
          </w:rPr>
          <w:t>;</w:t>
        </w:r>
      </w:ins>
    </w:p>
    <w:p w14:paraId="47C318DE" w14:textId="41AB6E2D" w:rsidR="00976B0B" w:rsidRPr="005C0AB6" w:rsidRDefault="00976B0B" w:rsidP="009C0F8B">
      <w:pPr>
        <w:pStyle w:val="ListParagraph"/>
        <w:numPr>
          <w:ilvl w:val="0"/>
          <w:numId w:val="26"/>
        </w:numPr>
        <w:rPr>
          <w:ins w:id="1942" w:author="Johnny Schultz" w:date="2015-01-15T16:48:00Z"/>
          <w:highlight w:val="yellow"/>
        </w:rPr>
      </w:pPr>
      <w:ins w:id="1943" w:author="Peggy Browning" w:date="2015-04-22T04:24:00Z">
        <w:r>
          <w:rPr>
            <w:highlight w:val="yellow"/>
          </w:rPr>
          <w:t>Respect for AIS channel activity</w:t>
        </w:r>
      </w:ins>
      <w:ins w:id="1944" w:author="Peggy Browning" w:date="2015-04-22T04:25:00Z">
        <w:r>
          <w:rPr>
            <w:highlight w:val="yellow"/>
          </w:rPr>
          <w:t xml:space="preserve"> (</w:t>
        </w:r>
        <w:commentRangeStart w:id="1945"/>
        <w:r>
          <w:rPr>
            <w:highlight w:val="yellow"/>
          </w:rPr>
          <w:t>both for transmission and reception)</w:t>
        </w:r>
      </w:ins>
      <w:ins w:id="1946" w:author="Peggy Browning" w:date="2015-04-22T04:24:00Z">
        <w:r>
          <w:rPr>
            <w:highlight w:val="yellow"/>
          </w:rPr>
          <w:t>;</w:t>
        </w:r>
      </w:ins>
      <w:commentRangeEnd w:id="1945"/>
      <w:ins w:id="1947" w:author="Peggy Browning" w:date="2015-04-22T04:25:00Z">
        <w:r>
          <w:rPr>
            <w:rStyle w:val="CommentReference"/>
            <w:rFonts w:eastAsiaTheme="minorEastAsia"/>
          </w:rPr>
          <w:commentReference w:id="1945"/>
        </w:r>
      </w:ins>
    </w:p>
    <w:p w14:paraId="2A41BE8C" w14:textId="77777777" w:rsidR="009C0F8B" w:rsidRDefault="009C0F8B" w:rsidP="009C0F8B">
      <w:pPr>
        <w:rPr>
          <w:ins w:id="1948" w:author="Johnny Schultz" w:date="2015-01-15T16:48:00Z"/>
        </w:rPr>
      </w:pPr>
    </w:p>
    <w:p w14:paraId="3737B9E1" w14:textId="77777777" w:rsidR="009C0F8B" w:rsidRPr="005C0AB6" w:rsidRDefault="009C0F8B" w:rsidP="009C0F8B">
      <w:pPr>
        <w:pStyle w:val="Heading3"/>
        <w:numPr>
          <w:ilvl w:val="2"/>
          <w:numId w:val="0"/>
        </w:numPr>
        <w:tabs>
          <w:tab w:val="clear" w:pos="1871"/>
          <w:tab w:val="clear" w:pos="2268"/>
        </w:tabs>
        <w:overflowPunct/>
        <w:autoSpaceDE/>
        <w:autoSpaceDN/>
        <w:adjustRightInd/>
        <w:spacing w:after="200" w:line="276" w:lineRule="auto"/>
        <w:ind w:left="720" w:hanging="720"/>
        <w:contextualSpacing/>
        <w:textAlignment w:val="auto"/>
        <w:rPr>
          <w:ins w:id="1949" w:author="Johnny Schultz" w:date="2015-01-15T16:48:00Z"/>
          <w:highlight w:val="yellow"/>
        </w:rPr>
      </w:pPr>
      <w:bookmarkStart w:id="1950" w:name="_Toc440784078"/>
      <w:ins w:id="1951" w:author="Johnny Schultz" w:date="2015-01-15T16:48:00Z">
        <w:r w:rsidRPr="00E66B43">
          <w:tab/>
        </w:r>
        <w:r w:rsidRPr="005C0AB6">
          <w:rPr>
            <w:highlight w:val="yellow"/>
          </w:rPr>
          <w:t>Assigned operation</w:t>
        </w:r>
        <w:bookmarkEnd w:id="1950"/>
      </w:ins>
    </w:p>
    <w:p w14:paraId="6FE2CF57" w14:textId="6E836963" w:rsidR="009C0F8B" w:rsidRDefault="009C0F8B" w:rsidP="009C0F8B">
      <w:pPr>
        <w:pStyle w:val="ListParagraph"/>
        <w:rPr>
          <w:ins w:id="1952" w:author="Johnny Schultz" w:date="2015-01-15T16:48:00Z"/>
          <w:highlight w:val="yellow"/>
        </w:rPr>
      </w:pPr>
      <w:ins w:id="1953" w:author="Johnny Schultz" w:date="2015-01-15T16:48:00Z">
        <w:r>
          <w:rPr>
            <w:highlight w:val="yellow"/>
          </w:rPr>
          <w:t>A controlling station may</w:t>
        </w:r>
      </w:ins>
      <w:ins w:id="1954" w:author="Peggy Browning" w:date="2015-04-22T05:17:00Z">
        <w:r w:rsidR="0054635C">
          <w:rPr>
            <w:highlight w:val="yellow"/>
          </w:rPr>
          <w:t>:</w:t>
        </w:r>
      </w:ins>
      <w:ins w:id="1955" w:author="Johnny Schultz" w:date="2015-01-15T16:48:00Z">
        <w:r>
          <w:rPr>
            <w:highlight w:val="yellow"/>
          </w:rPr>
          <w:t xml:space="preserve"> </w:t>
        </w:r>
      </w:ins>
    </w:p>
    <w:p w14:paraId="6B393E4E" w14:textId="77777777" w:rsidR="009C0F8B" w:rsidRPr="005C0AB6" w:rsidRDefault="009C0F8B" w:rsidP="009C0F8B">
      <w:pPr>
        <w:pStyle w:val="ListParagraph"/>
        <w:numPr>
          <w:ilvl w:val="0"/>
          <w:numId w:val="26"/>
        </w:numPr>
        <w:rPr>
          <w:ins w:id="1956" w:author="Johnny Schultz" w:date="2015-01-15T16:48:00Z"/>
          <w:highlight w:val="yellow"/>
        </w:rPr>
      </w:pPr>
      <w:ins w:id="1957" w:author="Johnny Schultz" w:date="2015-01-15T16:48:00Z">
        <w:r w:rsidRPr="005C0AB6">
          <w:rPr>
            <w:highlight w:val="yellow"/>
          </w:rPr>
          <w:t>Assign slots to a mobile station</w:t>
        </w:r>
      </w:ins>
    </w:p>
    <w:p w14:paraId="0E18205D" w14:textId="77777777" w:rsidR="009C0F8B" w:rsidRDefault="009C0F8B" w:rsidP="009C0F8B">
      <w:pPr>
        <w:pStyle w:val="ListParagraph"/>
        <w:numPr>
          <w:ilvl w:val="0"/>
          <w:numId w:val="26"/>
        </w:numPr>
        <w:rPr>
          <w:ins w:id="1958" w:author="Johnny Schultz" w:date="2015-01-15T16:48:00Z"/>
          <w:highlight w:val="yellow"/>
        </w:rPr>
      </w:pPr>
      <w:ins w:id="1959" w:author="Johnny Schultz" w:date="2015-01-15T16:48:00Z">
        <w:r w:rsidRPr="005C0AB6">
          <w:rPr>
            <w:highlight w:val="yellow"/>
          </w:rPr>
          <w:lastRenderedPageBreak/>
          <w:t>Exclude slots for autonomous use by other stations</w:t>
        </w:r>
      </w:ins>
    </w:p>
    <w:p w14:paraId="4E9E4429" w14:textId="426EDE3F" w:rsidR="009C0F8B" w:rsidRDefault="009C0F8B" w:rsidP="009C0F8B">
      <w:pPr>
        <w:pStyle w:val="ListParagraph"/>
        <w:numPr>
          <w:ilvl w:val="0"/>
          <w:numId w:val="26"/>
        </w:numPr>
        <w:rPr>
          <w:ins w:id="1960" w:author="Johnny Schultz" w:date="2015-01-15T16:48:00Z"/>
          <w:highlight w:val="yellow"/>
        </w:rPr>
      </w:pPr>
      <w:ins w:id="1961" w:author="Johnny Schultz" w:date="2015-01-15T16:48:00Z">
        <w:r>
          <w:rPr>
            <w:highlight w:val="yellow"/>
          </w:rPr>
          <w:t xml:space="preserve">Limit the amount of slots for a specific station or in </w:t>
        </w:r>
      </w:ins>
      <w:ins w:id="1962" w:author="Peggy Browning" w:date="2015-04-22T05:18:00Z">
        <w:r w:rsidR="0054635C">
          <w:rPr>
            <w:highlight w:val="yellow"/>
          </w:rPr>
          <w:t xml:space="preserve">an </w:t>
        </w:r>
      </w:ins>
      <w:ins w:id="1963" w:author="Johnny Schultz" w:date="2015-01-15T16:48:00Z">
        <w:r>
          <w:rPr>
            <w:highlight w:val="yellow"/>
          </w:rPr>
          <w:t>area</w:t>
        </w:r>
      </w:ins>
    </w:p>
    <w:p w14:paraId="28A9B176" w14:textId="77777777" w:rsidR="009C0F8B" w:rsidRDefault="009C0F8B" w:rsidP="009C0F8B">
      <w:pPr>
        <w:pStyle w:val="ListParagraph"/>
        <w:numPr>
          <w:ilvl w:val="0"/>
          <w:numId w:val="26"/>
        </w:numPr>
        <w:rPr>
          <w:ins w:id="1964" w:author="Johnny Schultz" w:date="2015-01-15T16:48:00Z"/>
          <w:highlight w:val="yellow"/>
        </w:rPr>
      </w:pPr>
      <w:ins w:id="1965" w:author="Johnny Schultz" w:date="2015-01-15T16:48:00Z">
        <w:r>
          <w:rPr>
            <w:highlight w:val="yellow"/>
          </w:rPr>
          <w:t xml:space="preserve">The controlling station needs to support authentication   </w:t>
        </w:r>
      </w:ins>
    </w:p>
    <w:p w14:paraId="1109CA2C" w14:textId="77777777" w:rsidR="009C0F8B" w:rsidRPr="005C0AB6" w:rsidRDefault="009C0F8B" w:rsidP="009C0F8B">
      <w:pPr>
        <w:pStyle w:val="Heading5"/>
        <w:numPr>
          <w:ilvl w:val="4"/>
          <w:numId w:val="0"/>
        </w:numPr>
        <w:ind w:left="1008" w:hanging="1008"/>
        <w:contextualSpacing/>
        <w:rPr>
          <w:ins w:id="1966" w:author="Johnny Schultz" w:date="2015-01-15T16:48:00Z"/>
          <w:highlight w:val="yellow"/>
        </w:rPr>
      </w:pPr>
      <w:bookmarkStart w:id="1967" w:name="_Toc440784081"/>
      <w:ins w:id="1968" w:author="Johnny Schultz" w:date="2015-01-15T16:48:00Z">
        <w:r>
          <w:t xml:space="preserve">     </w:t>
        </w:r>
        <w:r>
          <w:tab/>
        </w:r>
        <w:r w:rsidRPr="005C0AB6">
          <w:rPr>
            <w:highlight w:val="yellow"/>
          </w:rPr>
          <w:t>Entering assigned mode</w:t>
        </w:r>
        <w:bookmarkEnd w:id="1967"/>
      </w:ins>
    </w:p>
    <w:p w14:paraId="3F9DA658" w14:textId="77777777" w:rsidR="009C0F8B" w:rsidRPr="005C0AB6" w:rsidRDefault="009C0F8B" w:rsidP="009C0F8B">
      <w:pPr>
        <w:pStyle w:val="Heading5"/>
        <w:numPr>
          <w:ilvl w:val="4"/>
          <w:numId w:val="0"/>
        </w:numPr>
        <w:ind w:left="1008" w:hanging="1008"/>
        <w:contextualSpacing/>
        <w:rPr>
          <w:ins w:id="1969" w:author="Johnny Schultz" w:date="2015-01-15T16:48:00Z"/>
          <w:highlight w:val="yellow"/>
        </w:rPr>
      </w:pPr>
      <w:bookmarkStart w:id="1970" w:name="_Toc440784082"/>
      <w:ins w:id="1971" w:author="Johnny Schultz" w:date="2015-01-15T16:48:00Z">
        <w:r w:rsidRPr="005C0AB6">
          <w:rPr>
            <w:highlight w:val="yellow"/>
          </w:rPr>
          <w:tab/>
          <w:t>Operating in the assigned mode</w:t>
        </w:r>
        <w:bookmarkEnd w:id="1970"/>
      </w:ins>
    </w:p>
    <w:p w14:paraId="1E0345D4" w14:textId="77777777" w:rsidR="009C0F8B" w:rsidRPr="005C0AB6" w:rsidRDefault="009C0F8B" w:rsidP="009C0F8B">
      <w:pPr>
        <w:pStyle w:val="Heading5"/>
        <w:numPr>
          <w:ilvl w:val="4"/>
          <w:numId w:val="0"/>
        </w:numPr>
        <w:ind w:left="1008" w:hanging="1008"/>
        <w:contextualSpacing/>
        <w:rPr>
          <w:ins w:id="1972" w:author="Johnny Schultz" w:date="2015-01-15T16:48:00Z"/>
          <w:highlight w:val="yellow"/>
        </w:rPr>
      </w:pPr>
      <w:bookmarkStart w:id="1973" w:name="_Toc440784083"/>
      <w:ins w:id="1974" w:author="Johnny Schultz" w:date="2015-01-15T16:48:00Z">
        <w:r w:rsidRPr="005C0AB6">
          <w:rPr>
            <w:highlight w:val="yellow"/>
          </w:rPr>
          <w:tab/>
          <w:t>Returning to autonomous and continuous mode</w:t>
        </w:r>
        <w:bookmarkEnd w:id="1973"/>
      </w:ins>
    </w:p>
    <w:p w14:paraId="7E9A90E8" w14:textId="77777777" w:rsidR="009C0F8B" w:rsidRDefault="009C0F8B" w:rsidP="009C0F8B">
      <w:pPr>
        <w:rPr>
          <w:ins w:id="1975" w:author="Johnny Schultz" w:date="2015-01-15T16:48:00Z"/>
        </w:rPr>
      </w:pPr>
    </w:p>
    <w:p w14:paraId="0AB60BA5" w14:textId="77777777" w:rsidR="009C0F8B" w:rsidRPr="00E66B43" w:rsidRDefault="009C0F8B" w:rsidP="009C0F8B">
      <w:pPr>
        <w:pStyle w:val="Heading3"/>
        <w:keepNext w:val="0"/>
        <w:keepLines w:val="0"/>
        <w:numPr>
          <w:ilvl w:val="2"/>
          <w:numId w:val="0"/>
        </w:numPr>
        <w:tabs>
          <w:tab w:val="clear" w:pos="1871"/>
          <w:tab w:val="clear" w:pos="2268"/>
        </w:tabs>
        <w:overflowPunct/>
        <w:autoSpaceDE/>
        <w:autoSpaceDN/>
        <w:adjustRightInd/>
        <w:spacing w:after="200" w:line="276" w:lineRule="auto"/>
        <w:ind w:left="720" w:hanging="720"/>
        <w:contextualSpacing/>
        <w:textAlignment w:val="auto"/>
        <w:rPr>
          <w:ins w:id="1976" w:author="Johnny Schultz" w:date="2015-01-15T16:48:00Z"/>
        </w:rPr>
      </w:pPr>
      <w:bookmarkStart w:id="1977" w:name="_Toc440784084"/>
      <w:ins w:id="1978" w:author="Johnny Schultz" w:date="2015-01-15T16:48:00Z">
        <w:r w:rsidRPr="00E66B43">
          <w:tab/>
          <w:t>Message structure</w:t>
        </w:r>
        <w:bookmarkEnd w:id="1977"/>
      </w:ins>
    </w:p>
    <w:p w14:paraId="04E97A0F" w14:textId="6452B6B5" w:rsidR="009C0F8B" w:rsidRPr="00E66B43" w:rsidRDefault="009C0F8B" w:rsidP="009C0F8B">
      <w:pPr>
        <w:rPr>
          <w:ins w:id="1979" w:author="Johnny Schultz" w:date="2015-01-15T16:48:00Z"/>
        </w:rPr>
      </w:pPr>
      <w:ins w:id="1980" w:author="Johnny Schultz" w:date="2015-01-15T16:48:00Z">
        <w:r w:rsidRPr="00E66B43">
          <w:t>Messages, which are part of the access schemes, should have the following structure shown in Fig. </w:t>
        </w:r>
        <w:del w:id="1981" w:author="Peggy Browning" w:date="2015-04-22T05:25:00Z">
          <w:r w:rsidRPr="005C0AB6" w:rsidDel="0054635C">
            <w:rPr>
              <w:highlight w:val="yellow"/>
            </w:rPr>
            <w:delText>16</w:delText>
          </w:r>
        </w:del>
      </w:ins>
      <w:ins w:id="1982" w:author="Peggy Browning" w:date="2015-04-22T05:25:00Z">
        <w:r w:rsidR="0054635C">
          <w:t>11</w:t>
        </w:r>
      </w:ins>
      <w:ins w:id="1983" w:author="Johnny Schultz" w:date="2015-01-15T16:48:00Z">
        <w:r w:rsidRPr="00E66B43">
          <w:t xml:space="preserve"> inside the data portion of a data packet:</w:t>
        </w:r>
        <w:r>
          <w:t xml:space="preserve"> </w:t>
        </w:r>
        <w:r w:rsidRPr="005C0AB6">
          <w:rPr>
            <w:highlight w:val="yellow"/>
          </w:rPr>
          <w:t>TBD</w:t>
        </w:r>
      </w:ins>
    </w:p>
    <w:p w14:paraId="0BFC3F02" w14:textId="4539D28C" w:rsidR="009C0F8B" w:rsidRPr="003947BE" w:rsidRDefault="009C0F8B" w:rsidP="009C0F8B">
      <w:pPr>
        <w:pStyle w:val="FigureNo"/>
        <w:rPr>
          <w:ins w:id="1984" w:author="Johnny Schultz" w:date="2015-01-15T16:48:00Z"/>
        </w:rPr>
      </w:pPr>
      <w:commentRangeStart w:id="1985"/>
      <w:ins w:id="1986" w:author="Johnny Schultz" w:date="2015-01-15T16:48:00Z">
        <w:r w:rsidRPr="003947BE">
          <w:t xml:space="preserve">Figure </w:t>
        </w:r>
        <w:r w:rsidR="006945DE">
          <w:rPr>
            <w:highlight w:val="yellow"/>
          </w:rPr>
          <w:t>11</w:t>
        </w:r>
      </w:ins>
      <w:commentRangeEnd w:id="1985"/>
      <w:r w:rsidR="00370BA5">
        <w:rPr>
          <w:rStyle w:val="CommentReference"/>
          <w:caps w:val="0"/>
          <w:lang w:val="en-US"/>
        </w:rPr>
        <w:commentReference w:id="1985"/>
      </w:r>
    </w:p>
    <w:p w14:paraId="6709F3FC" w14:textId="2AAB2A22" w:rsidR="009C0F8B" w:rsidRPr="003947BE" w:rsidRDefault="009C0F8B" w:rsidP="009C0F8B">
      <w:pPr>
        <w:pStyle w:val="Figure"/>
        <w:rPr>
          <w:ins w:id="1987" w:author="Johnny Schultz" w:date="2015-01-15T16:48:00Z"/>
        </w:rPr>
      </w:pPr>
      <w:del w:id="1988" w:author="Johnny Schultz" w:date="2015-04-16T16:25:00Z">
        <w:r w:rsidDel="00C03CB5">
          <w:fldChar w:fldCharType="begin"/>
        </w:r>
        <w:r w:rsidDel="00C03CB5">
          <w:fldChar w:fldCharType="end"/>
        </w:r>
      </w:del>
      <w:bookmarkStart w:id="1989" w:name="_MON_1490706759"/>
      <w:bookmarkEnd w:id="1989"/>
      <w:ins w:id="1990" w:author="Johnny Schultz" w:date="2015-04-16T16:25:00Z">
        <w:r w:rsidR="00C03CB5">
          <w:object w:dxaOrig="9856" w:dyaOrig="1917" w14:anchorId="25D9D250">
            <v:shape id="_x0000_i1029" type="#_x0000_t75" style="width:493.15pt;height:96.75pt" o:ole="">
              <v:imagedata r:id="rId18" o:title=""/>
            </v:shape>
            <o:OLEObject Type="Embed" ProgID="Word.Document.12" ShapeID="_x0000_i1029" DrawAspect="Content" ObjectID="_1503567378" r:id="rId19">
              <o:FieldCodes>\s</o:FieldCodes>
            </o:OLEObject>
          </w:object>
        </w:r>
      </w:ins>
    </w:p>
    <w:p w14:paraId="03E1F699" w14:textId="77777777" w:rsidR="009C0F8B" w:rsidRPr="008A1316" w:rsidRDefault="009C0F8B" w:rsidP="009C0F8B">
      <w:pPr>
        <w:rPr>
          <w:ins w:id="1991" w:author="Johnny Schultz" w:date="2015-01-15T16:48:00Z"/>
        </w:rPr>
      </w:pPr>
      <w:ins w:id="1992" w:author="Johnny Schultz" w:date="2015-01-15T16:48:00Z">
        <w:r w:rsidRPr="008A1316">
          <w:t>Each message is described using a table with parameter fields listed from top to bottom. Each parameter field is defined with the most significant bit first.</w:t>
        </w:r>
      </w:ins>
    </w:p>
    <w:p w14:paraId="0EBDFC37" w14:textId="77777777" w:rsidR="009C0F8B" w:rsidRPr="008A1316" w:rsidRDefault="009C0F8B" w:rsidP="009C0F8B">
      <w:pPr>
        <w:rPr>
          <w:ins w:id="1993" w:author="Johnny Schultz" w:date="2015-01-15T16:48:00Z"/>
        </w:rPr>
      </w:pPr>
      <w:ins w:id="1994" w:author="Johnny Schultz" w:date="2015-01-15T16:48:00Z">
        <w:r w:rsidRPr="008A1316">
          <w:t>Parameter fields containing sub-fields (e.g. communication state) are defined in separate tables with sub-fields listed top to bottom, with the most significant bit first within each sub-field.</w:t>
        </w:r>
      </w:ins>
    </w:p>
    <w:p w14:paraId="2981790A" w14:textId="77777777" w:rsidR="009C0F8B" w:rsidRPr="008A1316" w:rsidRDefault="009C0F8B" w:rsidP="009C0F8B">
      <w:pPr>
        <w:rPr>
          <w:ins w:id="1995" w:author="Johnny Schultz" w:date="2015-01-15T16:48:00Z"/>
        </w:rPr>
      </w:pPr>
      <w:ins w:id="1996" w:author="Johnny Schultz" w:date="2015-01-15T16:48:00Z">
        <w:r w:rsidRPr="008A1316">
          <w:t>Character strings are presented left to right most significant bit first. All unused characters should be represented by the @ symbol, and they should be placed at the end of the string.</w:t>
        </w:r>
      </w:ins>
    </w:p>
    <w:p w14:paraId="670D2ACE" w14:textId="6FB3316D" w:rsidR="009C0F8B" w:rsidRPr="005C0AB6" w:rsidRDefault="009C0F8B" w:rsidP="009C0F8B">
      <w:pPr>
        <w:rPr>
          <w:ins w:id="1997" w:author="Johnny Schultz" w:date="2015-01-15T16:48:00Z"/>
          <w:highlight w:val="yellow"/>
        </w:rPr>
      </w:pPr>
      <w:ins w:id="1998" w:author="Johnny Schultz" w:date="2015-01-15T16:48:00Z">
        <w:r w:rsidRPr="008A1316">
          <w:t xml:space="preserve">When data is output on the VHF data link it should be grouped in bytes of 8 bits from top to bottom of the table associated with each message in accordance with ISO/IEC 13239:2002. Each byte should be output with least significant bit first. </w:t>
        </w:r>
      </w:ins>
      <w:ins w:id="1999" w:author="Johnny Schultz" w:date="2015-04-17T07:36:00Z">
        <w:del w:id="2000" w:author="Peggy Browning" w:date="2015-04-22T05:28:00Z">
          <w:r w:rsidR="00E42CC8" w:rsidRPr="008A1316" w:rsidDel="00370BA5">
            <w:delText>[</w:delText>
          </w:r>
        </w:del>
      </w:ins>
      <w:ins w:id="2001" w:author="Johnny Schultz" w:date="2015-01-15T16:48:00Z">
        <w:del w:id="2002" w:author="Peggy Browning" w:date="2015-04-22T05:28:00Z">
          <w:r w:rsidRPr="005C0AB6" w:rsidDel="00370BA5">
            <w:rPr>
              <w:highlight w:val="yellow"/>
            </w:rPr>
            <w:delText>During the output process, data should be subject to NRZI coding (see § 2.6)</w:delText>
          </w:r>
        </w:del>
      </w:ins>
      <w:ins w:id="2003" w:author="Johnny Schultz" w:date="2015-04-17T07:36:00Z">
        <w:del w:id="2004" w:author="Peggy Browning" w:date="2015-04-22T05:28:00Z">
          <w:r w:rsidR="00E42CC8" w:rsidDel="00370BA5">
            <w:rPr>
              <w:highlight w:val="yellow"/>
            </w:rPr>
            <w:delText>]</w:delText>
          </w:r>
        </w:del>
      </w:ins>
      <w:ins w:id="2005" w:author="Johnny Schultz" w:date="2015-01-15T16:48:00Z">
        <w:del w:id="2006" w:author="Peggy Browning" w:date="2015-04-22T05:28:00Z">
          <w:r w:rsidRPr="005C0AB6" w:rsidDel="00370BA5">
            <w:rPr>
              <w:highlight w:val="yellow"/>
            </w:rPr>
            <w:delText>.</w:delText>
          </w:r>
        </w:del>
      </w:ins>
    </w:p>
    <w:p w14:paraId="7F30072F" w14:textId="77777777" w:rsidR="009C0F8B" w:rsidRPr="00E66B43" w:rsidRDefault="009C0F8B" w:rsidP="009C0F8B">
      <w:pPr>
        <w:rPr>
          <w:ins w:id="2007" w:author="Johnny Schultz" w:date="2015-01-15T16:48:00Z"/>
        </w:rPr>
      </w:pPr>
      <w:ins w:id="2008" w:author="Johnny Schultz" w:date="2015-01-15T16:48:00Z">
        <w:r w:rsidRPr="001321F9">
          <w:t>Unused bits in the last byte should be set to zero in order to preserve byte boundary.</w:t>
        </w:r>
      </w:ins>
    </w:p>
    <w:p w14:paraId="70909AEB" w14:textId="77777777" w:rsidR="009C0F8B" w:rsidRPr="00E66B43" w:rsidRDefault="009C0F8B" w:rsidP="009C0F8B">
      <w:pPr>
        <w:rPr>
          <w:ins w:id="2009" w:author="Johnny Schultz" w:date="2015-01-15T16:48:00Z"/>
        </w:rPr>
      </w:pPr>
      <w:ins w:id="2010" w:author="Johnny Schultz" w:date="2015-01-15T16:48:00Z">
        <w:r w:rsidRPr="00E66B43">
          <w:br w:type="page"/>
        </w:r>
      </w:ins>
    </w:p>
    <w:p w14:paraId="76942B85" w14:textId="77777777" w:rsidR="009C0F8B" w:rsidRPr="001321F9" w:rsidRDefault="009C0F8B" w:rsidP="009C0F8B">
      <w:pPr>
        <w:rPr>
          <w:ins w:id="2011" w:author="Johnny Schultz" w:date="2015-01-15T16:48:00Z"/>
        </w:rPr>
      </w:pPr>
      <w:ins w:id="2012" w:author="Johnny Schultz" w:date="2015-01-15T16:48:00Z">
        <w:r w:rsidRPr="001321F9">
          <w:lastRenderedPageBreak/>
          <w:t>Generic example for a message table:</w:t>
        </w:r>
      </w:ins>
    </w:p>
    <w:p w14:paraId="2D567ACA" w14:textId="4F788B1F" w:rsidR="009C0F8B" w:rsidRPr="001321F9" w:rsidRDefault="009C0F8B" w:rsidP="009C0F8B">
      <w:pPr>
        <w:pStyle w:val="TableNo"/>
        <w:rPr>
          <w:ins w:id="2013" w:author="Johnny Schultz" w:date="2015-01-15T16:48:00Z"/>
        </w:rPr>
      </w:pPr>
      <w:ins w:id="2014" w:author="Johnny Schultz" w:date="2015-01-15T16:48:00Z">
        <w:r w:rsidRPr="001321F9">
          <w:t>TABLE 1</w:t>
        </w:r>
        <w:r w:rsidR="003B1752" w:rsidRPr="001321F9">
          <w:t>1</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0"/>
        <w:gridCol w:w="1710"/>
        <w:gridCol w:w="1710"/>
        <w:gridCol w:w="1710"/>
      </w:tblGrid>
      <w:tr w:rsidR="009C0F8B" w:rsidRPr="001321F9" w14:paraId="2E94260B" w14:textId="77777777" w:rsidTr="003D3979">
        <w:trPr>
          <w:jc w:val="center"/>
          <w:ins w:id="2015" w:author="Johnny Schultz" w:date="2015-01-15T16:48:00Z"/>
        </w:trPr>
        <w:tc>
          <w:tcPr>
            <w:tcW w:w="1710" w:type="dxa"/>
          </w:tcPr>
          <w:p w14:paraId="69B15964" w14:textId="77777777" w:rsidR="009C0F8B" w:rsidRPr="001321F9" w:rsidRDefault="009C0F8B" w:rsidP="003D3979">
            <w:pPr>
              <w:pStyle w:val="Tablehead"/>
              <w:rPr>
                <w:ins w:id="2016" w:author="Johnny Schultz" w:date="2015-01-15T16:48:00Z"/>
              </w:rPr>
            </w:pPr>
            <w:ins w:id="2017" w:author="Johnny Schultz" w:date="2015-01-15T16:48:00Z">
              <w:r w:rsidRPr="001321F9">
                <w:t>Parameter</w:t>
              </w:r>
            </w:ins>
          </w:p>
        </w:tc>
        <w:tc>
          <w:tcPr>
            <w:tcW w:w="1710" w:type="dxa"/>
          </w:tcPr>
          <w:p w14:paraId="53BF5281" w14:textId="77777777" w:rsidR="009C0F8B" w:rsidRPr="001321F9" w:rsidRDefault="009C0F8B" w:rsidP="003D3979">
            <w:pPr>
              <w:pStyle w:val="Tablehead"/>
              <w:rPr>
                <w:ins w:id="2018" w:author="Johnny Schultz" w:date="2015-01-15T16:48:00Z"/>
              </w:rPr>
            </w:pPr>
            <w:ins w:id="2019" w:author="Johnny Schultz" w:date="2015-01-15T16:48:00Z">
              <w:r w:rsidRPr="001321F9">
                <w:t>Symbol</w:t>
              </w:r>
            </w:ins>
          </w:p>
        </w:tc>
        <w:tc>
          <w:tcPr>
            <w:tcW w:w="1710" w:type="dxa"/>
          </w:tcPr>
          <w:p w14:paraId="6DCCFE65" w14:textId="77777777" w:rsidR="009C0F8B" w:rsidRPr="001321F9" w:rsidRDefault="009C0F8B" w:rsidP="003D3979">
            <w:pPr>
              <w:pStyle w:val="Tablehead"/>
              <w:rPr>
                <w:ins w:id="2020" w:author="Johnny Schultz" w:date="2015-01-15T16:48:00Z"/>
              </w:rPr>
            </w:pPr>
            <w:ins w:id="2021" w:author="Johnny Schultz" w:date="2015-01-15T16:48:00Z">
              <w:r w:rsidRPr="001321F9">
                <w:t>Number of bits</w:t>
              </w:r>
            </w:ins>
          </w:p>
        </w:tc>
        <w:tc>
          <w:tcPr>
            <w:tcW w:w="1710" w:type="dxa"/>
          </w:tcPr>
          <w:p w14:paraId="6C48593B" w14:textId="77777777" w:rsidR="009C0F8B" w:rsidRPr="001321F9" w:rsidRDefault="009C0F8B" w:rsidP="003D3979">
            <w:pPr>
              <w:pStyle w:val="Tablehead"/>
              <w:rPr>
                <w:ins w:id="2022" w:author="Johnny Schultz" w:date="2015-01-15T16:48:00Z"/>
              </w:rPr>
            </w:pPr>
            <w:ins w:id="2023" w:author="Johnny Schultz" w:date="2015-01-15T16:48:00Z">
              <w:r w:rsidRPr="001321F9">
                <w:t>Description</w:t>
              </w:r>
            </w:ins>
          </w:p>
        </w:tc>
      </w:tr>
      <w:tr w:rsidR="009C0F8B" w:rsidRPr="001321F9" w14:paraId="2A94D383" w14:textId="77777777" w:rsidTr="003D3979">
        <w:trPr>
          <w:jc w:val="center"/>
          <w:ins w:id="2024" w:author="Johnny Schultz" w:date="2015-01-15T16:48:00Z"/>
        </w:trPr>
        <w:tc>
          <w:tcPr>
            <w:tcW w:w="1710" w:type="dxa"/>
          </w:tcPr>
          <w:p w14:paraId="04844659" w14:textId="77777777" w:rsidR="009C0F8B" w:rsidRPr="001321F9" w:rsidRDefault="009C0F8B" w:rsidP="003D3979">
            <w:pPr>
              <w:pStyle w:val="Tabletext"/>
              <w:jc w:val="center"/>
              <w:rPr>
                <w:ins w:id="2025" w:author="Johnny Schultz" w:date="2015-01-15T16:48:00Z"/>
              </w:rPr>
            </w:pPr>
            <w:ins w:id="2026" w:author="Johnny Schultz" w:date="2015-01-15T16:48:00Z">
              <w:r w:rsidRPr="001321F9">
                <w:t>P1</w:t>
              </w:r>
            </w:ins>
          </w:p>
        </w:tc>
        <w:tc>
          <w:tcPr>
            <w:tcW w:w="1710" w:type="dxa"/>
          </w:tcPr>
          <w:p w14:paraId="618B6958" w14:textId="77777777" w:rsidR="009C0F8B" w:rsidRPr="001321F9" w:rsidRDefault="009C0F8B" w:rsidP="003D3979">
            <w:pPr>
              <w:pStyle w:val="Tabletext"/>
              <w:jc w:val="center"/>
              <w:rPr>
                <w:ins w:id="2027" w:author="Johnny Schultz" w:date="2015-01-15T16:48:00Z"/>
              </w:rPr>
            </w:pPr>
            <w:ins w:id="2028" w:author="Johnny Schultz" w:date="2015-01-15T16:48:00Z">
              <w:r w:rsidRPr="001321F9">
                <w:t>T</w:t>
              </w:r>
            </w:ins>
          </w:p>
        </w:tc>
        <w:tc>
          <w:tcPr>
            <w:tcW w:w="1710" w:type="dxa"/>
          </w:tcPr>
          <w:p w14:paraId="3C554AD5" w14:textId="77777777" w:rsidR="009C0F8B" w:rsidRPr="001321F9" w:rsidRDefault="009C0F8B" w:rsidP="003D3979">
            <w:pPr>
              <w:pStyle w:val="Tabletext"/>
              <w:jc w:val="center"/>
              <w:rPr>
                <w:ins w:id="2029" w:author="Johnny Schultz" w:date="2015-01-15T16:48:00Z"/>
              </w:rPr>
            </w:pPr>
            <w:ins w:id="2030" w:author="Johnny Schultz" w:date="2015-01-15T16:48:00Z">
              <w:r w:rsidRPr="001321F9">
                <w:t>6</w:t>
              </w:r>
            </w:ins>
          </w:p>
        </w:tc>
        <w:tc>
          <w:tcPr>
            <w:tcW w:w="1710" w:type="dxa"/>
          </w:tcPr>
          <w:p w14:paraId="2F249C81" w14:textId="77777777" w:rsidR="009C0F8B" w:rsidRPr="001321F9" w:rsidRDefault="009C0F8B" w:rsidP="003D3979">
            <w:pPr>
              <w:pStyle w:val="Tabletext"/>
              <w:jc w:val="center"/>
              <w:rPr>
                <w:ins w:id="2031" w:author="Johnny Schultz" w:date="2015-01-15T16:48:00Z"/>
              </w:rPr>
            </w:pPr>
            <w:ins w:id="2032" w:author="Johnny Schultz" w:date="2015-01-15T16:48:00Z">
              <w:r w:rsidRPr="001321F9">
                <w:t>Parameter 1</w:t>
              </w:r>
            </w:ins>
          </w:p>
        </w:tc>
      </w:tr>
      <w:tr w:rsidR="009C0F8B" w:rsidRPr="001321F9" w14:paraId="4DC59457" w14:textId="77777777" w:rsidTr="003D3979">
        <w:trPr>
          <w:jc w:val="center"/>
          <w:ins w:id="2033" w:author="Johnny Schultz" w:date="2015-01-15T16:48:00Z"/>
        </w:trPr>
        <w:tc>
          <w:tcPr>
            <w:tcW w:w="1710" w:type="dxa"/>
          </w:tcPr>
          <w:p w14:paraId="2A83097B" w14:textId="77777777" w:rsidR="009C0F8B" w:rsidRPr="001321F9" w:rsidRDefault="009C0F8B" w:rsidP="003D3979">
            <w:pPr>
              <w:pStyle w:val="Tabletext"/>
              <w:jc w:val="center"/>
              <w:rPr>
                <w:ins w:id="2034" w:author="Johnny Schultz" w:date="2015-01-15T16:48:00Z"/>
              </w:rPr>
            </w:pPr>
            <w:ins w:id="2035" w:author="Johnny Schultz" w:date="2015-01-15T16:48:00Z">
              <w:r w:rsidRPr="001321F9">
                <w:t>P2</w:t>
              </w:r>
            </w:ins>
          </w:p>
        </w:tc>
        <w:tc>
          <w:tcPr>
            <w:tcW w:w="1710" w:type="dxa"/>
          </w:tcPr>
          <w:p w14:paraId="000F72B4" w14:textId="77777777" w:rsidR="009C0F8B" w:rsidRPr="001321F9" w:rsidRDefault="009C0F8B" w:rsidP="003D3979">
            <w:pPr>
              <w:pStyle w:val="Tabletext"/>
              <w:jc w:val="center"/>
              <w:rPr>
                <w:ins w:id="2036" w:author="Johnny Schultz" w:date="2015-01-15T16:48:00Z"/>
              </w:rPr>
            </w:pPr>
            <w:ins w:id="2037" w:author="Johnny Schultz" w:date="2015-01-15T16:48:00Z">
              <w:r w:rsidRPr="001321F9">
                <w:t>D</w:t>
              </w:r>
            </w:ins>
          </w:p>
        </w:tc>
        <w:tc>
          <w:tcPr>
            <w:tcW w:w="1710" w:type="dxa"/>
          </w:tcPr>
          <w:p w14:paraId="6BB00DA6" w14:textId="77777777" w:rsidR="009C0F8B" w:rsidRPr="001321F9" w:rsidRDefault="009C0F8B" w:rsidP="003D3979">
            <w:pPr>
              <w:pStyle w:val="Tabletext"/>
              <w:jc w:val="center"/>
              <w:rPr>
                <w:ins w:id="2038" w:author="Johnny Schultz" w:date="2015-01-15T16:48:00Z"/>
              </w:rPr>
            </w:pPr>
            <w:ins w:id="2039" w:author="Johnny Schultz" w:date="2015-01-15T16:48:00Z">
              <w:r w:rsidRPr="001321F9">
                <w:t>1</w:t>
              </w:r>
            </w:ins>
          </w:p>
        </w:tc>
        <w:tc>
          <w:tcPr>
            <w:tcW w:w="1710" w:type="dxa"/>
          </w:tcPr>
          <w:p w14:paraId="5C08843A" w14:textId="77777777" w:rsidR="009C0F8B" w:rsidRPr="001321F9" w:rsidRDefault="009C0F8B" w:rsidP="003D3979">
            <w:pPr>
              <w:pStyle w:val="Tabletext"/>
              <w:jc w:val="center"/>
              <w:rPr>
                <w:ins w:id="2040" w:author="Johnny Schultz" w:date="2015-01-15T16:48:00Z"/>
              </w:rPr>
            </w:pPr>
            <w:ins w:id="2041" w:author="Johnny Schultz" w:date="2015-01-15T16:48:00Z">
              <w:r w:rsidRPr="001321F9">
                <w:t>Parameter 2</w:t>
              </w:r>
            </w:ins>
          </w:p>
        </w:tc>
      </w:tr>
      <w:tr w:rsidR="009C0F8B" w:rsidRPr="001321F9" w14:paraId="34024DF4" w14:textId="77777777" w:rsidTr="003D3979">
        <w:trPr>
          <w:jc w:val="center"/>
          <w:ins w:id="2042" w:author="Johnny Schultz" w:date="2015-01-15T16:48:00Z"/>
        </w:trPr>
        <w:tc>
          <w:tcPr>
            <w:tcW w:w="1710" w:type="dxa"/>
          </w:tcPr>
          <w:p w14:paraId="2FD89D55" w14:textId="77777777" w:rsidR="009C0F8B" w:rsidRPr="001321F9" w:rsidRDefault="009C0F8B" w:rsidP="003D3979">
            <w:pPr>
              <w:pStyle w:val="Tabletext"/>
              <w:jc w:val="center"/>
              <w:rPr>
                <w:ins w:id="2043" w:author="Johnny Schultz" w:date="2015-01-15T16:48:00Z"/>
              </w:rPr>
            </w:pPr>
            <w:ins w:id="2044" w:author="Johnny Schultz" w:date="2015-01-15T16:48:00Z">
              <w:r w:rsidRPr="001321F9">
                <w:t>P3</w:t>
              </w:r>
            </w:ins>
          </w:p>
        </w:tc>
        <w:tc>
          <w:tcPr>
            <w:tcW w:w="1710" w:type="dxa"/>
          </w:tcPr>
          <w:p w14:paraId="2418838C" w14:textId="77777777" w:rsidR="009C0F8B" w:rsidRPr="001321F9" w:rsidRDefault="009C0F8B" w:rsidP="003D3979">
            <w:pPr>
              <w:pStyle w:val="Tabletext"/>
              <w:jc w:val="center"/>
              <w:rPr>
                <w:ins w:id="2045" w:author="Johnny Schultz" w:date="2015-01-15T16:48:00Z"/>
              </w:rPr>
            </w:pPr>
            <w:ins w:id="2046" w:author="Johnny Schultz" w:date="2015-01-15T16:48:00Z">
              <w:r w:rsidRPr="001321F9">
                <w:t>I</w:t>
              </w:r>
            </w:ins>
          </w:p>
        </w:tc>
        <w:tc>
          <w:tcPr>
            <w:tcW w:w="1710" w:type="dxa"/>
          </w:tcPr>
          <w:p w14:paraId="5B7B5824" w14:textId="77777777" w:rsidR="009C0F8B" w:rsidRPr="001321F9" w:rsidRDefault="009C0F8B" w:rsidP="003D3979">
            <w:pPr>
              <w:pStyle w:val="Tabletext"/>
              <w:jc w:val="center"/>
              <w:rPr>
                <w:ins w:id="2047" w:author="Johnny Schultz" w:date="2015-01-15T16:48:00Z"/>
              </w:rPr>
            </w:pPr>
            <w:ins w:id="2048" w:author="Johnny Schultz" w:date="2015-01-15T16:48:00Z">
              <w:r w:rsidRPr="001321F9">
                <w:t>1</w:t>
              </w:r>
            </w:ins>
          </w:p>
        </w:tc>
        <w:tc>
          <w:tcPr>
            <w:tcW w:w="1710" w:type="dxa"/>
          </w:tcPr>
          <w:p w14:paraId="25F14575" w14:textId="77777777" w:rsidR="009C0F8B" w:rsidRPr="001321F9" w:rsidRDefault="009C0F8B" w:rsidP="003D3979">
            <w:pPr>
              <w:pStyle w:val="Tabletext"/>
              <w:jc w:val="center"/>
              <w:rPr>
                <w:ins w:id="2049" w:author="Johnny Schultz" w:date="2015-01-15T16:48:00Z"/>
              </w:rPr>
            </w:pPr>
            <w:ins w:id="2050" w:author="Johnny Schultz" w:date="2015-01-15T16:48:00Z">
              <w:r w:rsidRPr="001321F9">
                <w:t>Parameter 3</w:t>
              </w:r>
            </w:ins>
          </w:p>
        </w:tc>
      </w:tr>
      <w:tr w:rsidR="009C0F8B" w:rsidRPr="001321F9" w14:paraId="6ED0F328" w14:textId="77777777" w:rsidTr="003D3979">
        <w:trPr>
          <w:jc w:val="center"/>
          <w:ins w:id="2051" w:author="Johnny Schultz" w:date="2015-01-15T16:48:00Z"/>
        </w:trPr>
        <w:tc>
          <w:tcPr>
            <w:tcW w:w="1710" w:type="dxa"/>
          </w:tcPr>
          <w:p w14:paraId="5775692C" w14:textId="77777777" w:rsidR="009C0F8B" w:rsidRPr="001321F9" w:rsidRDefault="009C0F8B" w:rsidP="003D3979">
            <w:pPr>
              <w:pStyle w:val="Tabletext"/>
              <w:jc w:val="center"/>
              <w:rPr>
                <w:ins w:id="2052" w:author="Johnny Schultz" w:date="2015-01-15T16:48:00Z"/>
              </w:rPr>
            </w:pPr>
            <w:ins w:id="2053" w:author="Johnny Schultz" w:date="2015-01-15T16:48:00Z">
              <w:r w:rsidRPr="001321F9">
                <w:t>P4</w:t>
              </w:r>
            </w:ins>
          </w:p>
        </w:tc>
        <w:tc>
          <w:tcPr>
            <w:tcW w:w="1710" w:type="dxa"/>
          </w:tcPr>
          <w:p w14:paraId="4E50AD87" w14:textId="77777777" w:rsidR="009C0F8B" w:rsidRPr="001321F9" w:rsidRDefault="009C0F8B" w:rsidP="003D3979">
            <w:pPr>
              <w:pStyle w:val="Tabletext"/>
              <w:jc w:val="center"/>
              <w:rPr>
                <w:ins w:id="2054" w:author="Johnny Schultz" w:date="2015-01-15T16:48:00Z"/>
              </w:rPr>
            </w:pPr>
            <w:ins w:id="2055" w:author="Johnny Schultz" w:date="2015-01-15T16:48:00Z">
              <w:r w:rsidRPr="001321F9">
                <w:t>M</w:t>
              </w:r>
            </w:ins>
          </w:p>
        </w:tc>
        <w:tc>
          <w:tcPr>
            <w:tcW w:w="1710" w:type="dxa"/>
          </w:tcPr>
          <w:p w14:paraId="081DE724" w14:textId="77777777" w:rsidR="009C0F8B" w:rsidRPr="001321F9" w:rsidRDefault="009C0F8B" w:rsidP="003D3979">
            <w:pPr>
              <w:pStyle w:val="Tabletext"/>
              <w:jc w:val="center"/>
              <w:rPr>
                <w:ins w:id="2056" w:author="Johnny Schultz" w:date="2015-01-15T16:48:00Z"/>
              </w:rPr>
            </w:pPr>
            <w:ins w:id="2057" w:author="Johnny Schultz" w:date="2015-01-15T16:48:00Z">
              <w:r w:rsidRPr="001321F9">
                <w:t>27</w:t>
              </w:r>
            </w:ins>
          </w:p>
        </w:tc>
        <w:tc>
          <w:tcPr>
            <w:tcW w:w="1710" w:type="dxa"/>
          </w:tcPr>
          <w:p w14:paraId="7E391469" w14:textId="77777777" w:rsidR="009C0F8B" w:rsidRPr="001321F9" w:rsidRDefault="009C0F8B" w:rsidP="003D3979">
            <w:pPr>
              <w:pStyle w:val="Tabletext"/>
              <w:jc w:val="center"/>
              <w:rPr>
                <w:ins w:id="2058" w:author="Johnny Schultz" w:date="2015-01-15T16:48:00Z"/>
              </w:rPr>
            </w:pPr>
            <w:ins w:id="2059" w:author="Johnny Schultz" w:date="2015-01-15T16:48:00Z">
              <w:r w:rsidRPr="001321F9">
                <w:t>Parameter 4</w:t>
              </w:r>
            </w:ins>
          </w:p>
        </w:tc>
      </w:tr>
      <w:tr w:rsidR="009C0F8B" w:rsidRPr="001321F9" w14:paraId="0A37CB71" w14:textId="77777777" w:rsidTr="003D3979">
        <w:trPr>
          <w:jc w:val="center"/>
          <w:ins w:id="2060" w:author="Johnny Schultz" w:date="2015-01-15T16:48:00Z"/>
        </w:trPr>
        <w:tc>
          <w:tcPr>
            <w:tcW w:w="1710" w:type="dxa"/>
          </w:tcPr>
          <w:p w14:paraId="610D3ED7" w14:textId="77777777" w:rsidR="009C0F8B" w:rsidRPr="001321F9" w:rsidRDefault="009C0F8B" w:rsidP="003D3979">
            <w:pPr>
              <w:pStyle w:val="Tabletext"/>
              <w:jc w:val="center"/>
              <w:rPr>
                <w:ins w:id="2061" w:author="Johnny Schultz" w:date="2015-01-15T16:48:00Z"/>
              </w:rPr>
            </w:pPr>
            <w:ins w:id="2062" w:author="Johnny Schultz" w:date="2015-01-15T16:48:00Z">
              <w:r w:rsidRPr="001321F9">
                <w:t>P5</w:t>
              </w:r>
            </w:ins>
          </w:p>
        </w:tc>
        <w:tc>
          <w:tcPr>
            <w:tcW w:w="1710" w:type="dxa"/>
          </w:tcPr>
          <w:p w14:paraId="54309AF1" w14:textId="77777777" w:rsidR="009C0F8B" w:rsidRPr="001321F9" w:rsidRDefault="009C0F8B" w:rsidP="003D3979">
            <w:pPr>
              <w:pStyle w:val="Tabletext"/>
              <w:jc w:val="center"/>
              <w:rPr>
                <w:ins w:id="2063" w:author="Johnny Schultz" w:date="2015-01-15T16:48:00Z"/>
              </w:rPr>
            </w:pPr>
            <w:ins w:id="2064" w:author="Johnny Schultz" w:date="2015-01-15T16:48:00Z">
              <w:r w:rsidRPr="001321F9">
                <w:t>N</w:t>
              </w:r>
            </w:ins>
          </w:p>
        </w:tc>
        <w:tc>
          <w:tcPr>
            <w:tcW w:w="1710" w:type="dxa"/>
          </w:tcPr>
          <w:p w14:paraId="67B4EB69" w14:textId="77777777" w:rsidR="009C0F8B" w:rsidRPr="001321F9" w:rsidRDefault="009C0F8B" w:rsidP="003D3979">
            <w:pPr>
              <w:pStyle w:val="Tabletext"/>
              <w:jc w:val="center"/>
              <w:rPr>
                <w:ins w:id="2065" w:author="Johnny Schultz" w:date="2015-01-15T16:48:00Z"/>
              </w:rPr>
            </w:pPr>
            <w:ins w:id="2066" w:author="Johnny Schultz" w:date="2015-01-15T16:48:00Z">
              <w:r w:rsidRPr="001321F9">
                <w:t>2</w:t>
              </w:r>
            </w:ins>
          </w:p>
        </w:tc>
        <w:tc>
          <w:tcPr>
            <w:tcW w:w="1710" w:type="dxa"/>
          </w:tcPr>
          <w:p w14:paraId="22B80F83" w14:textId="77777777" w:rsidR="009C0F8B" w:rsidRPr="001321F9" w:rsidRDefault="009C0F8B" w:rsidP="003D3979">
            <w:pPr>
              <w:pStyle w:val="Tabletext"/>
              <w:jc w:val="center"/>
              <w:rPr>
                <w:ins w:id="2067" w:author="Johnny Schultz" w:date="2015-01-15T16:48:00Z"/>
              </w:rPr>
            </w:pPr>
            <w:ins w:id="2068" w:author="Johnny Schultz" w:date="2015-01-15T16:48:00Z">
              <w:r w:rsidRPr="001321F9">
                <w:t>Parameter 5</w:t>
              </w:r>
            </w:ins>
          </w:p>
        </w:tc>
      </w:tr>
      <w:tr w:rsidR="009C0F8B" w:rsidRPr="001321F9" w14:paraId="50746B88" w14:textId="77777777" w:rsidTr="003D3979">
        <w:trPr>
          <w:jc w:val="center"/>
          <w:ins w:id="2069" w:author="Johnny Schultz" w:date="2015-01-15T16:48:00Z"/>
        </w:trPr>
        <w:tc>
          <w:tcPr>
            <w:tcW w:w="1710" w:type="dxa"/>
          </w:tcPr>
          <w:p w14:paraId="19846008" w14:textId="77777777" w:rsidR="009C0F8B" w:rsidRPr="001321F9" w:rsidRDefault="009C0F8B" w:rsidP="003D3979">
            <w:pPr>
              <w:pStyle w:val="Tabletext"/>
              <w:jc w:val="center"/>
              <w:rPr>
                <w:ins w:id="2070" w:author="Johnny Schultz" w:date="2015-01-15T16:48:00Z"/>
              </w:rPr>
            </w:pPr>
            <w:ins w:id="2071" w:author="Johnny Schultz" w:date="2015-01-15T16:48:00Z">
              <w:r w:rsidRPr="001321F9">
                <w:t>Unused</w:t>
              </w:r>
            </w:ins>
          </w:p>
        </w:tc>
        <w:tc>
          <w:tcPr>
            <w:tcW w:w="1710" w:type="dxa"/>
          </w:tcPr>
          <w:p w14:paraId="0664CC4E" w14:textId="77777777" w:rsidR="009C0F8B" w:rsidRPr="001321F9" w:rsidRDefault="009C0F8B" w:rsidP="003D3979">
            <w:pPr>
              <w:pStyle w:val="Tabletext"/>
              <w:jc w:val="center"/>
              <w:rPr>
                <w:ins w:id="2072" w:author="Johnny Schultz" w:date="2015-01-15T16:48:00Z"/>
              </w:rPr>
            </w:pPr>
            <w:ins w:id="2073" w:author="Johnny Schultz" w:date="2015-01-15T16:48:00Z">
              <w:r w:rsidRPr="001321F9">
                <w:t>0</w:t>
              </w:r>
            </w:ins>
          </w:p>
        </w:tc>
        <w:tc>
          <w:tcPr>
            <w:tcW w:w="1710" w:type="dxa"/>
          </w:tcPr>
          <w:p w14:paraId="63FE850E" w14:textId="77777777" w:rsidR="009C0F8B" w:rsidRPr="001321F9" w:rsidRDefault="009C0F8B" w:rsidP="003D3979">
            <w:pPr>
              <w:pStyle w:val="Tabletext"/>
              <w:jc w:val="center"/>
              <w:rPr>
                <w:ins w:id="2074" w:author="Johnny Schultz" w:date="2015-01-15T16:48:00Z"/>
              </w:rPr>
            </w:pPr>
            <w:ins w:id="2075" w:author="Johnny Schultz" w:date="2015-01-15T16:48:00Z">
              <w:r w:rsidRPr="001321F9">
                <w:t>3</w:t>
              </w:r>
            </w:ins>
          </w:p>
        </w:tc>
        <w:tc>
          <w:tcPr>
            <w:tcW w:w="1710" w:type="dxa"/>
          </w:tcPr>
          <w:p w14:paraId="3643572F" w14:textId="77777777" w:rsidR="009C0F8B" w:rsidRPr="001321F9" w:rsidRDefault="009C0F8B" w:rsidP="003D3979">
            <w:pPr>
              <w:pStyle w:val="Tabletext"/>
              <w:jc w:val="center"/>
              <w:rPr>
                <w:ins w:id="2076" w:author="Johnny Schultz" w:date="2015-01-15T16:48:00Z"/>
              </w:rPr>
            </w:pPr>
            <w:ins w:id="2077" w:author="Johnny Schultz" w:date="2015-01-15T16:48:00Z">
              <w:r w:rsidRPr="001321F9">
                <w:t>Unused bits</w:t>
              </w:r>
            </w:ins>
          </w:p>
        </w:tc>
      </w:tr>
    </w:tbl>
    <w:p w14:paraId="1D4E28DC" w14:textId="77777777" w:rsidR="009C0F8B" w:rsidRPr="001321F9" w:rsidRDefault="009C0F8B" w:rsidP="009C0F8B">
      <w:pPr>
        <w:pStyle w:val="Tablefin"/>
        <w:rPr>
          <w:ins w:id="2078" w:author="Johnny Schultz" w:date="2015-01-15T16:48:00Z"/>
        </w:rPr>
      </w:pPr>
    </w:p>
    <w:p w14:paraId="5A823B57" w14:textId="77777777" w:rsidR="009C0F8B" w:rsidRPr="001321F9" w:rsidRDefault="009C0F8B" w:rsidP="009C0F8B">
      <w:pPr>
        <w:rPr>
          <w:ins w:id="2079" w:author="Johnny Schultz" w:date="2015-01-15T16:48:00Z"/>
        </w:rPr>
      </w:pPr>
      <w:ins w:id="2080" w:author="Johnny Schultz" w:date="2015-01-15T16:48:00Z">
        <w:r w:rsidRPr="001321F9">
          <w:t>Logical view of data as described in § 3.3.7:</w:t>
        </w:r>
      </w:ins>
    </w:p>
    <w:p w14:paraId="512B5404" w14:textId="77777777" w:rsidR="009C0F8B" w:rsidRPr="001321F9" w:rsidRDefault="009C0F8B" w:rsidP="009C0F8B">
      <w:pPr>
        <w:pStyle w:val="Blanc"/>
        <w:rPr>
          <w:ins w:id="2081" w:author="Johnny Schultz" w:date="2015-01-15T16:48:00Z"/>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53"/>
        <w:gridCol w:w="1578"/>
        <w:gridCol w:w="1577"/>
        <w:gridCol w:w="1577"/>
        <w:gridCol w:w="1577"/>
        <w:gridCol w:w="1577"/>
      </w:tblGrid>
      <w:tr w:rsidR="009C0F8B" w:rsidRPr="001321F9" w14:paraId="04384E26" w14:textId="77777777" w:rsidTr="003D3979">
        <w:trPr>
          <w:jc w:val="center"/>
          <w:ins w:id="2082" w:author="Johnny Schultz" w:date="2015-01-15T16:48:00Z"/>
        </w:trPr>
        <w:tc>
          <w:tcPr>
            <w:tcW w:w="1767" w:type="dxa"/>
          </w:tcPr>
          <w:p w14:paraId="06430E60" w14:textId="77777777" w:rsidR="009C0F8B" w:rsidRPr="001321F9" w:rsidRDefault="009C0F8B" w:rsidP="003D3979">
            <w:pPr>
              <w:pStyle w:val="Tabletext"/>
              <w:rPr>
                <w:ins w:id="2083" w:author="Johnny Schultz" w:date="2015-01-15T16:48:00Z"/>
              </w:rPr>
            </w:pPr>
            <w:ins w:id="2084" w:author="Johnny Schultz" w:date="2015-01-15T16:48:00Z">
              <w:r w:rsidRPr="001321F9">
                <w:t>Bit order</w:t>
              </w:r>
            </w:ins>
          </w:p>
        </w:tc>
        <w:tc>
          <w:tcPr>
            <w:tcW w:w="1591" w:type="dxa"/>
          </w:tcPr>
          <w:p w14:paraId="558B2216" w14:textId="77777777" w:rsidR="009C0F8B" w:rsidRPr="001321F9" w:rsidRDefault="009C0F8B" w:rsidP="003D3979">
            <w:pPr>
              <w:pStyle w:val="Tabletext"/>
              <w:rPr>
                <w:ins w:id="2085" w:author="Johnny Schultz" w:date="2015-01-15T16:48:00Z"/>
              </w:rPr>
            </w:pPr>
            <w:ins w:id="2086" w:author="Johnny Schultz" w:date="2015-01-15T16:48:00Z">
              <w:r w:rsidRPr="001321F9">
                <w:rPr>
                  <w:rFonts w:ascii="Courier" w:hAnsi="Courier"/>
                  <w:sz w:val="24"/>
                </w:rPr>
                <w:t>M----L--</w:t>
              </w:r>
            </w:ins>
          </w:p>
        </w:tc>
        <w:tc>
          <w:tcPr>
            <w:tcW w:w="1591" w:type="dxa"/>
          </w:tcPr>
          <w:p w14:paraId="55A77C15" w14:textId="77777777" w:rsidR="009C0F8B" w:rsidRPr="001321F9" w:rsidRDefault="009C0F8B" w:rsidP="003D3979">
            <w:pPr>
              <w:pStyle w:val="Tabletext"/>
              <w:rPr>
                <w:ins w:id="2087" w:author="Johnny Schultz" w:date="2015-01-15T16:48:00Z"/>
              </w:rPr>
            </w:pPr>
            <w:ins w:id="2088" w:author="Johnny Schultz" w:date="2015-01-15T16:48:00Z">
              <w:r w:rsidRPr="001321F9">
                <w:rPr>
                  <w:rFonts w:ascii="Courier" w:hAnsi="Courier"/>
                </w:rPr>
                <w:t>M-------</w:t>
              </w:r>
            </w:ins>
          </w:p>
        </w:tc>
        <w:tc>
          <w:tcPr>
            <w:tcW w:w="1591" w:type="dxa"/>
          </w:tcPr>
          <w:p w14:paraId="15502685" w14:textId="77777777" w:rsidR="009C0F8B" w:rsidRPr="001321F9" w:rsidRDefault="009C0F8B" w:rsidP="003D3979">
            <w:pPr>
              <w:pStyle w:val="Tabletext"/>
              <w:rPr>
                <w:ins w:id="2089" w:author="Johnny Schultz" w:date="2015-01-15T16:48:00Z"/>
              </w:rPr>
            </w:pPr>
            <w:ins w:id="2090" w:author="Johnny Schultz" w:date="2015-01-15T16:48:00Z">
              <w:r w:rsidRPr="001321F9">
                <w:rPr>
                  <w:rFonts w:ascii="Courier" w:hAnsi="Courier"/>
                </w:rPr>
                <w:t>--------</w:t>
              </w:r>
            </w:ins>
          </w:p>
        </w:tc>
        <w:tc>
          <w:tcPr>
            <w:tcW w:w="1591" w:type="dxa"/>
          </w:tcPr>
          <w:p w14:paraId="3EE27D94" w14:textId="77777777" w:rsidR="009C0F8B" w:rsidRPr="001321F9" w:rsidRDefault="009C0F8B" w:rsidP="003D3979">
            <w:pPr>
              <w:pStyle w:val="Tabletext"/>
              <w:rPr>
                <w:ins w:id="2091" w:author="Johnny Schultz" w:date="2015-01-15T16:48:00Z"/>
              </w:rPr>
            </w:pPr>
            <w:ins w:id="2092" w:author="Johnny Schultz" w:date="2015-01-15T16:48:00Z">
              <w:r w:rsidRPr="001321F9">
                <w:rPr>
                  <w:rFonts w:ascii="Courier" w:hAnsi="Courier"/>
                </w:rPr>
                <w:t>--------</w:t>
              </w:r>
            </w:ins>
          </w:p>
        </w:tc>
        <w:tc>
          <w:tcPr>
            <w:tcW w:w="1591" w:type="dxa"/>
          </w:tcPr>
          <w:p w14:paraId="11F878A0" w14:textId="77777777" w:rsidR="009C0F8B" w:rsidRPr="001321F9" w:rsidRDefault="009C0F8B" w:rsidP="003D3979">
            <w:pPr>
              <w:pStyle w:val="Tabletext"/>
              <w:rPr>
                <w:ins w:id="2093" w:author="Johnny Schultz" w:date="2015-01-15T16:48:00Z"/>
              </w:rPr>
            </w:pPr>
            <w:ins w:id="2094" w:author="Johnny Schultz" w:date="2015-01-15T16:48:00Z">
              <w:r w:rsidRPr="001321F9">
                <w:rPr>
                  <w:rFonts w:ascii="Courier" w:hAnsi="Courier"/>
                </w:rPr>
                <w:t>--LML000</w:t>
              </w:r>
            </w:ins>
          </w:p>
        </w:tc>
      </w:tr>
      <w:tr w:rsidR="009C0F8B" w:rsidRPr="001321F9" w14:paraId="5731156C" w14:textId="77777777" w:rsidTr="003D3979">
        <w:trPr>
          <w:jc w:val="center"/>
          <w:ins w:id="2095" w:author="Johnny Schultz" w:date="2015-01-15T16:48:00Z"/>
        </w:trPr>
        <w:tc>
          <w:tcPr>
            <w:tcW w:w="1767" w:type="dxa"/>
          </w:tcPr>
          <w:p w14:paraId="7F1AA7DF" w14:textId="77777777" w:rsidR="009C0F8B" w:rsidRPr="001321F9" w:rsidRDefault="009C0F8B" w:rsidP="003D3979">
            <w:pPr>
              <w:pStyle w:val="Tabletext"/>
              <w:rPr>
                <w:ins w:id="2096" w:author="Johnny Schultz" w:date="2015-01-15T16:48:00Z"/>
              </w:rPr>
            </w:pPr>
            <w:ins w:id="2097" w:author="Johnny Schultz" w:date="2015-01-15T16:48:00Z">
              <w:r w:rsidRPr="001321F9">
                <w:t>Symbol</w:t>
              </w:r>
            </w:ins>
          </w:p>
        </w:tc>
        <w:tc>
          <w:tcPr>
            <w:tcW w:w="1591" w:type="dxa"/>
          </w:tcPr>
          <w:p w14:paraId="3CA70C53" w14:textId="77777777" w:rsidR="009C0F8B" w:rsidRPr="001321F9" w:rsidRDefault="009C0F8B" w:rsidP="003D3979">
            <w:pPr>
              <w:pStyle w:val="Tabletext"/>
              <w:keepLines/>
              <w:tabs>
                <w:tab w:val="left" w:leader="dot" w:pos="7938"/>
                <w:tab w:val="center" w:pos="9526"/>
              </w:tabs>
              <w:ind w:left="567" w:hanging="567"/>
              <w:rPr>
                <w:ins w:id="2098" w:author="Johnny Schultz" w:date="2015-01-15T16:48:00Z"/>
              </w:rPr>
            </w:pPr>
            <w:ins w:id="2099" w:author="Johnny Schultz" w:date="2015-01-15T16:48:00Z">
              <w:r w:rsidRPr="001321F9">
                <w:rPr>
                  <w:rFonts w:ascii="Courier" w:hAnsi="Courier"/>
                </w:rPr>
                <w:t>TTTTTTDI</w:t>
              </w:r>
            </w:ins>
          </w:p>
        </w:tc>
        <w:tc>
          <w:tcPr>
            <w:tcW w:w="1591" w:type="dxa"/>
          </w:tcPr>
          <w:p w14:paraId="6F909ECC" w14:textId="77777777" w:rsidR="009C0F8B" w:rsidRPr="001321F9" w:rsidRDefault="009C0F8B" w:rsidP="003D3979">
            <w:pPr>
              <w:pStyle w:val="Tabletext"/>
              <w:keepLines/>
              <w:tabs>
                <w:tab w:val="clear" w:pos="284"/>
                <w:tab w:val="clear" w:pos="567"/>
                <w:tab w:val="left" w:leader="dot" w:pos="7938"/>
                <w:tab w:val="center" w:pos="9526"/>
              </w:tabs>
              <w:ind w:left="1"/>
              <w:rPr>
                <w:ins w:id="2100" w:author="Johnny Schultz" w:date="2015-01-15T16:48:00Z"/>
              </w:rPr>
            </w:pPr>
            <w:ins w:id="2101" w:author="Johnny Schultz" w:date="2015-01-15T16:48:00Z">
              <w:r w:rsidRPr="001321F9">
                <w:rPr>
                  <w:rFonts w:ascii="Courier" w:hAnsi="Courier"/>
                </w:rPr>
                <w:t>MMMMMMMM</w:t>
              </w:r>
            </w:ins>
          </w:p>
        </w:tc>
        <w:tc>
          <w:tcPr>
            <w:tcW w:w="1591" w:type="dxa"/>
          </w:tcPr>
          <w:p w14:paraId="1A28DF5D" w14:textId="77777777" w:rsidR="009C0F8B" w:rsidRPr="001321F9" w:rsidRDefault="009C0F8B" w:rsidP="003D3979">
            <w:pPr>
              <w:pStyle w:val="Tabletext"/>
              <w:keepLines/>
              <w:tabs>
                <w:tab w:val="left" w:leader="dot" w:pos="7938"/>
                <w:tab w:val="center" w:pos="9526"/>
              </w:tabs>
              <w:ind w:left="567" w:hanging="567"/>
              <w:rPr>
                <w:ins w:id="2102" w:author="Johnny Schultz" w:date="2015-01-15T16:48:00Z"/>
              </w:rPr>
            </w:pPr>
            <w:ins w:id="2103" w:author="Johnny Schultz" w:date="2015-01-15T16:48:00Z">
              <w:r w:rsidRPr="001321F9">
                <w:rPr>
                  <w:rFonts w:ascii="Courier" w:hAnsi="Courier"/>
                </w:rPr>
                <w:t>MMMMMMMM</w:t>
              </w:r>
            </w:ins>
          </w:p>
        </w:tc>
        <w:tc>
          <w:tcPr>
            <w:tcW w:w="1591" w:type="dxa"/>
          </w:tcPr>
          <w:p w14:paraId="2D0DB1F4" w14:textId="77777777" w:rsidR="009C0F8B" w:rsidRPr="001321F9" w:rsidRDefault="009C0F8B" w:rsidP="003D3979">
            <w:pPr>
              <w:pStyle w:val="Tabletext"/>
              <w:keepLines/>
              <w:tabs>
                <w:tab w:val="left" w:leader="dot" w:pos="7938"/>
                <w:tab w:val="center" w:pos="9526"/>
              </w:tabs>
              <w:ind w:left="567" w:hanging="567"/>
              <w:rPr>
                <w:ins w:id="2104" w:author="Johnny Schultz" w:date="2015-01-15T16:48:00Z"/>
              </w:rPr>
            </w:pPr>
            <w:ins w:id="2105" w:author="Johnny Schultz" w:date="2015-01-15T16:48:00Z">
              <w:r w:rsidRPr="001321F9">
                <w:rPr>
                  <w:rFonts w:ascii="Courier" w:hAnsi="Courier"/>
                </w:rPr>
                <w:t>MMMMMMMM</w:t>
              </w:r>
            </w:ins>
          </w:p>
        </w:tc>
        <w:tc>
          <w:tcPr>
            <w:tcW w:w="1591" w:type="dxa"/>
          </w:tcPr>
          <w:p w14:paraId="017095D7" w14:textId="77777777" w:rsidR="009C0F8B" w:rsidRPr="001321F9" w:rsidRDefault="009C0F8B" w:rsidP="003D3979">
            <w:pPr>
              <w:pStyle w:val="Tabletext"/>
              <w:keepLines/>
              <w:tabs>
                <w:tab w:val="left" w:leader="dot" w:pos="7938"/>
                <w:tab w:val="center" w:pos="9526"/>
              </w:tabs>
              <w:ind w:left="567" w:hanging="567"/>
              <w:rPr>
                <w:ins w:id="2106" w:author="Johnny Schultz" w:date="2015-01-15T16:48:00Z"/>
              </w:rPr>
            </w:pPr>
            <w:ins w:id="2107" w:author="Johnny Schultz" w:date="2015-01-15T16:48:00Z">
              <w:r w:rsidRPr="001321F9">
                <w:rPr>
                  <w:rFonts w:ascii="Courier" w:hAnsi="Courier"/>
                </w:rPr>
                <w:t>MMMNN000</w:t>
              </w:r>
            </w:ins>
          </w:p>
        </w:tc>
      </w:tr>
      <w:tr w:rsidR="009C0F8B" w:rsidRPr="001321F9" w14:paraId="29AFE23E" w14:textId="77777777" w:rsidTr="003D3979">
        <w:trPr>
          <w:jc w:val="center"/>
          <w:ins w:id="2108" w:author="Johnny Schultz" w:date="2015-01-15T16:48:00Z"/>
        </w:trPr>
        <w:tc>
          <w:tcPr>
            <w:tcW w:w="1767" w:type="dxa"/>
          </w:tcPr>
          <w:p w14:paraId="110FB28B" w14:textId="77777777" w:rsidR="009C0F8B" w:rsidRPr="001321F9" w:rsidRDefault="009C0F8B" w:rsidP="003D3979">
            <w:pPr>
              <w:pStyle w:val="Tabletext"/>
              <w:rPr>
                <w:ins w:id="2109" w:author="Johnny Schultz" w:date="2015-01-15T16:48:00Z"/>
              </w:rPr>
            </w:pPr>
            <w:ins w:id="2110" w:author="Johnny Schultz" w:date="2015-01-15T16:48:00Z">
              <w:r w:rsidRPr="001321F9">
                <w:t>Byte order</w:t>
              </w:r>
            </w:ins>
          </w:p>
        </w:tc>
        <w:tc>
          <w:tcPr>
            <w:tcW w:w="1591" w:type="dxa"/>
          </w:tcPr>
          <w:p w14:paraId="2241496D" w14:textId="77777777" w:rsidR="009C0F8B" w:rsidRPr="001321F9" w:rsidRDefault="009C0F8B" w:rsidP="003D3979">
            <w:pPr>
              <w:pStyle w:val="Tabletext"/>
              <w:keepLines/>
              <w:tabs>
                <w:tab w:val="left" w:leader="dot" w:pos="7938"/>
                <w:tab w:val="center" w:pos="9526"/>
              </w:tabs>
              <w:ind w:left="567" w:hanging="567"/>
              <w:rPr>
                <w:ins w:id="2111" w:author="Johnny Schultz" w:date="2015-01-15T16:48:00Z"/>
              </w:rPr>
            </w:pPr>
            <w:ins w:id="2112" w:author="Johnny Schultz" w:date="2015-01-15T16:48:00Z">
              <w:r w:rsidRPr="001321F9">
                <w:t>1</w:t>
              </w:r>
            </w:ins>
          </w:p>
        </w:tc>
        <w:tc>
          <w:tcPr>
            <w:tcW w:w="1591" w:type="dxa"/>
          </w:tcPr>
          <w:p w14:paraId="3DAAA6A6" w14:textId="77777777" w:rsidR="009C0F8B" w:rsidRPr="001321F9" w:rsidRDefault="009C0F8B" w:rsidP="003D3979">
            <w:pPr>
              <w:pStyle w:val="Tabletext"/>
              <w:keepLines/>
              <w:tabs>
                <w:tab w:val="left" w:leader="dot" w:pos="7938"/>
                <w:tab w:val="center" w:pos="9526"/>
              </w:tabs>
              <w:ind w:left="567" w:hanging="567"/>
              <w:rPr>
                <w:ins w:id="2113" w:author="Johnny Schultz" w:date="2015-01-15T16:48:00Z"/>
              </w:rPr>
            </w:pPr>
            <w:ins w:id="2114" w:author="Johnny Schultz" w:date="2015-01-15T16:48:00Z">
              <w:r w:rsidRPr="001321F9">
                <w:t>2</w:t>
              </w:r>
            </w:ins>
          </w:p>
        </w:tc>
        <w:tc>
          <w:tcPr>
            <w:tcW w:w="1591" w:type="dxa"/>
          </w:tcPr>
          <w:p w14:paraId="56C81627" w14:textId="77777777" w:rsidR="009C0F8B" w:rsidRPr="001321F9" w:rsidRDefault="009C0F8B" w:rsidP="003D3979">
            <w:pPr>
              <w:pStyle w:val="Tabletext"/>
              <w:keepLines/>
              <w:tabs>
                <w:tab w:val="left" w:leader="dot" w:pos="7938"/>
                <w:tab w:val="center" w:pos="9526"/>
              </w:tabs>
              <w:ind w:left="567" w:hanging="567"/>
              <w:rPr>
                <w:ins w:id="2115" w:author="Johnny Schultz" w:date="2015-01-15T16:48:00Z"/>
              </w:rPr>
            </w:pPr>
            <w:ins w:id="2116" w:author="Johnny Schultz" w:date="2015-01-15T16:48:00Z">
              <w:r w:rsidRPr="001321F9">
                <w:t>3</w:t>
              </w:r>
            </w:ins>
          </w:p>
        </w:tc>
        <w:tc>
          <w:tcPr>
            <w:tcW w:w="1591" w:type="dxa"/>
          </w:tcPr>
          <w:p w14:paraId="5506CCEE" w14:textId="77777777" w:rsidR="009C0F8B" w:rsidRPr="001321F9" w:rsidRDefault="009C0F8B" w:rsidP="003D3979">
            <w:pPr>
              <w:pStyle w:val="Tabletext"/>
              <w:keepLines/>
              <w:tabs>
                <w:tab w:val="left" w:leader="dot" w:pos="7938"/>
                <w:tab w:val="center" w:pos="9526"/>
              </w:tabs>
              <w:ind w:left="567" w:hanging="567"/>
              <w:rPr>
                <w:ins w:id="2117" w:author="Johnny Schultz" w:date="2015-01-15T16:48:00Z"/>
              </w:rPr>
            </w:pPr>
            <w:ins w:id="2118" w:author="Johnny Schultz" w:date="2015-01-15T16:48:00Z">
              <w:r w:rsidRPr="001321F9">
                <w:t>4</w:t>
              </w:r>
            </w:ins>
          </w:p>
        </w:tc>
        <w:tc>
          <w:tcPr>
            <w:tcW w:w="1591" w:type="dxa"/>
          </w:tcPr>
          <w:p w14:paraId="00F09C7C" w14:textId="77777777" w:rsidR="009C0F8B" w:rsidRPr="001321F9" w:rsidRDefault="009C0F8B" w:rsidP="003D3979">
            <w:pPr>
              <w:pStyle w:val="Tabletext"/>
              <w:keepLines/>
              <w:tabs>
                <w:tab w:val="left" w:leader="dot" w:pos="7938"/>
                <w:tab w:val="center" w:pos="9526"/>
              </w:tabs>
              <w:ind w:left="567" w:hanging="567"/>
              <w:rPr>
                <w:ins w:id="2119" w:author="Johnny Schultz" w:date="2015-01-15T16:48:00Z"/>
              </w:rPr>
            </w:pPr>
            <w:ins w:id="2120" w:author="Johnny Schultz" w:date="2015-01-15T16:48:00Z">
              <w:r w:rsidRPr="001321F9">
                <w:t>5</w:t>
              </w:r>
            </w:ins>
          </w:p>
        </w:tc>
      </w:tr>
    </w:tbl>
    <w:p w14:paraId="5B8729E8" w14:textId="77777777" w:rsidR="009C0F8B" w:rsidRPr="001321F9" w:rsidRDefault="009C0F8B" w:rsidP="009C0F8B">
      <w:pPr>
        <w:pStyle w:val="Tablefin"/>
        <w:rPr>
          <w:ins w:id="2121" w:author="Johnny Schultz" w:date="2015-01-15T16:48:00Z"/>
        </w:rPr>
      </w:pPr>
    </w:p>
    <w:p w14:paraId="6B5F9643" w14:textId="77777777" w:rsidR="009C0F8B" w:rsidRPr="001321F9" w:rsidRDefault="009C0F8B" w:rsidP="009C0F8B">
      <w:pPr>
        <w:rPr>
          <w:ins w:id="2122" w:author="Johnny Schultz" w:date="2015-01-15T16:48:00Z"/>
        </w:rPr>
      </w:pPr>
      <w:ins w:id="2123" w:author="Johnny Schultz" w:date="2015-01-15T16:48:00Z">
        <w:r w:rsidRPr="001321F9">
          <w:t>Output order to VHF data link (bit-stuffing is disregarded in the example):</w:t>
        </w:r>
      </w:ins>
    </w:p>
    <w:p w14:paraId="4D147CEE" w14:textId="77777777" w:rsidR="009C0F8B" w:rsidRPr="001321F9" w:rsidRDefault="009C0F8B" w:rsidP="009C0F8B">
      <w:pPr>
        <w:pStyle w:val="Blanc"/>
        <w:rPr>
          <w:ins w:id="2124" w:author="Johnny Schultz" w:date="2015-01-15T16:48:00Z"/>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53"/>
        <w:gridCol w:w="1578"/>
        <w:gridCol w:w="1577"/>
        <w:gridCol w:w="1577"/>
        <w:gridCol w:w="1577"/>
        <w:gridCol w:w="1577"/>
      </w:tblGrid>
      <w:tr w:rsidR="009C0F8B" w:rsidRPr="001321F9" w14:paraId="18C492BB" w14:textId="77777777" w:rsidTr="003D3979">
        <w:trPr>
          <w:jc w:val="center"/>
          <w:ins w:id="2125" w:author="Johnny Schultz" w:date="2015-01-15T16:48:00Z"/>
        </w:trPr>
        <w:tc>
          <w:tcPr>
            <w:tcW w:w="1753" w:type="dxa"/>
          </w:tcPr>
          <w:p w14:paraId="26098237" w14:textId="77777777" w:rsidR="009C0F8B" w:rsidRPr="001321F9" w:rsidRDefault="009C0F8B" w:rsidP="003D3979">
            <w:pPr>
              <w:pStyle w:val="Tabletext"/>
              <w:rPr>
                <w:ins w:id="2126" w:author="Johnny Schultz" w:date="2015-01-15T16:48:00Z"/>
              </w:rPr>
            </w:pPr>
            <w:ins w:id="2127" w:author="Johnny Schultz" w:date="2015-01-15T16:48:00Z">
              <w:r w:rsidRPr="001321F9">
                <w:t>Bit order</w:t>
              </w:r>
            </w:ins>
          </w:p>
        </w:tc>
        <w:tc>
          <w:tcPr>
            <w:tcW w:w="1578" w:type="dxa"/>
          </w:tcPr>
          <w:p w14:paraId="55D543F5" w14:textId="77777777" w:rsidR="009C0F8B" w:rsidRPr="001321F9" w:rsidRDefault="009C0F8B" w:rsidP="003D3979">
            <w:pPr>
              <w:pStyle w:val="Tabletext"/>
              <w:rPr>
                <w:ins w:id="2128" w:author="Johnny Schultz" w:date="2015-01-15T16:48:00Z"/>
              </w:rPr>
            </w:pPr>
            <w:ins w:id="2129" w:author="Johnny Schultz" w:date="2015-01-15T16:48:00Z">
              <w:r w:rsidRPr="001321F9">
                <w:rPr>
                  <w:rFonts w:ascii="Courier" w:hAnsi="Courier"/>
                </w:rPr>
                <w:t>--L----M</w:t>
              </w:r>
            </w:ins>
          </w:p>
        </w:tc>
        <w:tc>
          <w:tcPr>
            <w:tcW w:w="1577" w:type="dxa"/>
          </w:tcPr>
          <w:p w14:paraId="719CEEE2" w14:textId="77777777" w:rsidR="009C0F8B" w:rsidRPr="001321F9" w:rsidRDefault="009C0F8B" w:rsidP="003D3979">
            <w:pPr>
              <w:pStyle w:val="Tabletext"/>
              <w:rPr>
                <w:ins w:id="2130" w:author="Johnny Schultz" w:date="2015-01-15T16:48:00Z"/>
              </w:rPr>
            </w:pPr>
            <w:ins w:id="2131" w:author="Johnny Schultz" w:date="2015-01-15T16:48:00Z">
              <w:r w:rsidRPr="001321F9">
                <w:rPr>
                  <w:rFonts w:ascii="Courier" w:hAnsi="Courier"/>
                </w:rPr>
                <w:t>-------M</w:t>
              </w:r>
            </w:ins>
          </w:p>
        </w:tc>
        <w:tc>
          <w:tcPr>
            <w:tcW w:w="1577" w:type="dxa"/>
          </w:tcPr>
          <w:p w14:paraId="2C854EFC" w14:textId="77777777" w:rsidR="009C0F8B" w:rsidRPr="001321F9" w:rsidRDefault="009C0F8B" w:rsidP="003D3979">
            <w:pPr>
              <w:pStyle w:val="Tabletext"/>
              <w:rPr>
                <w:ins w:id="2132" w:author="Johnny Schultz" w:date="2015-01-15T16:48:00Z"/>
              </w:rPr>
            </w:pPr>
            <w:ins w:id="2133" w:author="Johnny Schultz" w:date="2015-01-15T16:48:00Z">
              <w:r w:rsidRPr="001321F9">
                <w:rPr>
                  <w:rFonts w:ascii="Courier" w:hAnsi="Courier"/>
                </w:rPr>
                <w:t>--------</w:t>
              </w:r>
            </w:ins>
          </w:p>
        </w:tc>
        <w:tc>
          <w:tcPr>
            <w:tcW w:w="1577" w:type="dxa"/>
          </w:tcPr>
          <w:p w14:paraId="1133EF31" w14:textId="77777777" w:rsidR="009C0F8B" w:rsidRPr="001321F9" w:rsidRDefault="009C0F8B" w:rsidP="003D3979">
            <w:pPr>
              <w:pStyle w:val="Tabletext"/>
              <w:rPr>
                <w:ins w:id="2134" w:author="Johnny Schultz" w:date="2015-01-15T16:48:00Z"/>
              </w:rPr>
            </w:pPr>
            <w:ins w:id="2135" w:author="Johnny Schultz" w:date="2015-01-15T16:48:00Z">
              <w:r w:rsidRPr="001321F9">
                <w:rPr>
                  <w:rFonts w:ascii="Courier" w:hAnsi="Courier"/>
                </w:rPr>
                <w:t>--------</w:t>
              </w:r>
            </w:ins>
          </w:p>
        </w:tc>
        <w:tc>
          <w:tcPr>
            <w:tcW w:w="1577" w:type="dxa"/>
          </w:tcPr>
          <w:p w14:paraId="106BF5E2" w14:textId="77777777" w:rsidR="009C0F8B" w:rsidRPr="001321F9" w:rsidRDefault="009C0F8B" w:rsidP="003D3979">
            <w:pPr>
              <w:pStyle w:val="Tabletext"/>
              <w:rPr>
                <w:ins w:id="2136" w:author="Johnny Schultz" w:date="2015-01-15T16:48:00Z"/>
              </w:rPr>
            </w:pPr>
            <w:ins w:id="2137" w:author="Johnny Schultz" w:date="2015-01-15T16:48:00Z">
              <w:r w:rsidRPr="001321F9">
                <w:rPr>
                  <w:rFonts w:ascii="Courier" w:hAnsi="Courier"/>
                </w:rPr>
                <w:t>000LML--</w:t>
              </w:r>
            </w:ins>
          </w:p>
        </w:tc>
      </w:tr>
      <w:tr w:rsidR="009C0F8B" w:rsidRPr="001321F9" w14:paraId="1F6B3978" w14:textId="77777777" w:rsidTr="003D3979">
        <w:trPr>
          <w:jc w:val="center"/>
          <w:ins w:id="2138" w:author="Johnny Schultz" w:date="2015-01-15T16:48:00Z"/>
        </w:trPr>
        <w:tc>
          <w:tcPr>
            <w:tcW w:w="1753" w:type="dxa"/>
          </w:tcPr>
          <w:p w14:paraId="483DC92E" w14:textId="77777777" w:rsidR="009C0F8B" w:rsidRPr="001321F9" w:rsidRDefault="009C0F8B" w:rsidP="003D3979">
            <w:pPr>
              <w:pStyle w:val="Tabletext"/>
              <w:rPr>
                <w:ins w:id="2139" w:author="Johnny Schultz" w:date="2015-01-15T16:48:00Z"/>
              </w:rPr>
            </w:pPr>
            <w:ins w:id="2140" w:author="Johnny Schultz" w:date="2015-01-15T16:48:00Z">
              <w:r w:rsidRPr="001321F9">
                <w:t>Symbol</w:t>
              </w:r>
            </w:ins>
          </w:p>
        </w:tc>
        <w:tc>
          <w:tcPr>
            <w:tcW w:w="1578" w:type="dxa"/>
          </w:tcPr>
          <w:p w14:paraId="055BBADD" w14:textId="77777777" w:rsidR="009C0F8B" w:rsidRPr="001321F9" w:rsidRDefault="009C0F8B" w:rsidP="003D3979">
            <w:pPr>
              <w:pStyle w:val="Tabletext"/>
              <w:keepLines/>
              <w:tabs>
                <w:tab w:val="left" w:leader="dot" w:pos="7938"/>
                <w:tab w:val="center" w:pos="9526"/>
              </w:tabs>
              <w:ind w:left="567" w:hanging="567"/>
              <w:rPr>
                <w:ins w:id="2141" w:author="Johnny Schultz" w:date="2015-01-15T16:48:00Z"/>
              </w:rPr>
            </w:pPr>
            <w:ins w:id="2142" w:author="Johnny Schultz" w:date="2015-01-15T16:48:00Z">
              <w:r w:rsidRPr="001321F9">
                <w:rPr>
                  <w:rFonts w:ascii="Courier" w:hAnsi="Courier"/>
                </w:rPr>
                <w:t>IDTTTTTT</w:t>
              </w:r>
            </w:ins>
          </w:p>
        </w:tc>
        <w:tc>
          <w:tcPr>
            <w:tcW w:w="1577" w:type="dxa"/>
          </w:tcPr>
          <w:p w14:paraId="2B1C58E6" w14:textId="77777777" w:rsidR="009C0F8B" w:rsidRPr="001321F9" w:rsidRDefault="009C0F8B" w:rsidP="003D3979">
            <w:pPr>
              <w:pStyle w:val="Tabletext"/>
              <w:keepLines/>
              <w:tabs>
                <w:tab w:val="left" w:leader="dot" w:pos="7938"/>
                <w:tab w:val="center" w:pos="9526"/>
              </w:tabs>
              <w:ind w:left="567" w:hanging="567"/>
              <w:rPr>
                <w:ins w:id="2143" w:author="Johnny Schultz" w:date="2015-01-15T16:48:00Z"/>
              </w:rPr>
            </w:pPr>
            <w:ins w:id="2144" w:author="Johnny Schultz" w:date="2015-01-15T16:48:00Z">
              <w:r w:rsidRPr="001321F9">
                <w:rPr>
                  <w:rFonts w:ascii="Courier" w:hAnsi="Courier"/>
                </w:rPr>
                <w:t>MMMMMMMM</w:t>
              </w:r>
            </w:ins>
          </w:p>
        </w:tc>
        <w:tc>
          <w:tcPr>
            <w:tcW w:w="1577" w:type="dxa"/>
          </w:tcPr>
          <w:p w14:paraId="798B3443" w14:textId="77777777" w:rsidR="009C0F8B" w:rsidRPr="001321F9" w:rsidRDefault="009C0F8B" w:rsidP="003D3979">
            <w:pPr>
              <w:pStyle w:val="Tabletext"/>
              <w:keepLines/>
              <w:tabs>
                <w:tab w:val="left" w:leader="dot" w:pos="7938"/>
                <w:tab w:val="center" w:pos="9526"/>
              </w:tabs>
              <w:ind w:left="567" w:hanging="567"/>
              <w:rPr>
                <w:ins w:id="2145" w:author="Johnny Schultz" w:date="2015-01-15T16:48:00Z"/>
              </w:rPr>
            </w:pPr>
            <w:ins w:id="2146" w:author="Johnny Schultz" w:date="2015-01-15T16:48:00Z">
              <w:r w:rsidRPr="001321F9">
                <w:rPr>
                  <w:rFonts w:ascii="Courier" w:hAnsi="Courier"/>
                </w:rPr>
                <w:t>MMMMMMMM</w:t>
              </w:r>
            </w:ins>
          </w:p>
        </w:tc>
        <w:tc>
          <w:tcPr>
            <w:tcW w:w="1577" w:type="dxa"/>
          </w:tcPr>
          <w:p w14:paraId="6C60DDD5" w14:textId="77777777" w:rsidR="009C0F8B" w:rsidRPr="001321F9" w:rsidRDefault="009C0F8B" w:rsidP="003D3979">
            <w:pPr>
              <w:pStyle w:val="Tabletext"/>
              <w:keepLines/>
              <w:tabs>
                <w:tab w:val="left" w:leader="dot" w:pos="7938"/>
                <w:tab w:val="center" w:pos="9526"/>
              </w:tabs>
              <w:ind w:left="567" w:hanging="567"/>
              <w:rPr>
                <w:ins w:id="2147" w:author="Johnny Schultz" w:date="2015-01-15T16:48:00Z"/>
              </w:rPr>
            </w:pPr>
            <w:ins w:id="2148" w:author="Johnny Schultz" w:date="2015-01-15T16:48:00Z">
              <w:r w:rsidRPr="001321F9">
                <w:rPr>
                  <w:rFonts w:ascii="Courier" w:hAnsi="Courier"/>
                </w:rPr>
                <w:t>MMMMMMMM</w:t>
              </w:r>
            </w:ins>
          </w:p>
        </w:tc>
        <w:tc>
          <w:tcPr>
            <w:tcW w:w="1577" w:type="dxa"/>
          </w:tcPr>
          <w:p w14:paraId="5B2B1902" w14:textId="77777777" w:rsidR="009C0F8B" w:rsidRPr="001321F9" w:rsidRDefault="009C0F8B" w:rsidP="003D3979">
            <w:pPr>
              <w:pStyle w:val="Tabletext"/>
              <w:keepLines/>
              <w:tabs>
                <w:tab w:val="left" w:leader="dot" w:pos="7938"/>
                <w:tab w:val="center" w:pos="9526"/>
              </w:tabs>
              <w:ind w:left="567" w:hanging="567"/>
              <w:rPr>
                <w:ins w:id="2149" w:author="Johnny Schultz" w:date="2015-01-15T16:48:00Z"/>
              </w:rPr>
            </w:pPr>
            <w:ins w:id="2150" w:author="Johnny Schultz" w:date="2015-01-15T16:48:00Z">
              <w:r w:rsidRPr="001321F9">
                <w:rPr>
                  <w:rFonts w:ascii="Courier" w:hAnsi="Courier"/>
                </w:rPr>
                <w:t>000NNMMM</w:t>
              </w:r>
            </w:ins>
          </w:p>
        </w:tc>
      </w:tr>
      <w:tr w:rsidR="009C0F8B" w:rsidRPr="003947BE" w14:paraId="5787BCD2" w14:textId="77777777" w:rsidTr="003D3979">
        <w:trPr>
          <w:jc w:val="center"/>
          <w:ins w:id="2151" w:author="Johnny Schultz" w:date="2015-01-15T16:48:00Z"/>
        </w:trPr>
        <w:tc>
          <w:tcPr>
            <w:tcW w:w="1753" w:type="dxa"/>
          </w:tcPr>
          <w:p w14:paraId="6F887EF7" w14:textId="77777777" w:rsidR="009C0F8B" w:rsidRPr="001321F9" w:rsidRDefault="009C0F8B" w:rsidP="003D3979">
            <w:pPr>
              <w:pStyle w:val="Tabletext"/>
              <w:rPr>
                <w:ins w:id="2152" w:author="Johnny Schultz" w:date="2015-01-15T16:48:00Z"/>
              </w:rPr>
            </w:pPr>
            <w:ins w:id="2153" w:author="Johnny Schultz" w:date="2015-01-15T16:48:00Z">
              <w:r w:rsidRPr="001321F9">
                <w:t>Byte order</w:t>
              </w:r>
            </w:ins>
          </w:p>
        </w:tc>
        <w:tc>
          <w:tcPr>
            <w:tcW w:w="1578" w:type="dxa"/>
          </w:tcPr>
          <w:p w14:paraId="627BC9C8" w14:textId="77777777" w:rsidR="009C0F8B" w:rsidRPr="001321F9" w:rsidRDefault="009C0F8B" w:rsidP="003D3979">
            <w:pPr>
              <w:pStyle w:val="Tabletext"/>
              <w:keepLines/>
              <w:tabs>
                <w:tab w:val="left" w:leader="dot" w:pos="7938"/>
                <w:tab w:val="center" w:pos="9526"/>
              </w:tabs>
              <w:ind w:left="567" w:hanging="567"/>
              <w:rPr>
                <w:ins w:id="2154" w:author="Johnny Schultz" w:date="2015-01-15T16:48:00Z"/>
              </w:rPr>
            </w:pPr>
            <w:ins w:id="2155" w:author="Johnny Schultz" w:date="2015-01-15T16:48:00Z">
              <w:r w:rsidRPr="001321F9">
                <w:t>1</w:t>
              </w:r>
            </w:ins>
          </w:p>
        </w:tc>
        <w:tc>
          <w:tcPr>
            <w:tcW w:w="1577" w:type="dxa"/>
          </w:tcPr>
          <w:p w14:paraId="41F8E7D4" w14:textId="77777777" w:rsidR="009C0F8B" w:rsidRPr="001321F9" w:rsidRDefault="009C0F8B" w:rsidP="003D3979">
            <w:pPr>
              <w:pStyle w:val="Tabletext"/>
              <w:keepLines/>
              <w:tabs>
                <w:tab w:val="left" w:leader="dot" w:pos="7938"/>
                <w:tab w:val="center" w:pos="9526"/>
              </w:tabs>
              <w:ind w:left="567" w:hanging="567"/>
              <w:rPr>
                <w:ins w:id="2156" w:author="Johnny Schultz" w:date="2015-01-15T16:48:00Z"/>
              </w:rPr>
            </w:pPr>
            <w:ins w:id="2157" w:author="Johnny Schultz" w:date="2015-01-15T16:48:00Z">
              <w:r w:rsidRPr="001321F9">
                <w:t>2</w:t>
              </w:r>
            </w:ins>
          </w:p>
        </w:tc>
        <w:tc>
          <w:tcPr>
            <w:tcW w:w="1577" w:type="dxa"/>
          </w:tcPr>
          <w:p w14:paraId="04E2989F" w14:textId="77777777" w:rsidR="009C0F8B" w:rsidRPr="001321F9" w:rsidRDefault="009C0F8B" w:rsidP="003D3979">
            <w:pPr>
              <w:pStyle w:val="Tabletext"/>
              <w:keepLines/>
              <w:tabs>
                <w:tab w:val="left" w:leader="dot" w:pos="7938"/>
                <w:tab w:val="center" w:pos="9526"/>
              </w:tabs>
              <w:ind w:left="567" w:hanging="567"/>
              <w:rPr>
                <w:ins w:id="2158" w:author="Johnny Schultz" w:date="2015-01-15T16:48:00Z"/>
              </w:rPr>
            </w:pPr>
            <w:ins w:id="2159" w:author="Johnny Schultz" w:date="2015-01-15T16:48:00Z">
              <w:r w:rsidRPr="001321F9">
                <w:t>3</w:t>
              </w:r>
            </w:ins>
          </w:p>
        </w:tc>
        <w:tc>
          <w:tcPr>
            <w:tcW w:w="1577" w:type="dxa"/>
          </w:tcPr>
          <w:p w14:paraId="0405AEC2" w14:textId="77777777" w:rsidR="009C0F8B" w:rsidRPr="001321F9" w:rsidRDefault="009C0F8B" w:rsidP="003D3979">
            <w:pPr>
              <w:pStyle w:val="Tabletext"/>
              <w:keepLines/>
              <w:tabs>
                <w:tab w:val="left" w:leader="dot" w:pos="7938"/>
                <w:tab w:val="center" w:pos="9526"/>
              </w:tabs>
              <w:ind w:left="567" w:hanging="567"/>
              <w:rPr>
                <w:ins w:id="2160" w:author="Johnny Schultz" w:date="2015-01-15T16:48:00Z"/>
              </w:rPr>
            </w:pPr>
            <w:ins w:id="2161" w:author="Johnny Schultz" w:date="2015-01-15T16:48:00Z">
              <w:r w:rsidRPr="001321F9">
                <w:t>4</w:t>
              </w:r>
            </w:ins>
          </w:p>
        </w:tc>
        <w:tc>
          <w:tcPr>
            <w:tcW w:w="1577" w:type="dxa"/>
          </w:tcPr>
          <w:p w14:paraId="690DF548" w14:textId="77777777" w:rsidR="009C0F8B" w:rsidRPr="003947BE" w:rsidRDefault="009C0F8B" w:rsidP="003D3979">
            <w:pPr>
              <w:pStyle w:val="Tabletext"/>
              <w:keepLines/>
              <w:tabs>
                <w:tab w:val="left" w:leader="dot" w:pos="7938"/>
                <w:tab w:val="center" w:pos="9526"/>
              </w:tabs>
              <w:ind w:left="567" w:hanging="567"/>
              <w:rPr>
                <w:ins w:id="2162" w:author="Johnny Schultz" w:date="2015-01-15T16:48:00Z"/>
              </w:rPr>
            </w:pPr>
            <w:ins w:id="2163" w:author="Johnny Schultz" w:date="2015-01-15T16:48:00Z">
              <w:r w:rsidRPr="001321F9">
                <w:t>5</w:t>
              </w:r>
            </w:ins>
          </w:p>
        </w:tc>
      </w:tr>
    </w:tbl>
    <w:p w14:paraId="0D63B330" w14:textId="77777777" w:rsidR="009C0F8B" w:rsidRDefault="009C0F8B" w:rsidP="009C0F8B">
      <w:pPr>
        <w:pStyle w:val="Tablefin"/>
        <w:rPr>
          <w:ins w:id="2164" w:author="Johnny Schultz" w:date="2015-01-15T16:48:00Z"/>
        </w:rPr>
      </w:pPr>
      <w:bookmarkStart w:id="2165" w:name="_942222162"/>
      <w:bookmarkStart w:id="2166" w:name="_948096539"/>
      <w:bookmarkStart w:id="2167" w:name="_948096734"/>
      <w:bookmarkEnd w:id="2165"/>
      <w:bookmarkEnd w:id="2166"/>
      <w:bookmarkEnd w:id="2167"/>
    </w:p>
    <w:p w14:paraId="44DDE552" w14:textId="77777777" w:rsidR="009C0F8B" w:rsidRPr="003947BE" w:rsidRDefault="009C0F8B" w:rsidP="009C0F8B">
      <w:pPr>
        <w:pStyle w:val="Heading4"/>
        <w:numPr>
          <w:ilvl w:val="3"/>
          <w:numId w:val="0"/>
        </w:numPr>
        <w:ind w:left="864" w:hanging="864"/>
        <w:contextualSpacing/>
        <w:rPr>
          <w:ins w:id="2168" w:author="Johnny Schultz" w:date="2015-01-15T16:48:00Z"/>
        </w:rPr>
      </w:pPr>
      <w:ins w:id="2169" w:author="Johnny Schultz" w:date="2015-01-15T16:48:00Z">
        <w:r w:rsidRPr="003947BE">
          <w:tab/>
          <w:t>Message identification</w:t>
        </w:r>
      </w:ins>
    </w:p>
    <w:p w14:paraId="0FB34D10" w14:textId="6A558627" w:rsidR="009C0F8B" w:rsidRPr="00E66B43" w:rsidDel="00CD1F54" w:rsidRDefault="009C0F8B" w:rsidP="009C0F8B">
      <w:pPr>
        <w:rPr>
          <w:ins w:id="2170" w:author="Johnny Schultz" w:date="2015-01-15T16:48:00Z"/>
          <w:del w:id="2171" w:author="Peggy Browning" w:date="2015-04-22T05:47:00Z"/>
        </w:rPr>
      </w:pPr>
      <w:ins w:id="2172" w:author="Johnny Schultz" w:date="2015-01-15T16:48:00Z">
        <w:del w:id="2173" w:author="Peggy Browning" w:date="2015-04-22T05:49:00Z">
          <w:r w:rsidRPr="00E66B43" w:rsidDel="001366C7">
            <w:delText xml:space="preserve">The message ID should be </w:delText>
          </w:r>
        </w:del>
      </w:ins>
      <w:ins w:id="2174" w:author="Johnny Schultz" w:date="2015-04-17T07:32:00Z">
        <w:del w:id="2175" w:author="Peggy Browning" w:date="2015-04-22T05:34:00Z">
          <w:r w:rsidR="001321F9" w:rsidDel="00370BA5">
            <w:delText>[</w:delText>
          </w:r>
        </w:del>
      </w:ins>
      <w:ins w:id="2176" w:author="Johnny Schultz" w:date="2015-01-15T16:48:00Z">
        <w:del w:id="2177" w:author="Peggy Browning" w:date="2015-04-22T05:49:00Z">
          <w:r w:rsidRPr="00370BA5" w:rsidDel="001366C7">
            <w:rPr>
              <w:rPrChange w:id="2178" w:author="Peggy Browning" w:date="2015-04-22T05:34:00Z">
                <w:rPr>
                  <w:highlight w:val="yellow"/>
                </w:rPr>
              </w:rPrChange>
            </w:rPr>
            <w:delText>6</w:delText>
          </w:r>
        </w:del>
      </w:ins>
      <w:ins w:id="2179" w:author="Johnny Schultz" w:date="2015-04-17T07:32:00Z">
        <w:del w:id="2180" w:author="Peggy Browning" w:date="2015-04-22T05:34:00Z">
          <w:r w:rsidR="001321F9" w:rsidRPr="001321F9" w:rsidDel="00370BA5">
            <w:delText>]</w:delText>
          </w:r>
        </w:del>
      </w:ins>
      <w:ins w:id="2181" w:author="Johnny Schultz" w:date="2015-01-15T16:48:00Z">
        <w:del w:id="2182" w:author="Peggy Browning" w:date="2015-04-22T05:34:00Z">
          <w:r w:rsidRPr="001321F9" w:rsidDel="00370BA5">
            <w:delText xml:space="preserve"> </w:delText>
          </w:r>
        </w:del>
        <w:del w:id="2183" w:author="Peggy Browning" w:date="2015-04-22T05:49:00Z">
          <w:r w:rsidRPr="001321F9" w:rsidDel="001366C7">
            <w:delText>bits</w:delText>
          </w:r>
          <w:r w:rsidRPr="00E66B43" w:rsidDel="001366C7">
            <w:delText xml:space="preserve"> long and should </w:delText>
          </w:r>
        </w:del>
        <w:del w:id="2184" w:author="Peggy Browning" w:date="2015-04-22T05:47:00Z">
          <w:r w:rsidRPr="00E66B43" w:rsidDel="00CD1F54">
            <w:delText xml:space="preserve">range between </w:delText>
          </w:r>
        </w:del>
      </w:ins>
      <w:ins w:id="2185" w:author="Johnny Schultz" w:date="2015-04-17T07:32:00Z">
        <w:del w:id="2186" w:author="Peggy Browning" w:date="2015-04-22T05:32:00Z">
          <w:r w:rsidR="001321F9" w:rsidDel="00370BA5">
            <w:delText>[</w:delText>
          </w:r>
        </w:del>
      </w:ins>
      <w:ins w:id="2187" w:author="Johnny Schultz" w:date="2015-01-15T16:48:00Z">
        <w:del w:id="2188" w:author="Peggy Browning" w:date="2015-04-22T05:47:00Z">
          <w:r w:rsidRPr="00370BA5" w:rsidDel="00CD1F54">
            <w:rPr>
              <w:rPrChange w:id="2189" w:author="Peggy Browning" w:date="2015-04-22T05:32:00Z">
                <w:rPr>
                  <w:highlight w:val="yellow"/>
                </w:rPr>
              </w:rPrChange>
            </w:rPr>
            <w:delText>0 and 63</w:delText>
          </w:r>
        </w:del>
      </w:ins>
      <w:ins w:id="2190" w:author="Johnny Schultz" w:date="2015-04-17T07:32:00Z">
        <w:del w:id="2191" w:author="Peggy Browning" w:date="2015-04-22T05:32:00Z">
          <w:r w:rsidR="001321F9" w:rsidDel="00370BA5">
            <w:delText>]</w:delText>
          </w:r>
        </w:del>
      </w:ins>
      <w:ins w:id="2192" w:author="Johnny Schultz" w:date="2015-01-15T16:48:00Z">
        <w:del w:id="2193" w:author="Peggy Browning" w:date="2015-04-22T05:47:00Z">
          <w:r w:rsidRPr="00E66B43" w:rsidDel="00CD1F54">
            <w:delText>. The message ID should identify the message type.</w:delText>
          </w:r>
        </w:del>
      </w:ins>
    </w:p>
    <w:p w14:paraId="6CA02338" w14:textId="7321842C" w:rsidR="009C0F8B" w:rsidRDefault="001366C7" w:rsidP="009C0F8B">
      <w:pPr>
        <w:rPr>
          <w:ins w:id="2194" w:author="Johnny Schultz" w:date="2015-01-15T16:48:00Z"/>
        </w:rPr>
      </w:pPr>
      <w:ins w:id="2195" w:author="Peggy Browning" w:date="2015-04-22T05:49:00Z">
        <w:r w:rsidRPr="00E66B43">
          <w:t xml:space="preserve">The message ID should be </w:t>
        </w:r>
        <w:r w:rsidRPr="006C303C">
          <w:t>6</w:t>
        </w:r>
        <w:r>
          <w:t xml:space="preserve"> </w:t>
        </w:r>
        <w:r w:rsidRPr="001321F9">
          <w:t>bits</w:t>
        </w:r>
        <w:r w:rsidRPr="00E66B43">
          <w:t xml:space="preserve"> long and should </w:t>
        </w:r>
        <w:r>
          <w:t>r</w:t>
        </w:r>
      </w:ins>
      <w:ins w:id="2196" w:author="Peggy Browning" w:date="2015-04-22T05:47:00Z">
        <w:r w:rsidR="00CD1F54">
          <w:t xml:space="preserve">espect the current definitions of message IDs as defined </w:t>
        </w:r>
      </w:ins>
      <w:ins w:id="2197" w:author="Peggy Browning" w:date="2015-04-22T05:50:00Z">
        <w:r>
          <w:t>for</w:t>
        </w:r>
      </w:ins>
      <w:ins w:id="2198" w:author="Peggy Browning" w:date="2015-04-22T05:47:00Z">
        <w:r w:rsidR="00CD1F54">
          <w:t xml:space="preserve"> AIS</w:t>
        </w:r>
      </w:ins>
      <w:ins w:id="2199" w:author="Peggy Browning" w:date="2015-04-22T05:48:00Z">
        <w:r>
          <w:t xml:space="preserve"> </w:t>
        </w:r>
      </w:ins>
      <w:ins w:id="2200" w:author="Peggy Browning" w:date="2015-04-22T05:50:00Z">
        <w:r>
          <w:t>in ITU-</w:t>
        </w:r>
      </w:ins>
      <w:ins w:id="2201" w:author="Peggy Browning" w:date="2015-04-22T05:52:00Z">
        <w:r>
          <w:t>R M</w:t>
        </w:r>
      </w:ins>
      <w:ins w:id="2202" w:author="Peggy Browning" w:date="2015-04-22T05:50:00Z">
        <w:r>
          <w:t>.1371</w:t>
        </w:r>
      </w:ins>
      <w:ins w:id="2203" w:author="Peggy Browning" w:date="2015-04-22T05:52:00Z">
        <w:r>
          <w:t>.</w:t>
        </w:r>
      </w:ins>
      <w:ins w:id="2204" w:author="Peggy Browning" w:date="2015-04-22T05:50:00Z">
        <w:r>
          <w:t xml:space="preserve"> </w:t>
        </w:r>
      </w:ins>
    </w:p>
    <w:p w14:paraId="56741553" w14:textId="77777777" w:rsidR="009C0F8B" w:rsidRPr="00E66B43" w:rsidRDefault="009C0F8B" w:rsidP="009C0F8B">
      <w:pPr>
        <w:pStyle w:val="Heading4"/>
        <w:numPr>
          <w:ilvl w:val="3"/>
          <w:numId w:val="0"/>
        </w:numPr>
        <w:ind w:left="864" w:hanging="864"/>
        <w:contextualSpacing/>
        <w:rPr>
          <w:ins w:id="2205" w:author="Johnny Schultz" w:date="2015-01-15T16:48:00Z"/>
        </w:rPr>
      </w:pPr>
      <w:ins w:id="2206" w:author="Johnny Schultz" w:date="2015-01-15T16:48:00Z">
        <w:r w:rsidRPr="00E66B43">
          <w:tab/>
          <w:t>Incremental time division multiple access message structure</w:t>
        </w:r>
      </w:ins>
    </w:p>
    <w:p w14:paraId="3E630644" w14:textId="6597A8F0" w:rsidR="009C0F8B" w:rsidRDefault="009C0F8B" w:rsidP="009C0F8B">
      <w:pPr>
        <w:rPr>
          <w:ins w:id="2207" w:author="Johnny Schultz" w:date="2015-01-15T16:48:00Z"/>
        </w:rPr>
      </w:pPr>
      <w:ins w:id="2208" w:author="Johnny Schultz" w:date="2015-01-15T16:48:00Z">
        <w:r w:rsidRPr="00E66B43">
          <w:t xml:space="preserve">The ITDMA message structure supplies the necessary information in order to operate in accordance with </w:t>
        </w:r>
        <w:r w:rsidRPr="00E42CC8">
          <w:rPr>
            <w:highlight w:val="yellow"/>
          </w:rPr>
          <w:t>§ </w:t>
        </w:r>
      </w:ins>
      <w:ins w:id="2209" w:author="Johnny Schultz" w:date="2015-01-27T13:27:00Z">
        <w:r w:rsidR="006D3BC8" w:rsidRPr="00E42CC8">
          <w:rPr>
            <w:highlight w:val="yellow"/>
          </w:rPr>
          <w:t>xxx</w:t>
        </w:r>
      </w:ins>
      <w:ins w:id="2210" w:author="Johnny Schultz" w:date="2015-01-15T16:48:00Z">
        <w:r w:rsidRPr="00E66B43">
          <w:t xml:space="preserve">. </w:t>
        </w:r>
        <w:r w:rsidRPr="003947BE">
          <w:t xml:space="preserve">The message structure is shown in </w:t>
        </w:r>
        <w:r w:rsidR="00E42CC8" w:rsidRPr="00E42CC8">
          <w:t>Fig. 12</w:t>
        </w:r>
        <w:r w:rsidRPr="003947BE">
          <w:t>:</w:t>
        </w:r>
      </w:ins>
    </w:p>
    <w:p w14:paraId="77F434DE" w14:textId="34F1E3D9" w:rsidR="009C0F8B" w:rsidRDefault="006945DE" w:rsidP="009C0F8B">
      <w:pPr>
        <w:pStyle w:val="FigureNo"/>
        <w:rPr>
          <w:ins w:id="2211" w:author="Johnny Schultz" w:date="2015-04-16T16:11:00Z"/>
        </w:rPr>
      </w:pPr>
      <w:ins w:id="2212" w:author="Johnny Schultz" w:date="2015-01-15T16:48:00Z">
        <w:r>
          <w:lastRenderedPageBreak/>
          <w:t>figure 12</w:t>
        </w:r>
      </w:ins>
    </w:p>
    <w:p w14:paraId="6E9D2481" w14:textId="308F4FC0" w:rsidR="009C0F8B" w:rsidRPr="00247A77" w:rsidRDefault="009C0F8B" w:rsidP="009C0F8B">
      <w:pPr>
        <w:pStyle w:val="Figure"/>
        <w:rPr>
          <w:ins w:id="2213" w:author="Johnny Schultz" w:date="2015-01-15T16:48:00Z"/>
        </w:rPr>
      </w:pPr>
      <w:del w:id="2214" w:author="Johnny Schultz" w:date="2015-04-16T16:10:00Z">
        <w:r w:rsidDel="002647C5">
          <w:fldChar w:fldCharType="begin"/>
        </w:r>
        <w:r w:rsidDel="002647C5">
          <w:fldChar w:fldCharType="end"/>
        </w:r>
      </w:del>
      <w:bookmarkStart w:id="2215" w:name="_MON_1490705899"/>
      <w:bookmarkEnd w:id="2215"/>
      <w:ins w:id="2216" w:author="Johnny Schultz" w:date="2015-04-16T16:11:00Z">
        <w:r w:rsidR="00131BE3">
          <w:object w:dxaOrig="9856" w:dyaOrig="3182" w14:anchorId="0356B325">
            <v:shape id="_x0000_i1030" type="#_x0000_t75" style="width:493.15pt;height:159pt" o:ole="">
              <v:imagedata r:id="rId20" o:title=""/>
            </v:shape>
            <o:OLEObject Type="Embed" ProgID="Word.Document.12" ShapeID="_x0000_i1030" DrawAspect="Content" ObjectID="_1503567379" r:id="rId21">
              <o:FieldCodes>\s</o:FieldCodes>
            </o:OLEObject>
          </w:object>
        </w:r>
      </w:ins>
    </w:p>
    <w:p w14:paraId="1D8E4C72" w14:textId="77777777" w:rsidR="009C0F8B" w:rsidRPr="00E66B43" w:rsidRDefault="009C0F8B" w:rsidP="009C0F8B">
      <w:pPr>
        <w:pStyle w:val="Heading5"/>
        <w:numPr>
          <w:ilvl w:val="4"/>
          <w:numId w:val="0"/>
        </w:numPr>
        <w:ind w:left="1008" w:hanging="1008"/>
        <w:contextualSpacing/>
        <w:rPr>
          <w:ins w:id="2217" w:author="Johnny Schultz" w:date="2015-01-15T16:48:00Z"/>
        </w:rPr>
      </w:pPr>
      <w:bookmarkStart w:id="2218" w:name="_Toc440784091"/>
      <w:ins w:id="2219" w:author="Johnny Schultz" w:date="2015-01-15T16:48:00Z">
        <w:r>
          <w:t xml:space="preserve"> </w:t>
        </w:r>
        <w:r w:rsidRPr="00E66B43">
          <w:t>User identification</w:t>
        </w:r>
        <w:bookmarkEnd w:id="2218"/>
      </w:ins>
    </w:p>
    <w:p w14:paraId="59D675DC" w14:textId="13C06BE0" w:rsidR="009C0F8B" w:rsidRPr="001321F9" w:rsidRDefault="009C0F8B" w:rsidP="001321F9">
      <w:pPr>
        <w:rPr>
          <w:ins w:id="2220" w:author="Johnny Schultz" w:date="2015-01-15T16:48:00Z"/>
        </w:rPr>
      </w:pPr>
      <w:ins w:id="2221" w:author="Johnny Schultz" w:date="2015-01-15T16:48:00Z">
        <w:r w:rsidRPr="001321F9">
          <w:t xml:space="preserve">The user ID should be </w:t>
        </w:r>
      </w:ins>
      <w:ins w:id="2222" w:author="Johnny Schultz" w:date="2015-04-16T16:16:00Z">
        <w:r w:rsidR="00131BE3" w:rsidRPr="001321F9">
          <w:t>a unique identifier</w:t>
        </w:r>
      </w:ins>
      <w:ins w:id="2223" w:author="Johnny Schultz" w:date="2015-04-16T16:17:00Z">
        <w:r w:rsidR="00131BE3" w:rsidRPr="001321F9">
          <w:t xml:space="preserve"> and is [</w:t>
        </w:r>
      </w:ins>
      <w:ins w:id="2224" w:author="Johnny Schultz" w:date="2015-01-15T16:48:00Z">
        <w:r w:rsidRPr="001321F9">
          <w:rPr>
            <w:highlight w:val="yellow"/>
          </w:rPr>
          <w:t>30</w:t>
        </w:r>
      </w:ins>
      <w:ins w:id="2225" w:author="Johnny Schultz" w:date="2015-04-16T16:17:00Z">
        <w:r w:rsidR="00131BE3" w:rsidRPr="001321F9">
          <w:t>]</w:t>
        </w:r>
      </w:ins>
      <w:ins w:id="2226" w:author="Johnny Schultz" w:date="2015-01-15T16:48:00Z">
        <w:r w:rsidRPr="001321F9">
          <w:t xml:space="preserve"> bits long. </w:t>
        </w:r>
      </w:ins>
    </w:p>
    <w:p w14:paraId="13744D5E" w14:textId="77777777" w:rsidR="009C0F8B" w:rsidRPr="00E66B43" w:rsidRDefault="009C0F8B" w:rsidP="009C0F8B">
      <w:pPr>
        <w:pStyle w:val="Heading5"/>
        <w:numPr>
          <w:ilvl w:val="4"/>
          <w:numId w:val="0"/>
        </w:numPr>
        <w:ind w:left="1008" w:hanging="1008"/>
        <w:contextualSpacing/>
        <w:rPr>
          <w:ins w:id="2227" w:author="Johnny Schultz" w:date="2015-01-15T16:48:00Z"/>
        </w:rPr>
      </w:pPr>
      <w:bookmarkStart w:id="2228" w:name="_Toc440784092"/>
      <w:ins w:id="2229" w:author="Johnny Schultz" w:date="2015-01-15T16:48:00Z">
        <w:r w:rsidRPr="00E66B43">
          <w:tab/>
          <w:t>Incremental time division multiple access communication state</w:t>
        </w:r>
        <w:bookmarkEnd w:id="2228"/>
      </w:ins>
    </w:p>
    <w:p w14:paraId="6FC8DDD2" w14:textId="77777777" w:rsidR="009C0F8B" w:rsidRPr="00E66B43" w:rsidRDefault="009C0F8B" w:rsidP="009C0F8B">
      <w:pPr>
        <w:rPr>
          <w:ins w:id="2230" w:author="Johnny Schultz" w:date="2015-01-15T16:48:00Z"/>
        </w:rPr>
      </w:pPr>
      <w:ins w:id="2231" w:author="Johnny Schultz" w:date="2015-01-15T16:48:00Z">
        <w:r w:rsidRPr="00E66B43">
          <w:t>The communication state provides the following functions:</w:t>
        </w:r>
      </w:ins>
    </w:p>
    <w:p w14:paraId="07F2B6DB" w14:textId="77777777" w:rsidR="009C0F8B" w:rsidRPr="00E66B43" w:rsidRDefault="009C0F8B" w:rsidP="009C0F8B">
      <w:pPr>
        <w:pStyle w:val="enumlev1"/>
        <w:rPr>
          <w:ins w:id="2232" w:author="Johnny Schultz" w:date="2015-01-15T16:48:00Z"/>
        </w:rPr>
      </w:pPr>
      <w:ins w:id="2233" w:author="Johnny Schultz" w:date="2015-01-15T16:48:00Z">
        <w:r w:rsidRPr="00E66B43">
          <w:t>–</w:t>
        </w:r>
        <w:r w:rsidRPr="00E66B43">
          <w:tab/>
          <w:t>it contains information used by the slot allocation algorithm in the ITDMA concept;</w:t>
        </w:r>
      </w:ins>
    </w:p>
    <w:p w14:paraId="055DA2E3" w14:textId="77777777" w:rsidR="009C0F8B" w:rsidRPr="00E66B43" w:rsidRDefault="009C0F8B" w:rsidP="009C0F8B">
      <w:pPr>
        <w:pStyle w:val="enumlev1"/>
        <w:rPr>
          <w:ins w:id="2234" w:author="Johnny Schultz" w:date="2015-01-15T16:48:00Z"/>
        </w:rPr>
      </w:pPr>
      <w:ins w:id="2235" w:author="Johnny Schultz" w:date="2015-01-15T16:48:00Z">
        <w:r w:rsidRPr="00E66B43">
          <w:t>–</w:t>
        </w:r>
        <w:r w:rsidRPr="00E66B43">
          <w:tab/>
        </w:r>
        <w:r w:rsidRPr="001321F9">
          <w:t>it also indicates the synchronization state.</w:t>
        </w:r>
      </w:ins>
    </w:p>
    <w:p w14:paraId="743EA232" w14:textId="7837FFD4" w:rsidR="009C0F8B" w:rsidRPr="00E66B43" w:rsidRDefault="009C0F8B" w:rsidP="009C0F8B">
      <w:pPr>
        <w:rPr>
          <w:ins w:id="2236" w:author="Johnny Schultz" w:date="2015-01-15T16:48:00Z"/>
        </w:rPr>
      </w:pPr>
      <w:ins w:id="2237" w:author="Johnny Schultz" w:date="2015-01-15T16:48:00Z">
        <w:r w:rsidRPr="00E66B43">
          <w:t xml:space="preserve">The ITDMA communication state is structured as shown in </w:t>
        </w:r>
        <w:r w:rsidRPr="00131BE3">
          <w:t xml:space="preserve">Table </w:t>
        </w:r>
        <w:r w:rsidR="003B1752" w:rsidRPr="001321F9">
          <w:t>12</w:t>
        </w:r>
        <w:r w:rsidRPr="00E66B43">
          <w:t>:</w:t>
        </w:r>
      </w:ins>
    </w:p>
    <w:p w14:paraId="5E32D272" w14:textId="24D182DE" w:rsidR="009C0F8B" w:rsidRPr="003947BE" w:rsidRDefault="009C0F8B" w:rsidP="009C0F8B">
      <w:pPr>
        <w:pStyle w:val="TableNo"/>
        <w:rPr>
          <w:ins w:id="2238" w:author="Johnny Schultz" w:date="2015-01-15T16:48:00Z"/>
        </w:rPr>
      </w:pPr>
      <w:ins w:id="2239" w:author="Johnny Schultz" w:date="2015-01-15T16:48:00Z">
        <w:r w:rsidRPr="00131BE3">
          <w:t xml:space="preserve">TABLE </w:t>
        </w:r>
        <w:r w:rsidR="003B1752" w:rsidRPr="001321F9">
          <w:t>12</w:t>
        </w:r>
      </w:ins>
    </w:p>
    <w:tbl>
      <w:tblPr>
        <w:tblW w:w="9639" w:type="dxa"/>
        <w:jc w:val="center"/>
        <w:tblLayout w:type="fixed"/>
        <w:tblCellMar>
          <w:left w:w="107" w:type="dxa"/>
          <w:right w:w="107" w:type="dxa"/>
        </w:tblCellMar>
        <w:tblLook w:val="0000" w:firstRow="0" w:lastRow="0" w:firstColumn="0" w:lastColumn="0" w:noHBand="0" w:noVBand="0"/>
      </w:tblPr>
      <w:tblGrid>
        <w:gridCol w:w="1418"/>
        <w:gridCol w:w="1701"/>
        <w:gridCol w:w="6520"/>
      </w:tblGrid>
      <w:tr w:rsidR="009C0F8B" w:rsidRPr="003947BE" w14:paraId="15EFD1AB" w14:textId="77777777" w:rsidTr="003D3979">
        <w:trPr>
          <w:jc w:val="center"/>
          <w:ins w:id="2240" w:author="Johnny Schultz" w:date="2015-01-15T16:48:00Z"/>
        </w:trPr>
        <w:tc>
          <w:tcPr>
            <w:tcW w:w="1418" w:type="dxa"/>
            <w:tcBorders>
              <w:top w:val="single" w:sz="6" w:space="0" w:color="000000"/>
              <w:left w:val="single" w:sz="6" w:space="0" w:color="000000"/>
              <w:bottom w:val="single" w:sz="6" w:space="0" w:color="000000"/>
              <w:right w:val="single" w:sz="6" w:space="0" w:color="000000"/>
            </w:tcBorders>
          </w:tcPr>
          <w:p w14:paraId="5EC0392D" w14:textId="77777777" w:rsidR="009C0F8B" w:rsidRPr="003947BE" w:rsidRDefault="009C0F8B" w:rsidP="003D3979">
            <w:pPr>
              <w:pStyle w:val="Tablehead"/>
              <w:rPr>
                <w:ins w:id="2241" w:author="Johnny Schultz" w:date="2015-01-15T16:48:00Z"/>
              </w:rPr>
            </w:pPr>
            <w:ins w:id="2242" w:author="Johnny Schultz" w:date="2015-01-15T16:48:00Z">
              <w:r w:rsidRPr="003947BE">
                <w:t>Parameter</w:t>
              </w:r>
            </w:ins>
          </w:p>
        </w:tc>
        <w:tc>
          <w:tcPr>
            <w:tcW w:w="1701" w:type="dxa"/>
            <w:tcBorders>
              <w:top w:val="single" w:sz="6" w:space="0" w:color="000000"/>
              <w:left w:val="single" w:sz="6" w:space="0" w:color="000000"/>
              <w:bottom w:val="single" w:sz="6" w:space="0" w:color="000000"/>
              <w:right w:val="single" w:sz="6" w:space="0" w:color="000000"/>
            </w:tcBorders>
          </w:tcPr>
          <w:p w14:paraId="0F5E646B" w14:textId="77777777" w:rsidR="009C0F8B" w:rsidRPr="003947BE" w:rsidRDefault="009C0F8B" w:rsidP="003D3979">
            <w:pPr>
              <w:pStyle w:val="Tablehead"/>
              <w:rPr>
                <w:ins w:id="2243" w:author="Johnny Schultz" w:date="2015-01-15T16:48:00Z"/>
              </w:rPr>
            </w:pPr>
            <w:ins w:id="2244" w:author="Johnny Schultz" w:date="2015-01-15T16:48:00Z">
              <w:r w:rsidRPr="003947BE">
                <w:t>Number of bits</w:t>
              </w:r>
            </w:ins>
          </w:p>
        </w:tc>
        <w:tc>
          <w:tcPr>
            <w:tcW w:w="6520" w:type="dxa"/>
            <w:tcBorders>
              <w:top w:val="single" w:sz="6" w:space="0" w:color="000000"/>
              <w:left w:val="single" w:sz="6" w:space="0" w:color="000000"/>
              <w:bottom w:val="single" w:sz="6" w:space="0" w:color="000000"/>
              <w:right w:val="single" w:sz="6" w:space="0" w:color="000000"/>
            </w:tcBorders>
          </w:tcPr>
          <w:p w14:paraId="333F1405" w14:textId="77777777" w:rsidR="009C0F8B" w:rsidRPr="003947BE" w:rsidRDefault="009C0F8B" w:rsidP="003D3979">
            <w:pPr>
              <w:pStyle w:val="Tablehead"/>
              <w:rPr>
                <w:ins w:id="2245" w:author="Johnny Schultz" w:date="2015-01-15T16:48:00Z"/>
              </w:rPr>
            </w:pPr>
            <w:ins w:id="2246" w:author="Johnny Schultz" w:date="2015-01-15T16:48:00Z">
              <w:r w:rsidRPr="003947BE">
                <w:t>Description</w:t>
              </w:r>
            </w:ins>
          </w:p>
        </w:tc>
      </w:tr>
      <w:tr w:rsidR="009C0F8B" w:rsidRPr="00285846" w14:paraId="7E38207D" w14:textId="77777777" w:rsidTr="003D3979">
        <w:trPr>
          <w:jc w:val="center"/>
          <w:ins w:id="2247" w:author="Johnny Schultz" w:date="2015-01-15T16:48:00Z"/>
        </w:trPr>
        <w:tc>
          <w:tcPr>
            <w:tcW w:w="1418" w:type="dxa"/>
            <w:tcBorders>
              <w:top w:val="single" w:sz="6" w:space="0" w:color="000000"/>
              <w:left w:val="single" w:sz="6" w:space="0" w:color="000000"/>
              <w:bottom w:val="single" w:sz="6" w:space="0" w:color="000000"/>
              <w:right w:val="single" w:sz="6" w:space="0" w:color="000000"/>
            </w:tcBorders>
          </w:tcPr>
          <w:p w14:paraId="2C4B5C66" w14:textId="77777777" w:rsidR="009C0F8B" w:rsidRPr="001321F9" w:rsidRDefault="009C0F8B" w:rsidP="003D3979">
            <w:pPr>
              <w:pStyle w:val="Tabletext"/>
              <w:rPr>
                <w:ins w:id="2248" w:author="Johnny Schultz" w:date="2015-01-15T16:48:00Z"/>
              </w:rPr>
            </w:pPr>
            <w:ins w:id="2249" w:author="Johnny Schultz" w:date="2015-01-15T16:48:00Z">
              <w:r w:rsidRPr="001321F9">
                <w:t>Sync state</w:t>
              </w:r>
            </w:ins>
          </w:p>
        </w:tc>
        <w:tc>
          <w:tcPr>
            <w:tcW w:w="1701" w:type="dxa"/>
            <w:tcBorders>
              <w:top w:val="single" w:sz="6" w:space="0" w:color="000000"/>
              <w:left w:val="single" w:sz="6" w:space="0" w:color="000000"/>
              <w:bottom w:val="single" w:sz="6" w:space="0" w:color="000000"/>
              <w:right w:val="single" w:sz="6" w:space="0" w:color="000000"/>
            </w:tcBorders>
          </w:tcPr>
          <w:p w14:paraId="62246F46" w14:textId="77777777" w:rsidR="009C0F8B" w:rsidRPr="001321F9" w:rsidRDefault="009C0F8B" w:rsidP="003D3979">
            <w:pPr>
              <w:pStyle w:val="Tabletext"/>
              <w:jc w:val="center"/>
              <w:rPr>
                <w:ins w:id="2250" w:author="Johnny Schultz" w:date="2015-01-15T16:48:00Z"/>
              </w:rPr>
            </w:pPr>
            <w:ins w:id="2251" w:author="Johnny Schultz" w:date="2015-01-15T16:48:00Z">
              <w:r w:rsidRPr="001321F9">
                <w:t>2</w:t>
              </w:r>
            </w:ins>
          </w:p>
        </w:tc>
        <w:tc>
          <w:tcPr>
            <w:tcW w:w="6520" w:type="dxa"/>
            <w:tcBorders>
              <w:top w:val="single" w:sz="6" w:space="0" w:color="000000"/>
              <w:left w:val="single" w:sz="6" w:space="0" w:color="000000"/>
              <w:bottom w:val="single" w:sz="6" w:space="0" w:color="000000"/>
              <w:right w:val="single" w:sz="6" w:space="0" w:color="000000"/>
            </w:tcBorders>
          </w:tcPr>
          <w:p w14:paraId="2ACDAF71" w14:textId="77777777" w:rsidR="009C0F8B" w:rsidRPr="001321F9" w:rsidRDefault="009C0F8B" w:rsidP="003D3979">
            <w:pPr>
              <w:pStyle w:val="Tabletext"/>
              <w:tabs>
                <w:tab w:val="clear" w:pos="284"/>
                <w:tab w:val="left" w:pos="397"/>
              </w:tabs>
              <w:ind w:left="397" w:hanging="397"/>
              <w:rPr>
                <w:ins w:id="2252" w:author="Johnny Schultz" w:date="2015-01-15T16:48:00Z"/>
              </w:rPr>
            </w:pPr>
            <w:ins w:id="2253" w:author="Johnny Schultz" w:date="2015-01-15T16:48:00Z">
              <w:r w:rsidRPr="001321F9">
                <w:t>0</w:t>
              </w:r>
              <w:r w:rsidRPr="001321F9">
                <w:tab/>
                <w:t>UTC direct (see § 3.1.1.1)</w:t>
              </w:r>
            </w:ins>
          </w:p>
          <w:p w14:paraId="4FA814F0" w14:textId="53ABD9D5" w:rsidR="009C0F8B" w:rsidRPr="001321F9" w:rsidRDefault="009C0F8B">
            <w:pPr>
              <w:pStyle w:val="Tabletext"/>
              <w:tabs>
                <w:tab w:val="clear" w:pos="284"/>
                <w:tab w:val="left" w:pos="397"/>
              </w:tabs>
              <w:ind w:left="397" w:hanging="397"/>
              <w:rPr>
                <w:ins w:id="2254" w:author="Johnny Schultz" w:date="2015-01-15T16:48:00Z"/>
              </w:rPr>
            </w:pPr>
            <w:ins w:id="2255" w:author="Johnny Schultz" w:date="2015-01-15T16:48:00Z">
              <w:r w:rsidRPr="001321F9">
                <w:t>1</w:t>
              </w:r>
              <w:r w:rsidRPr="001321F9">
                <w:tab/>
                <w:t>UTC indirect (see § 3.1.1.2)</w:t>
              </w:r>
            </w:ins>
          </w:p>
        </w:tc>
      </w:tr>
      <w:tr w:rsidR="009C0F8B" w:rsidRPr="00285846" w14:paraId="6D5A6BC2" w14:textId="77777777" w:rsidTr="003D3979">
        <w:trPr>
          <w:jc w:val="center"/>
          <w:ins w:id="2256" w:author="Johnny Schultz" w:date="2015-01-15T16:48:00Z"/>
        </w:trPr>
        <w:tc>
          <w:tcPr>
            <w:tcW w:w="1418" w:type="dxa"/>
            <w:tcBorders>
              <w:top w:val="single" w:sz="6" w:space="0" w:color="000000"/>
              <w:left w:val="single" w:sz="6" w:space="0" w:color="000000"/>
              <w:bottom w:val="single" w:sz="6" w:space="0" w:color="000000"/>
              <w:right w:val="single" w:sz="6" w:space="0" w:color="000000"/>
            </w:tcBorders>
          </w:tcPr>
          <w:p w14:paraId="4A434B6D" w14:textId="77777777" w:rsidR="009C0F8B" w:rsidRPr="001321F9" w:rsidRDefault="009C0F8B" w:rsidP="003D3979">
            <w:pPr>
              <w:pStyle w:val="Tabletext"/>
              <w:rPr>
                <w:ins w:id="2257" w:author="Johnny Schultz" w:date="2015-01-15T16:48:00Z"/>
              </w:rPr>
            </w:pPr>
            <w:ins w:id="2258" w:author="Johnny Schultz" w:date="2015-01-15T16:48:00Z">
              <w:r w:rsidRPr="001321F9">
                <w:t>Slot increment</w:t>
              </w:r>
            </w:ins>
          </w:p>
        </w:tc>
        <w:tc>
          <w:tcPr>
            <w:tcW w:w="1701" w:type="dxa"/>
            <w:tcBorders>
              <w:top w:val="single" w:sz="6" w:space="0" w:color="000000"/>
              <w:left w:val="single" w:sz="6" w:space="0" w:color="000000"/>
              <w:bottom w:val="single" w:sz="6" w:space="0" w:color="000000"/>
              <w:right w:val="single" w:sz="6" w:space="0" w:color="000000"/>
            </w:tcBorders>
          </w:tcPr>
          <w:p w14:paraId="12B183B8" w14:textId="77777777" w:rsidR="009C0F8B" w:rsidRPr="001321F9" w:rsidRDefault="009C0F8B" w:rsidP="003D3979">
            <w:pPr>
              <w:pStyle w:val="Tabletext"/>
              <w:jc w:val="center"/>
              <w:rPr>
                <w:ins w:id="2259" w:author="Johnny Schultz" w:date="2015-01-15T16:48:00Z"/>
              </w:rPr>
            </w:pPr>
            <w:ins w:id="2260" w:author="Johnny Schultz" w:date="2015-01-15T16:48:00Z">
              <w:r w:rsidRPr="001321F9">
                <w:t>13</w:t>
              </w:r>
            </w:ins>
          </w:p>
        </w:tc>
        <w:tc>
          <w:tcPr>
            <w:tcW w:w="6520" w:type="dxa"/>
            <w:tcBorders>
              <w:top w:val="single" w:sz="6" w:space="0" w:color="000000"/>
              <w:left w:val="single" w:sz="6" w:space="0" w:color="000000"/>
              <w:bottom w:val="single" w:sz="6" w:space="0" w:color="000000"/>
              <w:right w:val="single" w:sz="6" w:space="0" w:color="000000"/>
            </w:tcBorders>
          </w:tcPr>
          <w:p w14:paraId="3F16EBA2" w14:textId="77777777" w:rsidR="009C0F8B" w:rsidRPr="001321F9" w:rsidRDefault="009C0F8B" w:rsidP="003D3979">
            <w:pPr>
              <w:pStyle w:val="Tabletext"/>
              <w:rPr>
                <w:ins w:id="2261" w:author="Johnny Schultz" w:date="2015-01-15T16:48:00Z"/>
              </w:rPr>
            </w:pPr>
            <w:ins w:id="2262" w:author="Johnny Schultz" w:date="2015-01-15T16:48:00Z">
              <w:r w:rsidRPr="001321F9">
                <w:t>Offset to next slot to be used, or zero (0) if no more transmissions</w:t>
              </w:r>
            </w:ins>
          </w:p>
        </w:tc>
      </w:tr>
      <w:tr w:rsidR="009C0F8B" w:rsidRPr="00285846" w14:paraId="5416FD0C" w14:textId="77777777" w:rsidTr="003D3979">
        <w:trPr>
          <w:jc w:val="center"/>
          <w:ins w:id="2263" w:author="Johnny Schultz" w:date="2015-01-15T16:48:00Z"/>
        </w:trPr>
        <w:tc>
          <w:tcPr>
            <w:tcW w:w="1418" w:type="dxa"/>
            <w:tcBorders>
              <w:top w:val="single" w:sz="6" w:space="0" w:color="000000"/>
              <w:left w:val="single" w:sz="6" w:space="0" w:color="000000"/>
              <w:bottom w:val="single" w:sz="6" w:space="0" w:color="000000"/>
              <w:right w:val="single" w:sz="6" w:space="0" w:color="000000"/>
            </w:tcBorders>
          </w:tcPr>
          <w:p w14:paraId="40E4DD60" w14:textId="77777777" w:rsidR="009C0F8B" w:rsidRPr="001321F9" w:rsidRDefault="009C0F8B" w:rsidP="003D3979">
            <w:pPr>
              <w:pStyle w:val="Tabletext"/>
              <w:rPr>
                <w:ins w:id="2264" w:author="Johnny Schultz" w:date="2015-01-15T16:48:00Z"/>
              </w:rPr>
            </w:pPr>
            <w:ins w:id="2265" w:author="Johnny Schultz" w:date="2015-01-15T16:48:00Z">
              <w:r w:rsidRPr="001321F9">
                <w:t>Number of slots</w:t>
              </w:r>
            </w:ins>
          </w:p>
        </w:tc>
        <w:tc>
          <w:tcPr>
            <w:tcW w:w="1701" w:type="dxa"/>
            <w:tcBorders>
              <w:top w:val="single" w:sz="6" w:space="0" w:color="000000"/>
              <w:left w:val="single" w:sz="6" w:space="0" w:color="000000"/>
              <w:bottom w:val="single" w:sz="6" w:space="0" w:color="000000"/>
              <w:right w:val="single" w:sz="6" w:space="0" w:color="000000"/>
            </w:tcBorders>
          </w:tcPr>
          <w:p w14:paraId="270D74EF" w14:textId="77777777" w:rsidR="009C0F8B" w:rsidRPr="001321F9" w:rsidRDefault="009C0F8B" w:rsidP="003D3979">
            <w:pPr>
              <w:pStyle w:val="Tabletext"/>
              <w:jc w:val="center"/>
              <w:rPr>
                <w:ins w:id="2266" w:author="Johnny Schultz" w:date="2015-01-15T16:48:00Z"/>
              </w:rPr>
            </w:pPr>
            <w:ins w:id="2267" w:author="Johnny Schultz" w:date="2015-01-15T16:48:00Z">
              <w:r w:rsidRPr="001321F9">
                <w:t>3</w:t>
              </w:r>
            </w:ins>
          </w:p>
        </w:tc>
        <w:tc>
          <w:tcPr>
            <w:tcW w:w="6520" w:type="dxa"/>
            <w:tcBorders>
              <w:top w:val="single" w:sz="6" w:space="0" w:color="000000"/>
              <w:left w:val="single" w:sz="6" w:space="0" w:color="000000"/>
              <w:bottom w:val="single" w:sz="6" w:space="0" w:color="000000"/>
              <w:right w:val="single" w:sz="6" w:space="0" w:color="000000"/>
            </w:tcBorders>
          </w:tcPr>
          <w:p w14:paraId="4A4BAC1F" w14:textId="77777777" w:rsidR="009C0F8B" w:rsidRPr="001321F9" w:rsidRDefault="009C0F8B" w:rsidP="003D3979">
            <w:pPr>
              <w:pStyle w:val="Tabletext"/>
              <w:rPr>
                <w:ins w:id="2268" w:author="Johnny Schultz" w:date="2015-01-15T16:48:00Z"/>
              </w:rPr>
            </w:pPr>
            <w:ins w:id="2269" w:author="Johnny Schultz" w:date="2015-01-15T16:48:00Z">
              <w:r w:rsidRPr="001321F9">
                <w:t xml:space="preserve">Number of consecutive slots to allocate. </w:t>
              </w:r>
              <w:r w:rsidRPr="001321F9">
                <w:br/>
                <w:t>0 </w:t>
              </w:r>
              <w:r w:rsidRPr="001321F9">
                <w:rPr>
                  <w:rFonts w:ascii="Symbol" w:hAnsi="Symbol"/>
                </w:rPr>
                <w:t></w:t>
              </w:r>
              <w:r w:rsidRPr="001321F9">
                <w:t xml:space="preserve"> 1 slot, </w:t>
              </w:r>
              <w:r w:rsidRPr="001321F9">
                <w:br/>
                <w:t>1 </w:t>
              </w:r>
              <w:r w:rsidRPr="001321F9">
                <w:rPr>
                  <w:rFonts w:ascii="Symbol" w:hAnsi="Symbol"/>
                </w:rPr>
                <w:t></w:t>
              </w:r>
              <w:r w:rsidRPr="001321F9">
                <w:t> 2 slots,</w:t>
              </w:r>
              <w:r w:rsidRPr="001321F9">
                <w:br/>
                <w:t>2 </w:t>
              </w:r>
              <w:r w:rsidRPr="001321F9">
                <w:rPr>
                  <w:rFonts w:ascii="Symbol" w:hAnsi="Symbol"/>
                </w:rPr>
                <w:t></w:t>
              </w:r>
              <w:r w:rsidRPr="001321F9">
                <w:t xml:space="preserve"> 3 slots, </w:t>
              </w:r>
              <w:r w:rsidRPr="001321F9">
                <w:br/>
                <w:t>3 </w:t>
              </w:r>
              <w:r w:rsidRPr="001321F9">
                <w:rPr>
                  <w:rFonts w:ascii="Symbol" w:hAnsi="Symbol"/>
                </w:rPr>
                <w:t></w:t>
              </w:r>
              <w:r w:rsidRPr="001321F9">
                <w:t xml:space="preserve"> 4 slots, </w:t>
              </w:r>
              <w:r w:rsidRPr="001321F9">
                <w:br/>
                <w:t xml:space="preserve">4 </w:t>
              </w:r>
              <w:r w:rsidRPr="001321F9">
                <w:rPr>
                  <w:rFonts w:ascii="Symbol" w:hAnsi="Symbol"/>
                </w:rPr>
                <w:t></w:t>
              </w:r>
              <w:r w:rsidRPr="001321F9">
                <w:t xml:space="preserve"> 5 slots, </w:t>
              </w:r>
              <w:r w:rsidRPr="001321F9">
                <w:br/>
              </w:r>
              <w:r w:rsidRPr="001321F9">
                <w:rPr>
                  <w:szCs w:val="22"/>
                </w:rPr>
                <w:t xml:space="preserve">5 = 1 slot; offset = slot increment + 8 192, </w:t>
              </w:r>
              <w:r w:rsidRPr="001321F9">
                <w:rPr>
                  <w:szCs w:val="22"/>
                </w:rPr>
                <w:br/>
                <w:t xml:space="preserve">6 = 2 slots; offset = slot increment + 8 192, </w:t>
              </w:r>
              <w:r w:rsidRPr="001321F9">
                <w:rPr>
                  <w:szCs w:val="22"/>
                </w:rPr>
                <w:br/>
                <w:t>7 = 3 slots; offset = slot increment + 8 192.</w:t>
              </w:r>
              <w:r w:rsidRPr="001321F9">
                <w:rPr>
                  <w:szCs w:val="22"/>
                </w:rPr>
                <w:br/>
                <w:t>Use of 5 to 7 removes the need for RATDMA broadcast for scheduled transmissions up to 6 min intervals</w:t>
              </w:r>
            </w:ins>
          </w:p>
        </w:tc>
      </w:tr>
      <w:tr w:rsidR="009C0F8B" w:rsidRPr="00285846" w14:paraId="12B4A485" w14:textId="77777777" w:rsidTr="003D3979">
        <w:trPr>
          <w:jc w:val="center"/>
          <w:ins w:id="2270" w:author="Johnny Schultz" w:date="2015-01-15T16:48:00Z"/>
        </w:trPr>
        <w:tc>
          <w:tcPr>
            <w:tcW w:w="1418" w:type="dxa"/>
            <w:tcBorders>
              <w:top w:val="single" w:sz="6" w:space="0" w:color="000000"/>
              <w:left w:val="single" w:sz="6" w:space="0" w:color="000000"/>
              <w:bottom w:val="single" w:sz="6" w:space="0" w:color="000000"/>
              <w:right w:val="single" w:sz="6" w:space="0" w:color="000000"/>
            </w:tcBorders>
          </w:tcPr>
          <w:p w14:paraId="10F6A2C2" w14:textId="77777777" w:rsidR="009C0F8B" w:rsidRPr="001321F9" w:rsidRDefault="009C0F8B" w:rsidP="003D3979">
            <w:pPr>
              <w:pStyle w:val="Tabletext"/>
              <w:rPr>
                <w:ins w:id="2271" w:author="Johnny Schultz" w:date="2015-01-15T16:48:00Z"/>
              </w:rPr>
            </w:pPr>
            <w:ins w:id="2272" w:author="Johnny Schultz" w:date="2015-01-15T16:48:00Z">
              <w:r w:rsidRPr="001321F9">
                <w:t>Keep flag</w:t>
              </w:r>
            </w:ins>
          </w:p>
        </w:tc>
        <w:tc>
          <w:tcPr>
            <w:tcW w:w="1701" w:type="dxa"/>
            <w:tcBorders>
              <w:top w:val="single" w:sz="6" w:space="0" w:color="000000"/>
              <w:left w:val="single" w:sz="6" w:space="0" w:color="000000"/>
              <w:bottom w:val="single" w:sz="6" w:space="0" w:color="000000"/>
              <w:right w:val="single" w:sz="6" w:space="0" w:color="000000"/>
            </w:tcBorders>
          </w:tcPr>
          <w:p w14:paraId="60CEA772" w14:textId="77777777" w:rsidR="009C0F8B" w:rsidRPr="001321F9" w:rsidRDefault="009C0F8B" w:rsidP="003D3979">
            <w:pPr>
              <w:pStyle w:val="Tabletext"/>
              <w:jc w:val="center"/>
              <w:rPr>
                <w:ins w:id="2273" w:author="Johnny Schultz" w:date="2015-01-15T16:48:00Z"/>
              </w:rPr>
            </w:pPr>
            <w:ins w:id="2274" w:author="Johnny Schultz" w:date="2015-01-15T16:48:00Z">
              <w:r w:rsidRPr="001321F9">
                <w:t>1</w:t>
              </w:r>
            </w:ins>
          </w:p>
        </w:tc>
        <w:tc>
          <w:tcPr>
            <w:tcW w:w="6520" w:type="dxa"/>
            <w:tcBorders>
              <w:top w:val="single" w:sz="6" w:space="0" w:color="000000"/>
              <w:left w:val="single" w:sz="6" w:space="0" w:color="000000"/>
              <w:bottom w:val="single" w:sz="6" w:space="0" w:color="000000"/>
              <w:right w:val="single" w:sz="6" w:space="0" w:color="000000"/>
            </w:tcBorders>
          </w:tcPr>
          <w:p w14:paraId="72FA9861" w14:textId="77777777" w:rsidR="009C0F8B" w:rsidRPr="001321F9" w:rsidRDefault="009C0F8B" w:rsidP="003D3979">
            <w:pPr>
              <w:pStyle w:val="Tabletext"/>
              <w:rPr>
                <w:ins w:id="2275" w:author="Johnny Schultz" w:date="2015-01-15T16:48:00Z"/>
              </w:rPr>
            </w:pPr>
            <w:ins w:id="2276" w:author="Johnny Schultz" w:date="2015-01-15T16:48:00Z">
              <w:r w:rsidRPr="001321F9">
                <w:t xml:space="preserve">Set to TRUE </w:t>
              </w:r>
              <w:r w:rsidRPr="001321F9">
                <w:rPr>
                  <w:rFonts w:ascii="Symbol" w:hAnsi="Symbol"/>
                </w:rPr>
                <w:t></w:t>
              </w:r>
              <w:r w:rsidRPr="001321F9">
                <w:t xml:space="preserve"> 1 if the slot remains allocated for one additional frame (see Table 13)</w:t>
              </w:r>
            </w:ins>
          </w:p>
        </w:tc>
      </w:tr>
    </w:tbl>
    <w:p w14:paraId="37184FB8" w14:textId="77777777" w:rsidR="009C0F8B" w:rsidRPr="00E66B43" w:rsidRDefault="009C0F8B" w:rsidP="009C0F8B">
      <w:pPr>
        <w:pStyle w:val="Tablefin"/>
        <w:rPr>
          <w:ins w:id="2277" w:author="Johnny Schultz" w:date="2015-01-15T16:48:00Z"/>
        </w:rPr>
      </w:pPr>
    </w:p>
    <w:p w14:paraId="3AB711AC" w14:textId="509C7654" w:rsidR="009C0F8B" w:rsidRPr="00E66B43" w:rsidRDefault="009C0F8B" w:rsidP="009C0F8B">
      <w:pPr>
        <w:rPr>
          <w:ins w:id="2278" w:author="Johnny Schultz" w:date="2015-01-15T16:48:00Z"/>
        </w:rPr>
      </w:pPr>
      <w:ins w:id="2279" w:author="Johnny Schultz" w:date="2015-01-15T16:48:00Z">
        <w:r w:rsidRPr="00E66B43">
          <w:t>The ITDMA communication state should apply only to the slot in the channel where the relevant transmission occurs.</w:t>
        </w:r>
        <w:bookmarkStart w:id="2280" w:name="_Toc440784093"/>
        <w:r>
          <w:t xml:space="preserve"> </w:t>
        </w:r>
        <w:r w:rsidRPr="001321F9">
          <w:t>ASM 1 and ASM 2 are independent channels</w:t>
        </w:r>
      </w:ins>
      <w:ins w:id="2281" w:author="Johnny Schultz" w:date="2015-01-27T13:28:00Z">
        <w:r w:rsidR="006D3BC8">
          <w:t>.</w:t>
        </w:r>
      </w:ins>
    </w:p>
    <w:p w14:paraId="1C2DC66F" w14:textId="5696D430" w:rsidR="009C0F8B" w:rsidRPr="00E66B43" w:rsidDel="001366C7" w:rsidRDefault="009C0F8B" w:rsidP="009C0F8B">
      <w:pPr>
        <w:pStyle w:val="Heading4"/>
        <w:numPr>
          <w:ilvl w:val="3"/>
          <w:numId w:val="0"/>
        </w:numPr>
        <w:ind w:left="864" w:hanging="864"/>
        <w:contextualSpacing/>
        <w:rPr>
          <w:ins w:id="2282" w:author="Johnny Schultz" w:date="2015-01-15T16:48:00Z"/>
          <w:del w:id="2283" w:author="Peggy Browning" w:date="2015-04-22T05:57:00Z"/>
        </w:rPr>
      </w:pPr>
      <w:ins w:id="2284" w:author="Johnny Schultz" w:date="2015-01-15T16:48:00Z">
        <w:del w:id="2285" w:author="Peggy Browning" w:date="2015-04-22T05:57:00Z">
          <w:r w:rsidRPr="00E66B43" w:rsidDel="001366C7">
            <w:lastRenderedPageBreak/>
            <w:delText>3.3.7.4</w:delText>
          </w:r>
          <w:r w:rsidRPr="00E66B43" w:rsidDel="001366C7">
            <w:tab/>
            <w:delText>Random access</w:delText>
          </w:r>
          <w:r w:rsidRPr="00E66B43" w:rsidDel="001366C7">
            <w:rPr>
              <w:b w:val="0"/>
            </w:rPr>
            <w:delText xml:space="preserve"> </w:delText>
          </w:r>
          <w:r w:rsidRPr="00E66B43" w:rsidDel="001366C7">
            <w:delText>time division multiple access message structure</w:delText>
          </w:r>
          <w:bookmarkEnd w:id="2280"/>
        </w:del>
      </w:ins>
    </w:p>
    <w:p w14:paraId="232246B9" w14:textId="04F9A165" w:rsidR="009C0F8B" w:rsidRPr="00E66B43" w:rsidDel="001366C7" w:rsidRDefault="009C0F8B" w:rsidP="009C0F8B">
      <w:pPr>
        <w:rPr>
          <w:ins w:id="2286" w:author="Johnny Schultz" w:date="2015-01-15T16:48:00Z"/>
          <w:del w:id="2287" w:author="Peggy Browning" w:date="2015-04-22T05:57:00Z"/>
        </w:rPr>
      </w:pPr>
      <w:ins w:id="2288" w:author="Johnny Schultz" w:date="2015-01-15T16:48:00Z">
        <w:del w:id="2289" w:author="Peggy Browning" w:date="2015-04-22T05:57:00Z">
          <w:r w:rsidRPr="001321F9" w:rsidDel="001366C7">
            <w:rPr>
              <w:highlight w:val="yellow"/>
            </w:rPr>
            <w:delText>The RATDMA access scheme may use message structures determined by message ID and may thus lack a uniform structure.</w:delText>
          </w:r>
        </w:del>
      </w:ins>
    </w:p>
    <w:p w14:paraId="74FFFC19" w14:textId="77B14C58" w:rsidR="009C0F8B" w:rsidRPr="00E66B43" w:rsidDel="001366C7" w:rsidRDefault="009C0F8B" w:rsidP="009C0F8B">
      <w:pPr>
        <w:rPr>
          <w:ins w:id="2290" w:author="Johnny Schultz" w:date="2015-01-15T16:48:00Z"/>
          <w:del w:id="2291" w:author="Peggy Browning" w:date="2015-04-22T05:57:00Z"/>
        </w:rPr>
      </w:pPr>
      <w:ins w:id="2292" w:author="Johnny Schultz" w:date="2015-01-15T16:48:00Z">
        <w:del w:id="2293" w:author="Peggy Browning" w:date="2015-04-22T05:57:00Z">
          <w:r w:rsidRPr="00E66B43" w:rsidDel="001366C7">
            <w:delText>A message with a communication state may be transmitted using RATDMA in the following situations:</w:delText>
          </w:r>
        </w:del>
      </w:ins>
    </w:p>
    <w:p w14:paraId="1B774392" w14:textId="46895D44" w:rsidR="009C0F8B" w:rsidRPr="00E66B43" w:rsidDel="001366C7" w:rsidRDefault="009C0F8B" w:rsidP="009C0F8B">
      <w:pPr>
        <w:pStyle w:val="enumlev1"/>
        <w:rPr>
          <w:ins w:id="2294" w:author="Johnny Schultz" w:date="2015-01-15T16:48:00Z"/>
          <w:del w:id="2295" w:author="Peggy Browning" w:date="2015-04-22T05:57:00Z"/>
        </w:rPr>
      </w:pPr>
      <w:ins w:id="2296" w:author="Johnny Schultz" w:date="2015-01-15T16:48:00Z">
        <w:del w:id="2297" w:author="Peggy Browning" w:date="2015-04-22T05:57:00Z">
          <w:r w:rsidRPr="00E66B43" w:rsidDel="001366C7">
            <w:delText>–</w:delText>
          </w:r>
          <w:r w:rsidRPr="00E66B43" w:rsidDel="001366C7">
            <w:tab/>
            <w:delText>When initially entering the network (</w:delText>
          </w:r>
          <w:r w:rsidR="00131BE3" w:rsidRPr="001321F9" w:rsidDel="001366C7">
            <w:delText>refer to § 3.3.4.4</w:delText>
          </w:r>
          <w:r w:rsidRPr="00E66B43" w:rsidDel="001366C7">
            <w:delText>).</w:delText>
          </w:r>
        </w:del>
      </w:ins>
    </w:p>
    <w:p w14:paraId="4967EE83" w14:textId="0420DAE5" w:rsidR="009C0F8B" w:rsidRPr="00E66B43" w:rsidDel="001366C7" w:rsidRDefault="009C0F8B" w:rsidP="009C0F8B">
      <w:pPr>
        <w:pStyle w:val="enumlev1"/>
        <w:rPr>
          <w:ins w:id="2298" w:author="Johnny Schultz" w:date="2015-01-15T16:48:00Z"/>
          <w:del w:id="2299" w:author="Peggy Browning" w:date="2015-04-22T05:57:00Z"/>
        </w:rPr>
      </w:pPr>
      <w:ins w:id="2300" w:author="Johnny Schultz" w:date="2015-01-15T16:48:00Z">
        <w:del w:id="2301" w:author="Peggy Browning" w:date="2015-04-22T05:57:00Z">
          <w:r w:rsidRPr="00E66B43" w:rsidDel="001366C7">
            <w:delText>–</w:delText>
          </w:r>
          <w:r w:rsidRPr="00E66B43" w:rsidDel="001366C7">
            <w:tab/>
          </w:r>
          <w:r w:rsidRPr="005C0AB6" w:rsidDel="001366C7">
            <w:rPr>
              <w:highlight w:val="yellow"/>
            </w:rPr>
            <w:delText>When repeating a message</w:delText>
          </w:r>
          <w:r w:rsidRPr="00E66B43" w:rsidDel="001366C7">
            <w:delText>.</w:delText>
          </w:r>
          <w:r w:rsidDel="001366C7">
            <w:delText xml:space="preserve"> </w:delText>
          </w:r>
          <w:r w:rsidRPr="005C0AB6" w:rsidDel="001366C7">
            <w:rPr>
              <w:highlight w:val="yellow"/>
            </w:rPr>
            <w:delText>(?)</w:delText>
          </w:r>
        </w:del>
      </w:ins>
    </w:p>
    <w:p w14:paraId="3335F374" w14:textId="502CE61D" w:rsidR="009C0F8B" w:rsidRPr="00E66B43" w:rsidDel="001366C7" w:rsidRDefault="009C0F8B" w:rsidP="009C0F8B">
      <w:pPr>
        <w:rPr>
          <w:ins w:id="2302" w:author="Johnny Schultz" w:date="2015-01-15T16:48:00Z"/>
          <w:del w:id="2303" w:author="Peggy Browning" w:date="2015-04-22T05:57:00Z"/>
        </w:rPr>
      </w:pPr>
      <w:ins w:id="2304" w:author="Johnny Schultz" w:date="2015-01-15T16:48:00Z">
        <w:del w:id="2305" w:author="Peggy Browning" w:date="2015-04-22T05:57:00Z">
          <w:r w:rsidRPr="00E66B43" w:rsidDel="001366C7">
            <w:rPr>
              <w:b/>
              <w:bCs/>
            </w:rPr>
            <w:delText>3.3.7.4.1</w:delText>
          </w:r>
          <w:r w:rsidRPr="00E66B43" w:rsidDel="001366C7">
            <w:tab/>
            <w:delText xml:space="preserve">The communication state when initially entering the network should be set in accordance with </w:delText>
          </w:r>
          <w:r w:rsidRPr="005C0AB6" w:rsidDel="001366C7">
            <w:rPr>
              <w:highlight w:val="yellow"/>
            </w:rPr>
            <w:delText xml:space="preserve">§ </w:delText>
          </w:r>
        </w:del>
      </w:ins>
      <w:ins w:id="2306" w:author="Johnny Schultz" w:date="2015-01-27T13:28:00Z">
        <w:del w:id="2307" w:author="Peggy Browning" w:date="2015-04-22T05:57:00Z">
          <w:r w:rsidR="006D3BC8" w:rsidDel="001366C7">
            <w:rPr>
              <w:highlight w:val="yellow"/>
            </w:rPr>
            <w:delText>xxx</w:delText>
          </w:r>
        </w:del>
      </w:ins>
      <w:ins w:id="2308" w:author="Johnny Schultz" w:date="2015-01-15T16:48:00Z">
        <w:del w:id="2309" w:author="Peggy Browning" w:date="2015-04-22T05:57:00Z">
          <w:r w:rsidRPr="005C0AB6" w:rsidDel="001366C7">
            <w:rPr>
              <w:highlight w:val="yellow"/>
            </w:rPr>
            <w:delText xml:space="preserve"> and § </w:delText>
          </w:r>
        </w:del>
      </w:ins>
      <w:ins w:id="2310" w:author="Johnny Schultz" w:date="2015-01-27T13:28:00Z">
        <w:del w:id="2311" w:author="Peggy Browning" w:date="2015-04-22T05:57:00Z">
          <w:r w:rsidR="006D3BC8" w:rsidDel="001366C7">
            <w:rPr>
              <w:highlight w:val="yellow"/>
            </w:rPr>
            <w:delText>xx</w:delText>
          </w:r>
        </w:del>
      </w:ins>
      <w:ins w:id="2312" w:author="Johnny Schultz" w:date="2015-01-15T16:48:00Z">
        <w:del w:id="2313" w:author="Peggy Browning" w:date="2015-04-22T05:57:00Z">
          <w:r w:rsidRPr="00E66B43" w:rsidDel="001366C7">
            <w:delText>.</w:delText>
          </w:r>
        </w:del>
      </w:ins>
    </w:p>
    <w:p w14:paraId="37C97724" w14:textId="66E9C75F" w:rsidR="009C0F8B" w:rsidRPr="00E66B43" w:rsidDel="001366C7" w:rsidRDefault="009C0F8B" w:rsidP="009C0F8B">
      <w:pPr>
        <w:rPr>
          <w:ins w:id="2314" w:author="Johnny Schultz" w:date="2015-01-15T16:48:00Z"/>
          <w:del w:id="2315" w:author="Peggy Browning" w:date="2015-04-22T05:57:00Z"/>
        </w:rPr>
      </w:pPr>
      <w:ins w:id="2316" w:author="Johnny Schultz" w:date="2015-01-15T16:48:00Z">
        <w:del w:id="2317" w:author="Peggy Browning" w:date="2015-04-22T05:57:00Z">
          <w:r w:rsidRPr="00E66B43" w:rsidDel="001366C7">
            <w:rPr>
              <w:b/>
              <w:bCs/>
            </w:rPr>
            <w:delText>3.3.7.4.2</w:delText>
          </w:r>
          <w:r w:rsidRPr="00E66B43" w:rsidDel="001366C7">
            <w:tab/>
            <w:delText>The communication state when repeating a message should be set in accordance with § 4.6.3.</w:delText>
          </w:r>
        </w:del>
      </w:ins>
    </w:p>
    <w:p w14:paraId="46EC7D4A" w14:textId="3C9DD2DB" w:rsidR="009C0F8B" w:rsidRPr="00E66B43" w:rsidDel="001366C7" w:rsidRDefault="009C0F8B" w:rsidP="009C0F8B">
      <w:pPr>
        <w:pStyle w:val="Heading4"/>
        <w:numPr>
          <w:ilvl w:val="3"/>
          <w:numId w:val="0"/>
        </w:numPr>
        <w:ind w:left="864" w:hanging="864"/>
        <w:contextualSpacing/>
        <w:rPr>
          <w:ins w:id="2318" w:author="Johnny Schultz" w:date="2015-01-15T16:48:00Z"/>
          <w:del w:id="2319" w:author="Peggy Browning" w:date="2015-04-22T05:57:00Z"/>
          <w:i/>
        </w:rPr>
      </w:pPr>
      <w:bookmarkStart w:id="2320" w:name="_Toc440784094"/>
      <w:ins w:id="2321" w:author="Johnny Schultz" w:date="2015-01-15T16:48:00Z">
        <w:del w:id="2322" w:author="Peggy Browning" w:date="2015-04-22T05:57:00Z">
          <w:r w:rsidRPr="00E66B43" w:rsidDel="001366C7">
            <w:delText>3.3.7.5</w:delText>
          </w:r>
          <w:r w:rsidRPr="00E66B43" w:rsidDel="001366C7">
            <w:rPr>
              <w:i/>
            </w:rPr>
            <w:tab/>
          </w:r>
          <w:r w:rsidRPr="00E66B43" w:rsidDel="001366C7">
            <w:delText>Fixed access time division multiple access message structure</w:delText>
          </w:r>
          <w:bookmarkEnd w:id="2320"/>
        </w:del>
      </w:ins>
    </w:p>
    <w:p w14:paraId="798F5838" w14:textId="0DAEFCAB" w:rsidR="009C0F8B" w:rsidRPr="00E66B43" w:rsidDel="001366C7" w:rsidRDefault="009C0F8B" w:rsidP="009C0F8B">
      <w:pPr>
        <w:rPr>
          <w:ins w:id="2323" w:author="Johnny Schultz" w:date="2015-01-15T16:48:00Z"/>
          <w:del w:id="2324" w:author="Peggy Browning" w:date="2015-04-22T05:57:00Z"/>
        </w:rPr>
      </w:pPr>
      <w:ins w:id="2325" w:author="Johnny Schultz" w:date="2015-01-15T16:48:00Z">
        <w:del w:id="2326" w:author="Peggy Browning" w:date="2015-04-22T05:57:00Z">
          <w:r w:rsidRPr="00E66B43" w:rsidDel="001366C7">
            <w:delText>The FATDMA access scheme may use message structures determined by message ID and may thus lack a uniform structure.</w:delText>
          </w:r>
        </w:del>
      </w:ins>
    </w:p>
    <w:p w14:paraId="0B386278" w14:textId="154C1A43" w:rsidR="009C0F8B" w:rsidDel="001366C7" w:rsidRDefault="009C0F8B" w:rsidP="009C0F8B">
      <w:pPr>
        <w:rPr>
          <w:ins w:id="2327" w:author="Johnny Schultz" w:date="2015-01-15T16:48:00Z"/>
          <w:del w:id="2328" w:author="Peggy Browning" w:date="2015-04-22T05:57:00Z"/>
        </w:rPr>
      </w:pPr>
      <w:ins w:id="2329" w:author="Johnny Schultz" w:date="2015-01-15T16:48:00Z">
        <w:del w:id="2330" w:author="Peggy Browning" w:date="2015-04-22T05:57:00Z">
          <w:r w:rsidRPr="005C0AB6" w:rsidDel="001366C7">
            <w:rPr>
              <w:highlight w:val="yellow"/>
            </w:rPr>
            <w:delText>A message with a communication state may be transmitted using FATDMA, e.g. when repeated. In this situation, the communication state should be set in accordance with § 4.6.3 (see also § 3.16, Annex 8).</w:delText>
          </w:r>
        </w:del>
      </w:ins>
    </w:p>
    <w:p w14:paraId="5CC32185" w14:textId="5E6B3A59" w:rsidR="00CC412C" w:rsidRPr="0021450E" w:rsidRDefault="00CC412C" w:rsidP="00CC412C">
      <w:pPr>
        <w:pStyle w:val="Heading1"/>
        <w:rPr>
          <w:ins w:id="2331" w:author="Peggy Browning" w:date="2015-04-22T06:05:00Z"/>
          <w:rFonts w:eastAsia="MS Mincho"/>
          <w:sz w:val="24"/>
          <w:szCs w:val="24"/>
          <w:lang w:eastAsia="ja-JP"/>
        </w:rPr>
      </w:pPr>
      <w:ins w:id="2332" w:author="Peggy Browning" w:date="2015-04-22T06:05:00Z">
        <w:r w:rsidRPr="0021450E">
          <w:rPr>
            <w:rFonts w:eastAsia="MS Mincho" w:hint="eastAsia"/>
            <w:sz w:val="24"/>
            <w:szCs w:val="24"/>
            <w:lang w:eastAsia="ja-JP"/>
          </w:rPr>
          <w:t>4</w:t>
        </w:r>
        <w:r w:rsidRPr="0021450E">
          <w:rPr>
            <w:sz w:val="24"/>
            <w:szCs w:val="24"/>
          </w:rPr>
          <w:tab/>
        </w:r>
        <w:commentRangeStart w:id="2333"/>
        <w:r w:rsidRPr="0021450E">
          <w:rPr>
            <w:sz w:val="24"/>
            <w:szCs w:val="24"/>
          </w:rPr>
          <w:t xml:space="preserve">Optional </w:t>
        </w:r>
        <w:r w:rsidRPr="0021450E">
          <w:rPr>
            <w:rFonts w:eastAsia="MS Mincho" w:hint="eastAsia"/>
            <w:sz w:val="24"/>
            <w:szCs w:val="24"/>
            <w:lang w:eastAsia="ja-JP"/>
          </w:rPr>
          <w:t>message for long-range application</w:t>
        </w:r>
      </w:ins>
      <w:ins w:id="2334" w:author="Peggy Browning" w:date="2015-04-22T06:11:00Z">
        <w:r>
          <w:rPr>
            <w:rFonts w:eastAsia="MS Mincho"/>
            <w:sz w:val="24"/>
            <w:szCs w:val="24"/>
            <w:lang w:eastAsia="ja-JP"/>
          </w:rPr>
          <w:t xml:space="preserve"> (satellite</w:t>
        </w:r>
      </w:ins>
      <w:commentRangeEnd w:id="2333"/>
      <w:ins w:id="2335" w:author="Peggy Browning" w:date="2015-04-22T06:26:00Z">
        <w:r w:rsidR="00426DFE">
          <w:rPr>
            <w:rStyle w:val="CommentReference"/>
            <w:b w:val="0"/>
            <w:lang w:val="en-US"/>
          </w:rPr>
          <w:commentReference w:id="2333"/>
        </w:r>
      </w:ins>
      <w:ins w:id="2336" w:author="Peggy Browning" w:date="2015-04-22T06:11:00Z">
        <w:r>
          <w:rPr>
            <w:rFonts w:eastAsia="MS Mincho"/>
            <w:sz w:val="24"/>
            <w:szCs w:val="24"/>
            <w:lang w:eastAsia="ja-JP"/>
          </w:rPr>
          <w:t>)</w:t>
        </w:r>
      </w:ins>
    </w:p>
    <w:p w14:paraId="44E9C305" w14:textId="3424DD99" w:rsidR="00CC412C" w:rsidRPr="0021450E" w:rsidRDefault="00CC412C" w:rsidP="00CC412C">
      <w:pPr>
        <w:rPr>
          <w:ins w:id="2337" w:author="Peggy Browning" w:date="2015-04-22T06:05:00Z"/>
          <w:szCs w:val="24"/>
        </w:rPr>
      </w:pPr>
      <w:ins w:id="2338" w:author="Peggy Browning" w:date="2015-04-22T06:05:00Z">
        <w:r w:rsidRPr="0021450E">
          <w:rPr>
            <w:rFonts w:eastAsia="MS Mincho" w:hint="eastAsia"/>
            <w:szCs w:val="24"/>
            <w:lang w:eastAsia="ja-JP"/>
          </w:rPr>
          <w:t>Long-range application</w:t>
        </w:r>
      </w:ins>
      <w:ins w:id="2339" w:author="Peggy Browning" w:date="2015-04-22T06:06:00Z">
        <w:r>
          <w:rPr>
            <w:rFonts w:eastAsia="MS Mincho"/>
            <w:szCs w:val="24"/>
            <w:lang w:eastAsia="ja-JP"/>
          </w:rPr>
          <w:t>s</w:t>
        </w:r>
      </w:ins>
      <w:ins w:id="2340" w:author="Peggy Browning" w:date="2015-04-22T06:05:00Z">
        <w:r w:rsidRPr="0021450E">
          <w:rPr>
            <w:rFonts w:eastAsia="MS Mincho" w:hint="eastAsia"/>
            <w:szCs w:val="24"/>
            <w:lang w:eastAsia="ja-JP"/>
          </w:rPr>
          <w:t xml:space="preserve"> may be provided by VDES equipment. </w:t>
        </w:r>
        <w:r w:rsidRPr="00CC412C">
          <w:rPr>
            <w:rFonts w:eastAsia="MS Mincho"/>
            <w:szCs w:val="24"/>
            <w:highlight w:val="yellow"/>
            <w:lang w:eastAsia="ja-JP"/>
            <w:rPrChange w:id="2341" w:author="Peggy Browning" w:date="2015-04-22T06:09:00Z">
              <w:rPr>
                <w:rFonts w:eastAsia="MS Mincho"/>
                <w:szCs w:val="24"/>
                <w:lang w:eastAsia="ja-JP"/>
              </w:rPr>
            </w:rPrChange>
          </w:rPr>
          <w:t>It also may provide</w:t>
        </w:r>
      </w:ins>
      <w:ins w:id="2342" w:author="Peggy Browning" w:date="2015-04-22T06:06:00Z">
        <w:r w:rsidRPr="00CC412C">
          <w:rPr>
            <w:rFonts w:eastAsia="MS Mincho"/>
            <w:szCs w:val="24"/>
            <w:highlight w:val="yellow"/>
            <w:lang w:eastAsia="ja-JP"/>
            <w:rPrChange w:id="2343" w:author="Peggy Browning" w:date="2015-04-22T06:09:00Z">
              <w:rPr>
                <w:rFonts w:eastAsia="MS Mincho"/>
                <w:szCs w:val="24"/>
                <w:lang w:eastAsia="ja-JP"/>
              </w:rPr>
            </w:rPrChange>
          </w:rPr>
          <w:t>,</w:t>
        </w:r>
      </w:ins>
      <w:ins w:id="2344" w:author="Peggy Browning" w:date="2015-04-22T06:05:00Z">
        <w:r w:rsidRPr="00CC412C">
          <w:rPr>
            <w:rFonts w:eastAsia="MS Mincho"/>
            <w:szCs w:val="24"/>
            <w:highlight w:val="yellow"/>
            <w:lang w:eastAsia="ja-JP"/>
            <w:rPrChange w:id="2345" w:author="Peggy Browning" w:date="2015-04-22T06:09:00Z">
              <w:rPr>
                <w:rFonts w:eastAsia="MS Mincho"/>
                <w:szCs w:val="24"/>
                <w:lang w:eastAsia="ja-JP"/>
              </w:rPr>
            </w:rPrChange>
          </w:rPr>
          <w:t xml:space="preserve"> by dedicated equipment</w:t>
        </w:r>
      </w:ins>
      <w:ins w:id="2346" w:author="Peggy Browning" w:date="2015-04-22T06:06:00Z">
        <w:r w:rsidRPr="00CC412C">
          <w:rPr>
            <w:rFonts w:eastAsia="MS Mincho"/>
            <w:szCs w:val="24"/>
            <w:highlight w:val="yellow"/>
            <w:lang w:eastAsia="ja-JP"/>
            <w:rPrChange w:id="2347" w:author="Peggy Browning" w:date="2015-04-22T06:09:00Z">
              <w:rPr>
                <w:rFonts w:eastAsia="MS Mincho"/>
                <w:szCs w:val="24"/>
                <w:lang w:eastAsia="ja-JP"/>
              </w:rPr>
            </w:rPrChange>
          </w:rPr>
          <w:t>,</w:t>
        </w:r>
      </w:ins>
      <w:ins w:id="2348" w:author="Peggy Browning" w:date="2015-04-22T06:05:00Z">
        <w:r w:rsidRPr="00CC412C">
          <w:rPr>
            <w:rFonts w:eastAsia="MS Mincho"/>
            <w:szCs w:val="24"/>
            <w:highlight w:val="yellow"/>
            <w:lang w:eastAsia="ja-JP"/>
            <w:rPrChange w:id="2349" w:author="Peggy Browning" w:date="2015-04-22T06:09:00Z">
              <w:rPr>
                <w:rFonts w:eastAsia="MS Mincho"/>
                <w:szCs w:val="24"/>
                <w:lang w:eastAsia="ja-JP"/>
              </w:rPr>
            </w:rPrChange>
          </w:rPr>
          <w:t xml:space="preserve"> for long-range application.</w:t>
        </w:r>
      </w:ins>
    </w:p>
    <w:p w14:paraId="56EB74ED" w14:textId="77777777" w:rsidR="00CC412C" w:rsidRPr="0021450E" w:rsidRDefault="00CC412C" w:rsidP="00CC412C">
      <w:pPr>
        <w:pStyle w:val="Heading2"/>
        <w:rPr>
          <w:ins w:id="2350" w:author="Peggy Browning" w:date="2015-04-22T06:05:00Z"/>
          <w:szCs w:val="24"/>
        </w:rPr>
      </w:pPr>
      <w:ins w:id="2351" w:author="Peggy Browning" w:date="2015-04-22T06:05:00Z">
        <w:r w:rsidRPr="0021450E">
          <w:rPr>
            <w:rFonts w:eastAsia="MS Mincho" w:hint="eastAsia"/>
            <w:szCs w:val="24"/>
            <w:lang w:eastAsia="ja-JP"/>
          </w:rPr>
          <w:t>4</w:t>
        </w:r>
        <w:r w:rsidRPr="0021450E">
          <w:rPr>
            <w:szCs w:val="24"/>
          </w:rPr>
          <w:t>.1</w:t>
        </w:r>
        <w:r w:rsidRPr="0021450E">
          <w:rPr>
            <w:szCs w:val="24"/>
          </w:rPr>
          <w:tab/>
        </w:r>
        <w:r w:rsidRPr="0021450E">
          <w:rPr>
            <w:rFonts w:eastAsia="MS Mincho" w:hint="eastAsia"/>
            <w:szCs w:val="24"/>
            <w:lang w:eastAsia="ja-JP"/>
          </w:rPr>
          <w:t>General</w:t>
        </w:r>
      </w:ins>
    </w:p>
    <w:p w14:paraId="21F18755" w14:textId="77777777" w:rsidR="00CC412C" w:rsidRPr="0021450E" w:rsidRDefault="00CC412C" w:rsidP="00CC412C">
      <w:pPr>
        <w:rPr>
          <w:ins w:id="2352" w:author="Peggy Browning" w:date="2015-04-22T06:05:00Z"/>
          <w:rFonts w:eastAsia="MS Mincho"/>
          <w:szCs w:val="24"/>
          <w:lang w:eastAsia="ja-JP"/>
        </w:rPr>
      </w:pPr>
      <w:ins w:id="2353" w:author="Peggy Browning" w:date="2015-04-22T06:05:00Z">
        <w:r w:rsidRPr="0021450E">
          <w:rPr>
            <w:szCs w:val="24"/>
          </w:rPr>
          <w:t>The medium access control (MAC) sub layer provides a method for granting access to the data transfer medium, i.e. the VHF data link. The method used is a TDMA scheme using a common time reference.</w:t>
        </w:r>
      </w:ins>
    </w:p>
    <w:p w14:paraId="49E19C8C" w14:textId="77777777" w:rsidR="00CC412C" w:rsidRPr="0021450E" w:rsidRDefault="00CC412C" w:rsidP="00CC412C">
      <w:pPr>
        <w:pStyle w:val="Heading1"/>
        <w:rPr>
          <w:ins w:id="2354" w:author="Peggy Browning" w:date="2015-04-22T06:05:00Z"/>
          <w:sz w:val="24"/>
          <w:szCs w:val="24"/>
          <w:lang w:val="en-US"/>
        </w:rPr>
      </w:pPr>
      <w:ins w:id="2355" w:author="Peggy Browning" w:date="2015-04-22T06:05:00Z">
        <w:r w:rsidRPr="0021450E">
          <w:rPr>
            <w:rFonts w:eastAsia="MS Mincho" w:hint="eastAsia"/>
            <w:sz w:val="24"/>
            <w:szCs w:val="24"/>
            <w:lang w:val="en-US" w:eastAsia="ja-JP"/>
          </w:rPr>
          <w:t>4.1</w:t>
        </w:r>
        <w:r w:rsidRPr="0021450E">
          <w:rPr>
            <w:sz w:val="24"/>
            <w:szCs w:val="24"/>
            <w:lang w:val="en-US"/>
          </w:rPr>
          <w:tab/>
          <w:t>Long-range applications by broadcast</w:t>
        </w:r>
      </w:ins>
    </w:p>
    <w:p w14:paraId="6F3F8A70" w14:textId="77777777" w:rsidR="00CC412C" w:rsidRPr="0021450E" w:rsidRDefault="00CC412C" w:rsidP="00CC412C">
      <w:pPr>
        <w:rPr>
          <w:ins w:id="2356" w:author="Peggy Browning" w:date="2015-04-22T06:05:00Z"/>
          <w:szCs w:val="24"/>
          <w:lang w:val="en-US"/>
        </w:rPr>
      </w:pPr>
      <w:ins w:id="2357" w:author="Peggy Browning" w:date="2015-04-22T06:05:00Z">
        <w:r w:rsidRPr="0021450E">
          <w:rPr>
            <w:szCs w:val="24"/>
            <w:lang w:val="en-US"/>
          </w:rPr>
          <w:t>Long-range A</w:t>
        </w:r>
        <w:r w:rsidRPr="0021450E">
          <w:rPr>
            <w:rFonts w:eastAsia="MS Mincho" w:hint="eastAsia"/>
            <w:szCs w:val="24"/>
            <w:lang w:val="en-US" w:eastAsia="ja-JP"/>
          </w:rPr>
          <w:t>SM</w:t>
        </w:r>
        <w:r w:rsidRPr="0021450E">
          <w:rPr>
            <w:szCs w:val="24"/>
            <w:lang w:val="en-US"/>
          </w:rPr>
          <w:t xml:space="preserve"> receiving systems may receive long-range A</w:t>
        </w:r>
        <w:r w:rsidRPr="0021450E">
          <w:rPr>
            <w:rFonts w:eastAsia="MS Mincho" w:hint="eastAsia"/>
            <w:szCs w:val="24"/>
            <w:lang w:val="en-US" w:eastAsia="ja-JP"/>
          </w:rPr>
          <w:t>SM</w:t>
        </w:r>
        <w:r w:rsidRPr="0021450E">
          <w:rPr>
            <w:szCs w:val="24"/>
            <w:lang w:val="en-US"/>
          </w:rPr>
          <w:t xml:space="preserve"> broadcast messages, provided these messages are appropriately structured and transmitted to suit the receiving systems.</w:t>
        </w:r>
      </w:ins>
    </w:p>
    <w:p w14:paraId="73AED3E2" w14:textId="52AA6277" w:rsidR="00CC412C" w:rsidRPr="0021450E" w:rsidRDefault="00CC412C" w:rsidP="00CC412C">
      <w:pPr>
        <w:pStyle w:val="Heading2"/>
        <w:rPr>
          <w:ins w:id="2358" w:author="Peggy Browning" w:date="2015-04-22T06:05:00Z"/>
          <w:szCs w:val="24"/>
          <w:lang w:val="en-US"/>
        </w:rPr>
      </w:pPr>
      <w:ins w:id="2359" w:author="Peggy Browning" w:date="2015-04-22T06:05:00Z">
        <w:r w:rsidRPr="0021450E">
          <w:rPr>
            <w:rFonts w:eastAsia="MS Mincho" w:hint="eastAsia"/>
            <w:szCs w:val="24"/>
            <w:lang w:val="en-US" w:eastAsia="ja-JP"/>
          </w:rPr>
          <w:t>4</w:t>
        </w:r>
        <w:r w:rsidRPr="0021450E">
          <w:rPr>
            <w:szCs w:val="24"/>
            <w:lang w:val="en-US"/>
          </w:rPr>
          <w:t>.</w:t>
        </w:r>
        <w:r w:rsidRPr="0021450E">
          <w:rPr>
            <w:rFonts w:eastAsia="MS Mincho" w:hint="eastAsia"/>
            <w:szCs w:val="24"/>
            <w:lang w:val="en-US" w:eastAsia="ja-JP"/>
          </w:rPr>
          <w:t>2</w:t>
        </w:r>
        <w:r w:rsidRPr="0021450E">
          <w:rPr>
            <w:szCs w:val="24"/>
            <w:lang w:val="en-US"/>
          </w:rPr>
          <w:tab/>
          <w:t>Packet bit structure for long-range broadcast message</w:t>
        </w:r>
      </w:ins>
    </w:p>
    <w:p w14:paraId="15038635" w14:textId="4B6FC869" w:rsidR="00CC412C" w:rsidRPr="0021450E" w:rsidRDefault="00CC412C" w:rsidP="00CC412C">
      <w:pPr>
        <w:rPr>
          <w:ins w:id="2360" w:author="Peggy Browning" w:date="2015-04-22T06:05:00Z"/>
          <w:rFonts w:eastAsia="MS Mincho"/>
          <w:szCs w:val="24"/>
          <w:lang w:val="en-US" w:eastAsia="ja-JP"/>
        </w:rPr>
      </w:pPr>
      <w:ins w:id="2361" w:author="Peggy Browning" w:date="2015-04-22T06:05:00Z">
        <w:r w:rsidRPr="0021450E">
          <w:rPr>
            <w:szCs w:val="24"/>
            <w:lang w:val="en-US"/>
          </w:rPr>
          <w:t>Long-range A</w:t>
        </w:r>
        <w:r w:rsidRPr="0021450E">
          <w:rPr>
            <w:rFonts w:eastAsia="MS Mincho" w:hint="eastAsia"/>
            <w:szCs w:val="24"/>
            <w:lang w:val="en-US" w:eastAsia="ja-JP"/>
          </w:rPr>
          <w:t>SM</w:t>
        </w:r>
        <w:r w:rsidRPr="0021450E">
          <w:rPr>
            <w:szCs w:val="24"/>
            <w:lang w:val="en-US"/>
          </w:rPr>
          <w:t xml:space="preserve"> receiving systems require suitable </w:t>
        </w:r>
        <w:r w:rsidRPr="0021450E">
          <w:rPr>
            <w:rFonts w:eastAsia="MS Mincho" w:hint="eastAsia"/>
            <w:szCs w:val="24"/>
            <w:lang w:val="en-US" w:eastAsia="ja-JP"/>
          </w:rPr>
          <w:t xml:space="preserve">guard period and </w:t>
        </w:r>
        <w:r w:rsidRPr="0021450E">
          <w:rPr>
            <w:szCs w:val="24"/>
            <w:lang w:val="en-US"/>
          </w:rPr>
          <w:t>buffering in order to preserve the integrity of the A</w:t>
        </w:r>
        <w:r w:rsidRPr="0021450E">
          <w:rPr>
            <w:rFonts w:eastAsia="MS Mincho" w:hint="eastAsia"/>
            <w:szCs w:val="24"/>
            <w:lang w:val="en-US" w:eastAsia="ja-JP"/>
          </w:rPr>
          <w:t>SM</w:t>
        </w:r>
        <w:r w:rsidRPr="0021450E">
          <w:rPr>
            <w:szCs w:val="24"/>
            <w:lang w:val="en-US"/>
          </w:rPr>
          <w:t xml:space="preserve"> message in the A</w:t>
        </w:r>
        <w:r w:rsidRPr="0021450E">
          <w:rPr>
            <w:rFonts w:eastAsia="MS Mincho" w:hint="eastAsia"/>
            <w:szCs w:val="24"/>
            <w:lang w:val="en-US" w:eastAsia="ja-JP"/>
          </w:rPr>
          <w:t>SM</w:t>
        </w:r>
        <w:r w:rsidRPr="0021450E">
          <w:rPr>
            <w:szCs w:val="24"/>
            <w:lang w:val="en-US"/>
          </w:rPr>
          <w:t xml:space="preserve"> slot boundaries. Table </w:t>
        </w:r>
        <w:r w:rsidRPr="0021450E">
          <w:rPr>
            <w:rFonts w:eastAsia="MS Mincho" w:hint="eastAsia"/>
            <w:szCs w:val="24"/>
            <w:lang w:eastAsia="ja-JP"/>
          </w:rPr>
          <w:t>**</w:t>
        </w:r>
        <w:r w:rsidRPr="0021450E">
          <w:rPr>
            <w:szCs w:val="24"/>
          </w:rPr>
          <w:t xml:space="preserve"> </w:t>
        </w:r>
        <w:r w:rsidRPr="0021450E">
          <w:rPr>
            <w:szCs w:val="24"/>
            <w:lang w:val="en-US"/>
          </w:rPr>
          <w:t>shows a</w:t>
        </w:r>
        <w:r w:rsidRPr="0021450E">
          <w:rPr>
            <w:rFonts w:eastAsia="MS Mincho" w:hint="eastAsia"/>
            <w:szCs w:val="24"/>
            <w:lang w:val="en-US" w:eastAsia="ja-JP"/>
          </w:rPr>
          <w:t>n example of</w:t>
        </w:r>
        <w:r w:rsidRPr="0021450E">
          <w:rPr>
            <w:szCs w:val="24"/>
            <w:lang w:val="en-US"/>
          </w:rPr>
          <w:t xml:space="preserve"> </w:t>
        </w:r>
      </w:ins>
      <w:ins w:id="2362" w:author="Peggy Browning" w:date="2015-04-22T06:10:00Z">
        <w:r>
          <w:rPr>
            <w:szCs w:val="24"/>
            <w:lang w:val="en-US"/>
          </w:rPr>
          <w:t xml:space="preserve">a </w:t>
        </w:r>
      </w:ins>
      <w:ins w:id="2363" w:author="Peggy Browning" w:date="2015-04-22T06:05:00Z">
        <w:r w:rsidRPr="0021450E">
          <w:rPr>
            <w:szCs w:val="24"/>
            <w:lang w:val="en-US"/>
          </w:rPr>
          <w:t>modified packet bit structure that is designed to support reception of A</w:t>
        </w:r>
        <w:r w:rsidRPr="0021450E">
          <w:rPr>
            <w:rFonts w:eastAsia="MS Mincho" w:hint="eastAsia"/>
            <w:szCs w:val="24"/>
            <w:lang w:val="en-US" w:eastAsia="ja-JP"/>
          </w:rPr>
          <w:t>SM</w:t>
        </w:r>
        <w:r w:rsidRPr="0021450E">
          <w:rPr>
            <w:szCs w:val="24"/>
            <w:lang w:val="en-US"/>
          </w:rPr>
          <w:t xml:space="preserve"> messages by satellites with orbital altitudes up to</w:t>
        </w:r>
        <w:r w:rsidRPr="0021450E">
          <w:rPr>
            <w:rFonts w:eastAsia="MS Mincho" w:hint="eastAsia"/>
            <w:szCs w:val="24"/>
            <w:lang w:val="en-US" w:eastAsia="ja-JP"/>
          </w:rPr>
          <w:t xml:space="preserve"> 6</w:t>
        </w:r>
        <w:r w:rsidRPr="0021450E">
          <w:rPr>
            <w:szCs w:val="24"/>
            <w:lang w:val="en-US"/>
          </w:rPr>
          <w:t>00 km.</w:t>
        </w:r>
      </w:ins>
    </w:p>
    <w:p w14:paraId="43405188" w14:textId="77777777" w:rsidR="00CC412C" w:rsidRPr="0021450E" w:rsidRDefault="00CC412C" w:rsidP="00CC412C">
      <w:pPr>
        <w:pStyle w:val="TableNo"/>
        <w:rPr>
          <w:ins w:id="2364" w:author="Peggy Browning" w:date="2015-04-22T06:05:00Z"/>
          <w:rFonts w:eastAsia="MS Mincho"/>
          <w:sz w:val="24"/>
          <w:szCs w:val="24"/>
          <w:lang w:val="en-US" w:eastAsia="ja-JP"/>
        </w:rPr>
      </w:pPr>
      <w:ins w:id="2365" w:author="Peggy Browning" w:date="2015-04-22T06:05:00Z">
        <w:r w:rsidRPr="0021450E">
          <w:rPr>
            <w:sz w:val="24"/>
            <w:szCs w:val="24"/>
            <w:lang w:val="en-US"/>
          </w:rPr>
          <w:t xml:space="preserve">TABLE </w:t>
        </w:r>
        <w:r w:rsidRPr="0021450E">
          <w:rPr>
            <w:rFonts w:eastAsia="MS Mincho" w:hint="eastAsia"/>
            <w:sz w:val="24"/>
            <w:szCs w:val="24"/>
            <w:lang w:val="en-US" w:eastAsia="ja-JP"/>
          </w:rPr>
          <w:t>**</w:t>
        </w:r>
      </w:ins>
    </w:p>
    <w:p w14:paraId="1584A3AD" w14:textId="77777777" w:rsidR="00CC412C" w:rsidRPr="0021450E" w:rsidRDefault="00CC412C" w:rsidP="00CC412C">
      <w:pPr>
        <w:pStyle w:val="Tabletitle"/>
        <w:rPr>
          <w:ins w:id="2366" w:author="Peggy Browning" w:date="2015-04-22T06:05:00Z"/>
          <w:sz w:val="24"/>
          <w:szCs w:val="24"/>
          <w:lang w:val="en-US"/>
        </w:rPr>
      </w:pPr>
      <w:ins w:id="2367" w:author="Peggy Browning" w:date="2015-04-22T06:05:00Z">
        <w:r w:rsidRPr="0021450E">
          <w:rPr>
            <w:sz w:val="24"/>
            <w:szCs w:val="24"/>
            <w:lang w:val="en-US"/>
          </w:rPr>
          <w:t>Modified packet bit structure for long-range A</w:t>
        </w:r>
        <w:r w:rsidRPr="0021450E">
          <w:rPr>
            <w:rFonts w:eastAsia="MS Mincho" w:hint="eastAsia"/>
            <w:sz w:val="24"/>
            <w:szCs w:val="24"/>
            <w:lang w:val="en-US" w:eastAsia="ja-JP"/>
          </w:rPr>
          <w:t>SM</w:t>
        </w:r>
        <w:r w:rsidRPr="0021450E">
          <w:rPr>
            <w:sz w:val="24"/>
            <w:szCs w:val="24"/>
            <w:lang w:val="en-US"/>
          </w:rPr>
          <w:t xml:space="preserve"> message reception</w:t>
        </w:r>
      </w:ins>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16"/>
        <w:gridCol w:w="613"/>
        <w:gridCol w:w="6710"/>
      </w:tblGrid>
      <w:tr w:rsidR="00CC412C" w:rsidRPr="0021450E" w14:paraId="0C5FB1A0" w14:textId="77777777" w:rsidTr="006C303C">
        <w:trPr>
          <w:jc w:val="center"/>
          <w:ins w:id="2368" w:author="Peggy Browning" w:date="2015-04-22T06:05:00Z"/>
        </w:trPr>
        <w:tc>
          <w:tcPr>
            <w:tcW w:w="2316" w:type="dxa"/>
          </w:tcPr>
          <w:p w14:paraId="1C87F273" w14:textId="77777777" w:rsidR="00CC412C" w:rsidRPr="0021450E" w:rsidRDefault="00CC412C" w:rsidP="006C303C">
            <w:pPr>
              <w:pStyle w:val="Tablehead"/>
              <w:spacing w:before="60" w:after="60"/>
              <w:rPr>
                <w:ins w:id="2369" w:author="Peggy Browning" w:date="2015-04-22T06:05:00Z"/>
                <w:sz w:val="22"/>
                <w:szCs w:val="22"/>
              </w:rPr>
            </w:pPr>
            <w:ins w:id="2370" w:author="Peggy Browning" w:date="2015-04-22T06:05:00Z">
              <w:r w:rsidRPr="0021450E">
                <w:rPr>
                  <w:sz w:val="22"/>
                  <w:szCs w:val="22"/>
                </w:rPr>
                <w:t>Slot composition</w:t>
              </w:r>
            </w:ins>
          </w:p>
        </w:tc>
        <w:tc>
          <w:tcPr>
            <w:tcW w:w="613" w:type="dxa"/>
          </w:tcPr>
          <w:p w14:paraId="266CEE03" w14:textId="77777777" w:rsidR="00CC412C" w:rsidRPr="0021450E" w:rsidRDefault="00CC412C" w:rsidP="006C303C">
            <w:pPr>
              <w:pStyle w:val="Tablehead"/>
              <w:spacing w:before="60" w:after="60"/>
              <w:rPr>
                <w:ins w:id="2371" w:author="Peggy Browning" w:date="2015-04-22T06:05:00Z"/>
                <w:sz w:val="22"/>
                <w:szCs w:val="22"/>
              </w:rPr>
            </w:pPr>
            <w:ins w:id="2372" w:author="Peggy Browning" w:date="2015-04-22T06:05:00Z">
              <w:r w:rsidRPr="0021450E">
                <w:rPr>
                  <w:sz w:val="22"/>
                  <w:szCs w:val="22"/>
                </w:rPr>
                <w:t>Bits</w:t>
              </w:r>
            </w:ins>
          </w:p>
        </w:tc>
        <w:tc>
          <w:tcPr>
            <w:tcW w:w="6710" w:type="dxa"/>
          </w:tcPr>
          <w:p w14:paraId="3BF3A076" w14:textId="77777777" w:rsidR="00CC412C" w:rsidRPr="0021450E" w:rsidRDefault="00CC412C" w:rsidP="006C303C">
            <w:pPr>
              <w:pStyle w:val="Tablehead"/>
              <w:spacing w:before="60" w:after="60"/>
              <w:rPr>
                <w:ins w:id="2373" w:author="Peggy Browning" w:date="2015-04-22T06:05:00Z"/>
                <w:sz w:val="22"/>
                <w:szCs w:val="22"/>
              </w:rPr>
            </w:pPr>
            <w:ins w:id="2374" w:author="Peggy Browning" w:date="2015-04-22T06:05:00Z">
              <w:r w:rsidRPr="0021450E">
                <w:rPr>
                  <w:sz w:val="22"/>
                  <w:szCs w:val="22"/>
                </w:rPr>
                <w:t>Notes</w:t>
              </w:r>
            </w:ins>
          </w:p>
        </w:tc>
      </w:tr>
      <w:tr w:rsidR="00CC412C" w:rsidRPr="0021450E" w14:paraId="595F2A70" w14:textId="77777777" w:rsidTr="006C303C">
        <w:trPr>
          <w:jc w:val="center"/>
          <w:ins w:id="2375" w:author="Peggy Browning" w:date="2015-04-22T06:05:00Z"/>
        </w:trPr>
        <w:tc>
          <w:tcPr>
            <w:tcW w:w="2316" w:type="dxa"/>
          </w:tcPr>
          <w:p w14:paraId="4E2E0A09" w14:textId="77777777" w:rsidR="00CC412C" w:rsidRPr="0021450E" w:rsidRDefault="00CC412C" w:rsidP="006C303C">
            <w:pPr>
              <w:pStyle w:val="Tabletext"/>
              <w:rPr>
                <w:ins w:id="2376" w:author="Peggy Browning" w:date="2015-04-22T06:05:00Z"/>
                <w:rFonts w:eastAsia="MS Mincho"/>
                <w:sz w:val="22"/>
                <w:szCs w:val="22"/>
                <w:lang w:eastAsia="ja-JP"/>
              </w:rPr>
            </w:pPr>
            <w:ins w:id="2377" w:author="Peggy Browning" w:date="2015-04-22T06:05:00Z">
              <w:r w:rsidRPr="0021450E">
                <w:rPr>
                  <w:rFonts w:eastAsia="MS Mincho" w:hint="eastAsia"/>
                  <w:sz w:val="22"/>
                  <w:szCs w:val="22"/>
                  <w:lang w:eastAsia="ja-JP"/>
                </w:rPr>
                <w:t>Guard period</w:t>
              </w:r>
            </w:ins>
          </w:p>
        </w:tc>
        <w:tc>
          <w:tcPr>
            <w:tcW w:w="613" w:type="dxa"/>
          </w:tcPr>
          <w:p w14:paraId="5743DCFA" w14:textId="77777777" w:rsidR="00CC412C" w:rsidRPr="0021450E" w:rsidRDefault="00CC412C" w:rsidP="006C303C">
            <w:pPr>
              <w:pStyle w:val="Tabletext"/>
              <w:jc w:val="center"/>
              <w:rPr>
                <w:ins w:id="2378" w:author="Peggy Browning" w:date="2015-04-22T06:05:00Z"/>
                <w:rFonts w:eastAsia="MS Mincho"/>
                <w:sz w:val="22"/>
                <w:szCs w:val="22"/>
                <w:lang w:eastAsia="ja-JP"/>
              </w:rPr>
            </w:pPr>
            <w:ins w:id="2379" w:author="Peggy Browning" w:date="2015-04-22T06:05:00Z">
              <w:r w:rsidRPr="0021450E">
                <w:rPr>
                  <w:rFonts w:eastAsia="MS Mincho" w:hint="eastAsia"/>
                  <w:sz w:val="22"/>
                  <w:szCs w:val="22"/>
                  <w:lang w:eastAsia="ja-JP"/>
                </w:rPr>
                <w:t>100</w:t>
              </w:r>
            </w:ins>
          </w:p>
        </w:tc>
        <w:tc>
          <w:tcPr>
            <w:tcW w:w="6710" w:type="dxa"/>
          </w:tcPr>
          <w:p w14:paraId="61813743" w14:textId="77777777" w:rsidR="00CC412C" w:rsidRPr="0021450E" w:rsidRDefault="00CC412C" w:rsidP="006C303C">
            <w:pPr>
              <w:pStyle w:val="Tabletext"/>
              <w:rPr>
                <w:ins w:id="2380" w:author="Peggy Browning" w:date="2015-04-22T06:05:00Z"/>
                <w:rFonts w:eastAsia="MS Mincho"/>
                <w:sz w:val="22"/>
                <w:szCs w:val="22"/>
                <w:lang w:val="en-US" w:eastAsia="ja-JP"/>
              </w:rPr>
            </w:pPr>
            <w:ins w:id="2381" w:author="Peggy Browning" w:date="2015-04-22T06:05:00Z">
              <w:r w:rsidRPr="0021450E">
                <w:rPr>
                  <w:sz w:val="22"/>
                  <w:szCs w:val="22"/>
                  <w:lang w:val="en-US"/>
                </w:rPr>
                <w:t xml:space="preserve">Propagation time delay difference = </w:t>
              </w:r>
              <w:r w:rsidRPr="0021450E">
                <w:rPr>
                  <w:rFonts w:eastAsia="MS Mincho" w:hint="eastAsia"/>
                  <w:sz w:val="22"/>
                  <w:szCs w:val="22"/>
                  <w:lang w:val="en-US" w:eastAsia="ja-JP"/>
                </w:rPr>
                <w:t>144</w:t>
              </w:r>
              <w:r w:rsidRPr="0021450E">
                <w:rPr>
                  <w:sz w:val="22"/>
                  <w:szCs w:val="22"/>
                  <w:lang w:val="en-US"/>
                </w:rPr>
                <w:t xml:space="preserve"> bits</w:t>
              </w:r>
              <w:r w:rsidRPr="0021450E">
                <w:rPr>
                  <w:sz w:val="22"/>
                  <w:szCs w:val="22"/>
                  <w:lang w:val="en-US"/>
                </w:rPr>
                <w:br/>
                <w:t xml:space="preserve">Propagation time delay difference </w:t>
              </w:r>
              <w:r w:rsidRPr="0021450E">
                <w:rPr>
                  <w:rFonts w:eastAsia="MS Mincho" w:hint="eastAsia"/>
                  <w:sz w:val="22"/>
                  <w:szCs w:val="22"/>
                  <w:lang w:val="en-US" w:eastAsia="ja-JP"/>
                </w:rPr>
                <w:t xml:space="preserve">of the other ASM messages </w:t>
              </w:r>
              <w:r w:rsidRPr="0021450E">
                <w:rPr>
                  <w:sz w:val="22"/>
                  <w:szCs w:val="22"/>
                  <w:lang w:val="en-US"/>
                </w:rPr>
                <w:t xml:space="preserve">= </w:t>
              </w:r>
              <w:r w:rsidRPr="0021450E">
                <w:rPr>
                  <w:rFonts w:eastAsia="MS Mincho" w:hint="eastAsia"/>
                  <w:sz w:val="22"/>
                  <w:szCs w:val="22"/>
                  <w:lang w:val="en-US" w:eastAsia="ja-JP"/>
                </w:rPr>
                <w:t>28</w:t>
              </w:r>
              <w:r w:rsidRPr="0021450E">
                <w:rPr>
                  <w:sz w:val="22"/>
                  <w:szCs w:val="22"/>
                  <w:lang w:val="en-US"/>
                </w:rPr>
                <w:t xml:space="preserve"> bits</w:t>
              </w:r>
              <w:r w:rsidRPr="0021450E">
                <w:rPr>
                  <w:rFonts w:eastAsia="MS Mincho" w:hint="eastAsia"/>
                  <w:sz w:val="22"/>
                  <w:szCs w:val="22"/>
                  <w:lang w:val="en-US" w:eastAsia="ja-JP"/>
                </w:rPr>
                <w:br/>
                <w:t>Ramp up = 16 bits</w:t>
              </w:r>
            </w:ins>
          </w:p>
          <w:p w14:paraId="3531FA61" w14:textId="77777777" w:rsidR="00CC412C" w:rsidRPr="0021450E" w:rsidRDefault="00CC412C" w:rsidP="006C303C">
            <w:pPr>
              <w:pStyle w:val="Tabletext"/>
              <w:rPr>
                <w:ins w:id="2382" w:author="Peggy Browning" w:date="2015-04-22T06:05:00Z"/>
                <w:rFonts w:eastAsia="MS Mincho"/>
                <w:sz w:val="22"/>
                <w:szCs w:val="22"/>
                <w:lang w:val="en-US" w:eastAsia="ja-JP"/>
              </w:rPr>
            </w:pPr>
            <w:ins w:id="2383" w:author="Peggy Browning" w:date="2015-04-22T06:05:00Z">
              <w:r w:rsidRPr="0021450E">
                <w:rPr>
                  <w:rFonts w:eastAsia="MS Mincho" w:hint="eastAsia"/>
                  <w:sz w:val="22"/>
                  <w:szCs w:val="22"/>
                  <w:lang w:val="en-US" w:eastAsia="ja-JP"/>
                </w:rPr>
                <w:lastRenderedPageBreak/>
                <w:t xml:space="preserve">Note - </w:t>
              </w:r>
              <w:r w:rsidRPr="0021450E">
                <w:rPr>
                  <w:sz w:val="22"/>
                  <w:szCs w:val="22"/>
                  <w:lang w:val="en-US"/>
                </w:rPr>
                <w:t>Propagation time delay difference</w:t>
              </w:r>
              <w:r w:rsidRPr="0021450E">
                <w:rPr>
                  <w:rFonts w:eastAsia="MS Mincho" w:hint="eastAsia"/>
                  <w:sz w:val="22"/>
                  <w:szCs w:val="22"/>
                  <w:lang w:val="en-US" w:eastAsia="ja-JP"/>
                </w:rPr>
                <w:t xml:space="preserve"> may be changed in accordance with the target satellite orbital altitude</w:t>
              </w:r>
            </w:ins>
          </w:p>
        </w:tc>
      </w:tr>
      <w:tr w:rsidR="00CC412C" w:rsidRPr="0021450E" w14:paraId="44B239A1" w14:textId="77777777" w:rsidTr="006C303C">
        <w:trPr>
          <w:jc w:val="center"/>
          <w:ins w:id="2384" w:author="Peggy Browning" w:date="2015-04-22T06:05:00Z"/>
        </w:trPr>
        <w:tc>
          <w:tcPr>
            <w:tcW w:w="2316" w:type="dxa"/>
          </w:tcPr>
          <w:p w14:paraId="32EBE44E" w14:textId="77777777" w:rsidR="00CC412C" w:rsidRPr="0021450E" w:rsidRDefault="00CC412C" w:rsidP="006C303C">
            <w:pPr>
              <w:pStyle w:val="Tabletext"/>
              <w:rPr>
                <w:ins w:id="2385" w:author="Peggy Browning" w:date="2015-04-22T06:05:00Z"/>
                <w:sz w:val="22"/>
                <w:szCs w:val="22"/>
              </w:rPr>
            </w:pPr>
            <w:ins w:id="2386" w:author="Peggy Browning" w:date="2015-04-22T06:05:00Z">
              <w:r w:rsidRPr="0021450E">
                <w:rPr>
                  <w:sz w:val="22"/>
                  <w:szCs w:val="22"/>
                </w:rPr>
                <w:lastRenderedPageBreak/>
                <w:t>Ramp up</w:t>
              </w:r>
            </w:ins>
          </w:p>
        </w:tc>
        <w:tc>
          <w:tcPr>
            <w:tcW w:w="613" w:type="dxa"/>
          </w:tcPr>
          <w:p w14:paraId="1EA2411B" w14:textId="77777777" w:rsidR="00CC412C" w:rsidRPr="0021450E" w:rsidRDefault="00CC412C" w:rsidP="006C303C">
            <w:pPr>
              <w:pStyle w:val="Tabletext"/>
              <w:jc w:val="center"/>
              <w:rPr>
                <w:ins w:id="2387" w:author="Peggy Browning" w:date="2015-04-22T06:05:00Z"/>
                <w:rFonts w:eastAsia="MS Mincho"/>
                <w:sz w:val="22"/>
                <w:szCs w:val="22"/>
                <w:lang w:eastAsia="ja-JP"/>
              </w:rPr>
            </w:pPr>
            <w:ins w:id="2388" w:author="Peggy Browning" w:date="2015-04-22T06:05:00Z">
              <w:r w:rsidRPr="0021450E">
                <w:rPr>
                  <w:rFonts w:eastAsia="MS Mincho" w:hint="eastAsia"/>
                  <w:sz w:val="22"/>
                  <w:szCs w:val="22"/>
                  <w:lang w:eastAsia="ja-JP"/>
                </w:rPr>
                <w:t>16</w:t>
              </w:r>
            </w:ins>
          </w:p>
        </w:tc>
        <w:tc>
          <w:tcPr>
            <w:tcW w:w="6710" w:type="dxa"/>
          </w:tcPr>
          <w:p w14:paraId="51A86832" w14:textId="77777777" w:rsidR="00CC412C" w:rsidRPr="0021450E" w:rsidRDefault="00CC412C" w:rsidP="006C303C">
            <w:pPr>
              <w:pStyle w:val="Tabletext"/>
              <w:rPr>
                <w:ins w:id="2389" w:author="Peggy Browning" w:date="2015-04-22T06:05:00Z"/>
                <w:sz w:val="22"/>
                <w:szCs w:val="22"/>
              </w:rPr>
            </w:pPr>
            <w:ins w:id="2390" w:author="Peggy Browning" w:date="2015-04-22T06:05:00Z">
              <w:r w:rsidRPr="0021450E">
                <w:rPr>
                  <w:sz w:val="22"/>
                  <w:szCs w:val="22"/>
                </w:rPr>
                <w:t>Standard</w:t>
              </w:r>
            </w:ins>
          </w:p>
        </w:tc>
      </w:tr>
      <w:tr w:rsidR="00CC412C" w:rsidRPr="0021450E" w14:paraId="54208EDC" w14:textId="77777777" w:rsidTr="006C303C">
        <w:trPr>
          <w:jc w:val="center"/>
          <w:ins w:id="2391" w:author="Peggy Browning" w:date="2015-04-22T06:05:00Z"/>
        </w:trPr>
        <w:tc>
          <w:tcPr>
            <w:tcW w:w="2316" w:type="dxa"/>
          </w:tcPr>
          <w:p w14:paraId="0459ABCF" w14:textId="77777777" w:rsidR="00CC412C" w:rsidRPr="0021450E" w:rsidRDefault="00CC412C" w:rsidP="006C303C">
            <w:pPr>
              <w:pStyle w:val="Tabletext"/>
              <w:rPr>
                <w:ins w:id="2392" w:author="Peggy Browning" w:date="2015-04-22T06:05:00Z"/>
                <w:sz w:val="22"/>
                <w:szCs w:val="22"/>
              </w:rPr>
            </w:pPr>
            <w:ins w:id="2393" w:author="Peggy Browning" w:date="2015-04-22T06:05:00Z">
              <w:r w:rsidRPr="0021450E">
                <w:rPr>
                  <w:sz w:val="22"/>
                  <w:szCs w:val="22"/>
                </w:rPr>
                <w:t>Training sequence</w:t>
              </w:r>
            </w:ins>
          </w:p>
        </w:tc>
        <w:tc>
          <w:tcPr>
            <w:tcW w:w="613" w:type="dxa"/>
          </w:tcPr>
          <w:p w14:paraId="7F20E143" w14:textId="77777777" w:rsidR="00CC412C" w:rsidRPr="0021450E" w:rsidRDefault="00CC412C" w:rsidP="006C303C">
            <w:pPr>
              <w:pStyle w:val="Tabletext"/>
              <w:jc w:val="center"/>
              <w:rPr>
                <w:ins w:id="2394" w:author="Peggy Browning" w:date="2015-04-22T06:05:00Z"/>
                <w:sz w:val="22"/>
                <w:szCs w:val="22"/>
              </w:rPr>
            </w:pPr>
            <w:ins w:id="2395" w:author="Peggy Browning" w:date="2015-04-22T06:05:00Z">
              <w:r w:rsidRPr="0021450E">
                <w:rPr>
                  <w:sz w:val="22"/>
                  <w:szCs w:val="22"/>
                </w:rPr>
                <w:t>24</w:t>
              </w:r>
            </w:ins>
          </w:p>
        </w:tc>
        <w:tc>
          <w:tcPr>
            <w:tcW w:w="6710" w:type="dxa"/>
          </w:tcPr>
          <w:p w14:paraId="2B6EC8F8" w14:textId="77777777" w:rsidR="00CC412C" w:rsidRPr="0021450E" w:rsidRDefault="00CC412C" w:rsidP="006C303C">
            <w:pPr>
              <w:pStyle w:val="Tabletext"/>
              <w:rPr>
                <w:ins w:id="2396" w:author="Peggy Browning" w:date="2015-04-22T06:05:00Z"/>
                <w:sz w:val="22"/>
                <w:szCs w:val="22"/>
              </w:rPr>
            </w:pPr>
            <w:ins w:id="2397" w:author="Peggy Browning" w:date="2015-04-22T06:05:00Z">
              <w:r w:rsidRPr="0021450E">
                <w:rPr>
                  <w:sz w:val="22"/>
                  <w:szCs w:val="22"/>
                </w:rPr>
                <w:t>Standard</w:t>
              </w:r>
            </w:ins>
          </w:p>
        </w:tc>
      </w:tr>
      <w:tr w:rsidR="00CC412C" w:rsidRPr="0021450E" w14:paraId="105E661C" w14:textId="77777777" w:rsidTr="006C303C">
        <w:trPr>
          <w:jc w:val="center"/>
          <w:ins w:id="2398" w:author="Peggy Browning" w:date="2015-04-22T06:05:00Z"/>
        </w:trPr>
        <w:tc>
          <w:tcPr>
            <w:tcW w:w="2316" w:type="dxa"/>
          </w:tcPr>
          <w:p w14:paraId="001573AE" w14:textId="77777777" w:rsidR="00CC412C" w:rsidRPr="0021450E" w:rsidRDefault="00CC412C" w:rsidP="006C303C">
            <w:pPr>
              <w:pStyle w:val="Tabletext"/>
              <w:spacing w:before="30" w:after="30"/>
              <w:rPr>
                <w:ins w:id="2399" w:author="Peggy Browning" w:date="2015-04-22T06:05:00Z"/>
                <w:sz w:val="22"/>
                <w:szCs w:val="22"/>
              </w:rPr>
            </w:pPr>
            <w:ins w:id="2400" w:author="Peggy Browning" w:date="2015-04-22T06:05:00Z">
              <w:r w:rsidRPr="0021450E">
                <w:rPr>
                  <w:sz w:val="22"/>
                  <w:szCs w:val="22"/>
                </w:rPr>
                <w:t>Data field</w:t>
              </w:r>
            </w:ins>
          </w:p>
        </w:tc>
        <w:tc>
          <w:tcPr>
            <w:tcW w:w="613" w:type="dxa"/>
          </w:tcPr>
          <w:p w14:paraId="520380F3" w14:textId="77777777" w:rsidR="00CC412C" w:rsidRPr="0021450E" w:rsidRDefault="00CC412C" w:rsidP="006C303C">
            <w:pPr>
              <w:pStyle w:val="Tabletext"/>
              <w:spacing w:before="30" w:after="30"/>
              <w:jc w:val="center"/>
              <w:rPr>
                <w:ins w:id="2401" w:author="Peggy Browning" w:date="2015-04-22T06:05:00Z"/>
                <w:rFonts w:eastAsia="MS Mincho"/>
                <w:sz w:val="22"/>
                <w:szCs w:val="22"/>
                <w:lang w:eastAsia="ja-JP"/>
              </w:rPr>
            </w:pPr>
            <w:ins w:id="2402" w:author="Peggy Browning" w:date="2015-04-22T06:05:00Z">
              <w:r w:rsidRPr="0021450E">
                <w:rPr>
                  <w:rFonts w:eastAsia="MS Mincho" w:hint="eastAsia"/>
                  <w:sz w:val="22"/>
                  <w:szCs w:val="22"/>
                  <w:lang w:eastAsia="ja-JP"/>
                </w:rPr>
                <w:t>170</w:t>
              </w:r>
            </w:ins>
          </w:p>
        </w:tc>
        <w:tc>
          <w:tcPr>
            <w:tcW w:w="6710" w:type="dxa"/>
          </w:tcPr>
          <w:p w14:paraId="6B76C098" w14:textId="77777777" w:rsidR="00CC412C" w:rsidRPr="0021450E" w:rsidRDefault="00CC412C" w:rsidP="006C303C">
            <w:pPr>
              <w:pStyle w:val="Tabletext"/>
              <w:spacing w:before="30" w:after="30"/>
              <w:rPr>
                <w:ins w:id="2403" w:author="Peggy Browning" w:date="2015-04-22T06:05:00Z"/>
                <w:rFonts w:eastAsia="MS Mincho"/>
                <w:sz w:val="22"/>
                <w:szCs w:val="22"/>
                <w:lang w:val="en-US" w:eastAsia="ja-JP"/>
              </w:rPr>
            </w:pPr>
            <w:ins w:id="2404" w:author="Peggy Browning" w:date="2015-04-22T06:05:00Z">
              <w:r w:rsidRPr="0021450E">
                <w:rPr>
                  <w:sz w:val="22"/>
                  <w:szCs w:val="22"/>
                  <w:lang w:val="en-US"/>
                </w:rPr>
                <w:t xml:space="preserve">Data field is </w:t>
              </w:r>
              <w:r w:rsidRPr="0021450E">
                <w:rPr>
                  <w:rFonts w:eastAsia="MS Mincho" w:hint="eastAsia"/>
                  <w:sz w:val="22"/>
                  <w:szCs w:val="22"/>
                  <w:lang w:val="en-US" w:eastAsia="ja-JP"/>
                </w:rPr>
                <w:t>384</w:t>
              </w:r>
              <w:r w:rsidRPr="0021450E">
                <w:rPr>
                  <w:sz w:val="22"/>
                  <w:szCs w:val="22"/>
                  <w:lang w:val="en-US"/>
                </w:rPr>
                <w:t xml:space="preserve"> bits for other single-slot A</w:t>
              </w:r>
              <w:r w:rsidRPr="0021450E">
                <w:rPr>
                  <w:rFonts w:eastAsia="MS Mincho" w:hint="eastAsia"/>
                  <w:sz w:val="22"/>
                  <w:szCs w:val="22"/>
                  <w:lang w:val="en-US" w:eastAsia="ja-JP"/>
                </w:rPr>
                <w:t>SM</w:t>
              </w:r>
              <w:r w:rsidRPr="0021450E">
                <w:rPr>
                  <w:sz w:val="22"/>
                  <w:szCs w:val="22"/>
                  <w:lang w:val="en-US"/>
                </w:rPr>
                <w:t xml:space="preserve"> messages. This field is shortened by </w:t>
              </w:r>
              <w:r w:rsidRPr="0021450E">
                <w:rPr>
                  <w:rFonts w:eastAsia="MS Mincho" w:hint="eastAsia"/>
                  <w:sz w:val="22"/>
                  <w:szCs w:val="22"/>
                  <w:lang w:val="en-US" w:eastAsia="ja-JP"/>
                </w:rPr>
                <w:t>194</w:t>
              </w:r>
              <w:r w:rsidRPr="0021450E">
                <w:rPr>
                  <w:sz w:val="22"/>
                  <w:szCs w:val="22"/>
                  <w:lang w:val="en-US"/>
                </w:rPr>
                <w:t xml:space="preserve"> bits to support the long-range receiving system</w:t>
              </w:r>
              <w:r w:rsidRPr="0021450E">
                <w:rPr>
                  <w:rFonts w:eastAsia="MS Mincho" w:hint="eastAsia"/>
                  <w:sz w:val="22"/>
                  <w:szCs w:val="22"/>
                  <w:lang w:val="en-US" w:eastAsia="ja-JP"/>
                </w:rPr>
                <w:br/>
                <w:t>Message ID = 6 bits</w:t>
              </w:r>
              <w:r w:rsidRPr="0021450E">
                <w:rPr>
                  <w:rFonts w:eastAsia="MS Mincho"/>
                  <w:sz w:val="22"/>
                  <w:szCs w:val="22"/>
                  <w:lang w:val="en-US" w:eastAsia="ja-JP"/>
                </w:rPr>
                <w:br/>
              </w:r>
              <w:r w:rsidRPr="0021450E">
                <w:rPr>
                  <w:rFonts w:eastAsia="MS Mincho" w:hint="eastAsia"/>
                  <w:sz w:val="22"/>
                  <w:szCs w:val="22"/>
                  <w:lang w:val="en-US" w:eastAsia="ja-JP"/>
                </w:rPr>
                <w:t xml:space="preserve">User ID = 30 bits </w:t>
              </w:r>
              <w:r w:rsidRPr="0021450E">
                <w:rPr>
                  <w:rFonts w:eastAsia="MS Mincho"/>
                  <w:sz w:val="22"/>
                  <w:szCs w:val="22"/>
                  <w:lang w:val="en-US" w:eastAsia="ja-JP"/>
                </w:rPr>
                <w:br/>
              </w:r>
              <w:r w:rsidRPr="0021450E">
                <w:rPr>
                  <w:rFonts w:eastAsia="MS Mincho" w:hint="eastAsia"/>
                  <w:sz w:val="22"/>
                  <w:szCs w:val="22"/>
                  <w:lang w:val="en-US" w:eastAsia="ja-JP"/>
                </w:rPr>
                <w:t>Spare = 6 bits</w:t>
              </w:r>
              <w:r w:rsidRPr="0021450E">
                <w:rPr>
                  <w:rFonts w:eastAsia="MS Mincho"/>
                  <w:sz w:val="22"/>
                  <w:szCs w:val="22"/>
                  <w:lang w:val="en-US" w:eastAsia="ja-JP"/>
                </w:rPr>
                <w:br/>
              </w:r>
              <w:r w:rsidRPr="0021450E">
                <w:rPr>
                  <w:rFonts w:eastAsia="MS Mincho" w:hint="eastAsia"/>
                  <w:sz w:val="22"/>
                  <w:szCs w:val="22"/>
                  <w:lang w:val="en-US" w:eastAsia="ja-JP"/>
                </w:rPr>
                <w:t>Binary data = 128 bits</w:t>
              </w:r>
            </w:ins>
          </w:p>
          <w:p w14:paraId="45C77849" w14:textId="77777777" w:rsidR="00CC412C" w:rsidRPr="0021450E" w:rsidRDefault="00CC412C" w:rsidP="006C303C">
            <w:pPr>
              <w:pStyle w:val="Tabletext"/>
              <w:spacing w:before="30" w:after="30"/>
              <w:rPr>
                <w:ins w:id="2405" w:author="Peggy Browning" w:date="2015-04-22T06:05:00Z"/>
                <w:rFonts w:eastAsia="MS Mincho"/>
                <w:sz w:val="22"/>
                <w:szCs w:val="22"/>
                <w:lang w:val="en-US" w:eastAsia="ja-JP"/>
              </w:rPr>
            </w:pPr>
            <w:ins w:id="2406" w:author="Peggy Browning" w:date="2015-04-22T06:05:00Z">
              <w:r w:rsidRPr="0021450E">
                <w:rPr>
                  <w:rFonts w:eastAsia="MS Mincho" w:hint="eastAsia"/>
                  <w:sz w:val="22"/>
                  <w:szCs w:val="22"/>
                  <w:lang w:val="en-US" w:eastAsia="ja-JP"/>
                </w:rPr>
                <w:t xml:space="preserve">Note </w:t>
              </w:r>
              <w:r w:rsidRPr="0021450E">
                <w:rPr>
                  <w:rFonts w:eastAsia="MS Mincho"/>
                  <w:sz w:val="22"/>
                  <w:szCs w:val="22"/>
                  <w:lang w:val="en-US" w:eastAsia="ja-JP"/>
                </w:rPr>
                <w:t>–</w:t>
              </w:r>
              <w:r w:rsidRPr="0021450E">
                <w:rPr>
                  <w:rFonts w:eastAsia="MS Mincho" w:hint="eastAsia"/>
                  <w:sz w:val="22"/>
                  <w:szCs w:val="22"/>
                  <w:lang w:val="en-US" w:eastAsia="ja-JP"/>
                </w:rPr>
                <w:t xml:space="preserve"> Binary data length may be changed in accordance with the target satellite orbital altitude</w:t>
              </w:r>
            </w:ins>
          </w:p>
        </w:tc>
      </w:tr>
      <w:tr w:rsidR="00CC412C" w:rsidRPr="0021450E" w14:paraId="5BDFB041" w14:textId="77777777" w:rsidTr="006C303C">
        <w:trPr>
          <w:jc w:val="center"/>
          <w:ins w:id="2407" w:author="Peggy Browning" w:date="2015-04-22T06:05:00Z"/>
        </w:trPr>
        <w:tc>
          <w:tcPr>
            <w:tcW w:w="2316" w:type="dxa"/>
          </w:tcPr>
          <w:p w14:paraId="107FEEA1" w14:textId="77777777" w:rsidR="00CC412C" w:rsidRPr="0021450E" w:rsidRDefault="00CC412C" w:rsidP="006C303C">
            <w:pPr>
              <w:pStyle w:val="Tabletext"/>
              <w:rPr>
                <w:ins w:id="2408" w:author="Peggy Browning" w:date="2015-04-22T06:05:00Z"/>
                <w:sz w:val="22"/>
                <w:szCs w:val="22"/>
              </w:rPr>
            </w:pPr>
            <w:ins w:id="2409" w:author="Peggy Browning" w:date="2015-04-22T06:05:00Z">
              <w:r w:rsidRPr="0021450E">
                <w:rPr>
                  <w:sz w:val="22"/>
                  <w:szCs w:val="22"/>
                </w:rPr>
                <w:t>CRC</w:t>
              </w:r>
            </w:ins>
          </w:p>
        </w:tc>
        <w:tc>
          <w:tcPr>
            <w:tcW w:w="613" w:type="dxa"/>
          </w:tcPr>
          <w:p w14:paraId="16F261A5" w14:textId="77777777" w:rsidR="00CC412C" w:rsidRPr="0021450E" w:rsidRDefault="00CC412C" w:rsidP="006C303C">
            <w:pPr>
              <w:pStyle w:val="Tabletext"/>
              <w:jc w:val="center"/>
              <w:rPr>
                <w:ins w:id="2410" w:author="Peggy Browning" w:date="2015-04-22T06:05:00Z"/>
                <w:rFonts w:eastAsia="MS Mincho"/>
                <w:sz w:val="22"/>
                <w:szCs w:val="22"/>
                <w:lang w:eastAsia="ja-JP"/>
              </w:rPr>
            </w:pPr>
            <w:ins w:id="2411" w:author="Peggy Browning" w:date="2015-04-22T06:05:00Z">
              <w:r w:rsidRPr="0021450E">
                <w:rPr>
                  <w:rFonts w:eastAsia="MS Mincho" w:hint="eastAsia"/>
                  <w:sz w:val="22"/>
                  <w:szCs w:val="22"/>
                  <w:lang w:eastAsia="ja-JP"/>
                </w:rPr>
                <w:t>32</w:t>
              </w:r>
            </w:ins>
          </w:p>
        </w:tc>
        <w:tc>
          <w:tcPr>
            <w:tcW w:w="6710" w:type="dxa"/>
          </w:tcPr>
          <w:p w14:paraId="6B98B188" w14:textId="77777777" w:rsidR="00CC412C" w:rsidRPr="0021450E" w:rsidRDefault="00CC412C" w:rsidP="006C303C">
            <w:pPr>
              <w:pStyle w:val="Tabletext"/>
              <w:rPr>
                <w:ins w:id="2412" w:author="Peggy Browning" w:date="2015-04-22T06:05:00Z"/>
                <w:sz w:val="22"/>
                <w:szCs w:val="22"/>
              </w:rPr>
            </w:pPr>
            <w:ins w:id="2413" w:author="Peggy Browning" w:date="2015-04-22T06:05:00Z">
              <w:r w:rsidRPr="0021450E">
                <w:rPr>
                  <w:sz w:val="22"/>
                  <w:szCs w:val="22"/>
                </w:rPr>
                <w:t>Standard</w:t>
              </w:r>
            </w:ins>
          </w:p>
        </w:tc>
      </w:tr>
      <w:tr w:rsidR="00CC412C" w:rsidRPr="0021450E" w14:paraId="77D17260" w14:textId="77777777" w:rsidTr="006C303C">
        <w:trPr>
          <w:jc w:val="center"/>
          <w:ins w:id="2414" w:author="Peggy Browning" w:date="2015-04-22T06:05:00Z"/>
        </w:trPr>
        <w:tc>
          <w:tcPr>
            <w:tcW w:w="2316" w:type="dxa"/>
          </w:tcPr>
          <w:p w14:paraId="2F79A593" w14:textId="77777777" w:rsidR="00CC412C" w:rsidRPr="0021450E" w:rsidRDefault="00CC412C" w:rsidP="006C303C">
            <w:pPr>
              <w:pStyle w:val="Tabletext"/>
              <w:rPr>
                <w:ins w:id="2415" w:author="Peggy Browning" w:date="2015-04-22T06:05:00Z"/>
                <w:sz w:val="22"/>
                <w:szCs w:val="22"/>
              </w:rPr>
            </w:pPr>
            <w:ins w:id="2416" w:author="Peggy Browning" w:date="2015-04-22T06:05:00Z">
              <w:r w:rsidRPr="0021450E">
                <w:rPr>
                  <w:sz w:val="22"/>
                  <w:szCs w:val="22"/>
                </w:rPr>
                <w:t>End flag</w:t>
              </w:r>
            </w:ins>
          </w:p>
        </w:tc>
        <w:tc>
          <w:tcPr>
            <w:tcW w:w="613" w:type="dxa"/>
          </w:tcPr>
          <w:p w14:paraId="68D1CAD2" w14:textId="77777777" w:rsidR="00CC412C" w:rsidRPr="0021450E" w:rsidRDefault="00CC412C" w:rsidP="006C303C">
            <w:pPr>
              <w:pStyle w:val="Tabletext"/>
              <w:jc w:val="center"/>
              <w:rPr>
                <w:ins w:id="2417" w:author="Peggy Browning" w:date="2015-04-22T06:05:00Z"/>
                <w:sz w:val="22"/>
                <w:szCs w:val="22"/>
              </w:rPr>
            </w:pPr>
            <w:ins w:id="2418" w:author="Peggy Browning" w:date="2015-04-22T06:05:00Z">
              <w:r w:rsidRPr="0021450E">
                <w:rPr>
                  <w:sz w:val="22"/>
                  <w:szCs w:val="22"/>
                </w:rPr>
                <w:t>8</w:t>
              </w:r>
            </w:ins>
          </w:p>
        </w:tc>
        <w:tc>
          <w:tcPr>
            <w:tcW w:w="6710" w:type="dxa"/>
          </w:tcPr>
          <w:p w14:paraId="535ED2FF" w14:textId="77777777" w:rsidR="00CC412C" w:rsidRPr="0021450E" w:rsidRDefault="00CC412C" w:rsidP="006C303C">
            <w:pPr>
              <w:pStyle w:val="Tabletext"/>
              <w:rPr>
                <w:ins w:id="2419" w:author="Peggy Browning" w:date="2015-04-22T06:05:00Z"/>
                <w:sz w:val="22"/>
                <w:szCs w:val="22"/>
              </w:rPr>
            </w:pPr>
            <w:ins w:id="2420" w:author="Peggy Browning" w:date="2015-04-22T06:05:00Z">
              <w:r w:rsidRPr="0021450E">
                <w:rPr>
                  <w:sz w:val="22"/>
                  <w:szCs w:val="22"/>
                </w:rPr>
                <w:t>Standard</w:t>
              </w:r>
            </w:ins>
          </w:p>
        </w:tc>
      </w:tr>
      <w:tr w:rsidR="00CC412C" w:rsidRPr="0021450E" w14:paraId="3C43FF4F" w14:textId="77777777" w:rsidTr="006C303C">
        <w:trPr>
          <w:jc w:val="center"/>
          <w:ins w:id="2421" w:author="Peggy Browning" w:date="2015-04-22T06:05:00Z"/>
        </w:trPr>
        <w:tc>
          <w:tcPr>
            <w:tcW w:w="2316" w:type="dxa"/>
          </w:tcPr>
          <w:p w14:paraId="391DC2BD" w14:textId="77777777" w:rsidR="00CC412C" w:rsidRPr="0021450E" w:rsidRDefault="00CC412C" w:rsidP="006C303C">
            <w:pPr>
              <w:pStyle w:val="Tabletext"/>
              <w:rPr>
                <w:ins w:id="2422" w:author="Peggy Browning" w:date="2015-04-22T06:05:00Z"/>
                <w:sz w:val="22"/>
                <w:szCs w:val="22"/>
                <w:lang w:val="en-US"/>
              </w:rPr>
            </w:pPr>
            <w:ins w:id="2423" w:author="Peggy Browning" w:date="2015-04-22T06:05:00Z">
              <w:r w:rsidRPr="0021450E">
                <w:rPr>
                  <w:sz w:val="22"/>
                  <w:szCs w:val="22"/>
                  <w:lang w:val="en-US"/>
                </w:rPr>
                <w:t>Long-range A</w:t>
              </w:r>
              <w:r w:rsidRPr="0021450E">
                <w:rPr>
                  <w:rFonts w:eastAsia="MS Mincho" w:hint="eastAsia"/>
                  <w:sz w:val="22"/>
                  <w:szCs w:val="22"/>
                  <w:lang w:val="en-US" w:eastAsia="ja-JP"/>
                </w:rPr>
                <w:t>SM</w:t>
              </w:r>
              <w:r w:rsidRPr="0021450E">
                <w:rPr>
                  <w:sz w:val="22"/>
                  <w:szCs w:val="22"/>
                  <w:lang w:val="en-US"/>
                </w:rPr>
                <w:t xml:space="preserve"> receiving system buffer</w:t>
              </w:r>
            </w:ins>
          </w:p>
        </w:tc>
        <w:tc>
          <w:tcPr>
            <w:tcW w:w="613" w:type="dxa"/>
          </w:tcPr>
          <w:p w14:paraId="45C49BDC" w14:textId="77777777" w:rsidR="00CC412C" w:rsidRPr="0021450E" w:rsidRDefault="00CC412C" w:rsidP="006C303C">
            <w:pPr>
              <w:pStyle w:val="Tabletext"/>
              <w:jc w:val="center"/>
              <w:rPr>
                <w:ins w:id="2424" w:author="Peggy Browning" w:date="2015-04-22T06:05:00Z"/>
                <w:rFonts w:eastAsia="MS Mincho"/>
                <w:sz w:val="22"/>
                <w:szCs w:val="22"/>
                <w:lang w:eastAsia="ja-JP"/>
              </w:rPr>
            </w:pPr>
            <w:ins w:id="2425" w:author="Peggy Browning" w:date="2015-04-22T06:05:00Z">
              <w:r w:rsidRPr="0021450E">
                <w:rPr>
                  <w:rFonts w:eastAsia="MS Mincho" w:hint="eastAsia"/>
                  <w:sz w:val="22"/>
                  <w:szCs w:val="22"/>
                  <w:lang w:eastAsia="ja-JP"/>
                </w:rPr>
                <w:t>162</w:t>
              </w:r>
            </w:ins>
          </w:p>
        </w:tc>
        <w:tc>
          <w:tcPr>
            <w:tcW w:w="6710" w:type="dxa"/>
          </w:tcPr>
          <w:p w14:paraId="229C208A" w14:textId="77777777" w:rsidR="00CC412C" w:rsidRPr="0021450E" w:rsidRDefault="00CC412C" w:rsidP="006C303C">
            <w:pPr>
              <w:pStyle w:val="Tabletext"/>
              <w:rPr>
                <w:ins w:id="2426" w:author="Peggy Browning" w:date="2015-04-22T06:05:00Z"/>
                <w:rFonts w:eastAsia="MS Mincho"/>
                <w:sz w:val="22"/>
                <w:szCs w:val="22"/>
                <w:lang w:val="en-US" w:eastAsia="ja-JP"/>
              </w:rPr>
            </w:pPr>
            <w:commentRangeStart w:id="2427"/>
            <w:ins w:id="2428" w:author="Peggy Browning" w:date="2015-04-22T06:05:00Z">
              <w:r w:rsidRPr="00830E9F">
                <w:rPr>
                  <w:sz w:val="22"/>
                  <w:szCs w:val="22"/>
                  <w:highlight w:val="yellow"/>
                  <w:lang w:val="en-US"/>
                  <w:rPrChange w:id="2429" w:author="Peggy Browning" w:date="2015-04-22T06:17:00Z">
                    <w:rPr>
                      <w:sz w:val="22"/>
                      <w:szCs w:val="22"/>
                      <w:lang w:val="en-US"/>
                    </w:rPr>
                  </w:rPrChange>
                </w:rPr>
                <w:t>Bit</w:t>
              </w:r>
            </w:ins>
            <w:commentRangeEnd w:id="2427"/>
            <w:ins w:id="2430" w:author="Peggy Browning" w:date="2015-04-22T06:17:00Z">
              <w:r w:rsidR="00830E9F">
                <w:rPr>
                  <w:rStyle w:val="CommentReference"/>
                  <w:lang w:val="en-US"/>
                </w:rPr>
                <w:commentReference w:id="2427"/>
              </w:r>
            </w:ins>
            <w:ins w:id="2431" w:author="Peggy Browning" w:date="2015-04-22T06:05:00Z">
              <w:r w:rsidRPr="00830E9F">
                <w:rPr>
                  <w:sz w:val="22"/>
                  <w:szCs w:val="22"/>
                  <w:highlight w:val="yellow"/>
                  <w:lang w:val="en-US"/>
                  <w:rPrChange w:id="2432" w:author="Peggy Browning" w:date="2015-04-22T06:17:00Z">
                    <w:rPr>
                      <w:sz w:val="22"/>
                      <w:szCs w:val="22"/>
                      <w:lang w:val="en-US"/>
                    </w:rPr>
                  </w:rPrChange>
                </w:rPr>
                <w:t xml:space="preserve"> stuffing = </w:t>
              </w:r>
              <w:r w:rsidRPr="00830E9F">
                <w:rPr>
                  <w:rFonts w:eastAsia="MS Mincho"/>
                  <w:sz w:val="22"/>
                  <w:szCs w:val="22"/>
                  <w:highlight w:val="yellow"/>
                  <w:lang w:val="en-US" w:eastAsia="ja-JP"/>
                  <w:rPrChange w:id="2433" w:author="Peggy Browning" w:date="2015-04-22T06:17:00Z">
                    <w:rPr>
                      <w:rFonts w:eastAsia="MS Mincho"/>
                      <w:sz w:val="22"/>
                      <w:szCs w:val="22"/>
                      <w:lang w:val="en-US" w:eastAsia="ja-JP"/>
                    </w:rPr>
                  </w:rPrChange>
                </w:rPr>
                <w:t>8</w:t>
              </w:r>
              <w:r w:rsidRPr="00830E9F">
                <w:rPr>
                  <w:sz w:val="22"/>
                  <w:szCs w:val="22"/>
                  <w:highlight w:val="yellow"/>
                  <w:lang w:val="en-US"/>
                  <w:rPrChange w:id="2434" w:author="Peggy Browning" w:date="2015-04-22T06:17:00Z">
                    <w:rPr>
                      <w:sz w:val="22"/>
                      <w:szCs w:val="22"/>
                      <w:lang w:val="en-US"/>
                    </w:rPr>
                  </w:rPrChange>
                </w:rPr>
                <w:t xml:space="preserve"> bits</w:t>
              </w:r>
              <w:r w:rsidRPr="0021450E">
                <w:rPr>
                  <w:sz w:val="22"/>
                  <w:szCs w:val="22"/>
                  <w:lang w:val="en-US"/>
                </w:rPr>
                <w:br/>
                <w:t xml:space="preserve">Synch jitter (mobile station) = </w:t>
              </w:r>
              <w:r w:rsidRPr="0021450E">
                <w:rPr>
                  <w:rFonts w:eastAsia="MS Mincho" w:hint="eastAsia"/>
                  <w:sz w:val="22"/>
                  <w:szCs w:val="22"/>
                  <w:lang w:val="en-US" w:eastAsia="ja-JP"/>
                </w:rPr>
                <w:t>6</w:t>
              </w:r>
              <w:r w:rsidRPr="0021450E">
                <w:rPr>
                  <w:sz w:val="22"/>
                  <w:szCs w:val="22"/>
                  <w:lang w:val="en-US"/>
                </w:rPr>
                <w:t xml:space="preserve"> bits</w:t>
              </w:r>
              <w:r w:rsidRPr="0021450E">
                <w:rPr>
                  <w:sz w:val="22"/>
                  <w:szCs w:val="22"/>
                  <w:lang w:val="en-US"/>
                </w:rPr>
                <w:br/>
                <w:t xml:space="preserve">Synch jitter (mobile/satellite) = </w:t>
              </w:r>
              <w:r w:rsidRPr="0021450E">
                <w:rPr>
                  <w:rFonts w:eastAsia="MS Mincho" w:hint="eastAsia"/>
                  <w:sz w:val="22"/>
                  <w:szCs w:val="22"/>
                  <w:lang w:val="en-US" w:eastAsia="ja-JP"/>
                </w:rPr>
                <w:t>2</w:t>
              </w:r>
              <w:r w:rsidRPr="0021450E">
                <w:rPr>
                  <w:sz w:val="22"/>
                  <w:szCs w:val="22"/>
                  <w:lang w:val="en-US"/>
                </w:rPr>
                <w:t xml:space="preserve"> bit</w:t>
              </w:r>
              <w:r w:rsidRPr="0021450E">
                <w:rPr>
                  <w:rFonts w:eastAsia="MS Mincho" w:hint="eastAsia"/>
                  <w:sz w:val="22"/>
                  <w:szCs w:val="22"/>
                  <w:lang w:val="en-US" w:eastAsia="ja-JP"/>
                </w:rPr>
                <w:t>s</w:t>
              </w:r>
              <w:r w:rsidRPr="0021450E">
                <w:rPr>
                  <w:sz w:val="22"/>
                  <w:szCs w:val="22"/>
                  <w:lang w:val="en-US"/>
                </w:rPr>
                <w:br/>
                <w:t xml:space="preserve">Propagation time delay difference = </w:t>
              </w:r>
              <w:r w:rsidRPr="0021450E">
                <w:rPr>
                  <w:rFonts w:eastAsia="MS Mincho" w:hint="eastAsia"/>
                  <w:sz w:val="22"/>
                  <w:szCs w:val="22"/>
                  <w:lang w:val="en-US" w:eastAsia="ja-JP"/>
                </w:rPr>
                <w:t>144</w:t>
              </w:r>
              <w:r w:rsidRPr="0021450E">
                <w:rPr>
                  <w:sz w:val="22"/>
                  <w:szCs w:val="22"/>
                  <w:lang w:val="en-US"/>
                </w:rPr>
                <w:t xml:space="preserve"> bits</w:t>
              </w:r>
              <w:r w:rsidRPr="0021450E">
                <w:rPr>
                  <w:sz w:val="22"/>
                  <w:szCs w:val="22"/>
                  <w:lang w:val="en-US"/>
                </w:rPr>
                <w:br/>
                <w:t xml:space="preserve">Spare = </w:t>
              </w:r>
              <w:r w:rsidRPr="0021450E">
                <w:rPr>
                  <w:rFonts w:eastAsia="MS Mincho" w:hint="eastAsia"/>
                  <w:sz w:val="22"/>
                  <w:szCs w:val="22"/>
                  <w:lang w:val="en-US" w:eastAsia="ja-JP"/>
                </w:rPr>
                <w:t>2</w:t>
              </w:r>
              <w:r w:rsidRPr="0021450E">
                <w:rPr>
                  <w:sz w:val="22"/>
                  <w:szCs w:val="22"/>
                  <w:lang w:val="en-US"/>
                </w:rPr>
                <w:t xml:space="preserve"> bit</w:t>
              </w:r>
              <w:r w:rsidRPr="0021450E">
                <w:rPr>
                  <w:rFonts w:eastAsia="MS Mincho" w:hint="eastAsia"/>
                  <w:sz w:val="22"/>
                  <w:szCs w:val="22"/>
                  <w:lang w:val="en-US" w:eastAsia="ja-JP"/>
                </w:rPr>
                <w:t>s</w:t>
              </w:r>
              <w:r w:rsidRPr="0021450E">
                <w:t xml:space="preserve"> </w:t>
              </w:r>
            </w:ins>
          </w:p>
          <w:p w14:paraId="5A990AE6" w14:textId="77777777" w:rsidR="00CC412C" w:rsidRPr="0021450E" w:rsidRDefault="00CC412C" w:rsidP="006C303C">
            <w:pPr>
              <w:pStyle w:val="Tabletext"/>
              <w:rPr>
                <w:ins w:id="2435" w:author="Peggy Browning" w:date="2015-04-22T06:05:00Z"/>
                <w:rFonts w:eastAsia="MS Mincho"/>
                <w:sz w:val="22"/>
                <w:szCs w:val="22"/>
                <w:lang w:val="en-US" w:eastAsia="ja-JP"/>
              </w:rPr>
            </w:pPr>
            <w:ins w:id="2436" w:author="Peggy Browning" w:date="2015-04-22T06:05:00Z">
              <w:r w:rsidRPr="0021450E">
                <w:rPr>
                  <w:rFonts w:eastAsia="MS Mincho" w:hint="eastAsia"/>
                  <w:sz w:val="22"/>
                  <w:szCs w:val="22"/>
                  <w:lang w:val="en-US" w:eastAsia="ja-JP"/>
                </w:rPr>
                <w:t xml:space="preserve">Note - </w:t>
              </w:r>
              <w:r w:rsidRPr="0021450E">
                <w:rPr>
                  <w:sz w:val="22"/>
                  <w:szCs w:val="22"/>
                  <w:lang w:val="en-US"/>
                </w:rPr>
                <w:t>Propagation time delay difference</w:t>
              </w:r>
              <w:r w:rsidRPr="0021450E">
                <w:rPr>
                  <w:rFonts w:eastAsia="MS Mincho" w:hint="eastAsia"/>
                  <w:sz w:val="22"/>
                  <w:szCs w:val="22"/>
                  <w:lang w:val="en-US" w:eastAsia="ja-JP"/>
                </w:rPr>
                <w:t xml:space="preserve"> may be changed in accordance with the target satellite orbital altitude</w:t>
              </w:r>
            </w:ins>
          </w:p>
        </w:tc>
      </w:tr>
      <w:tr w:rsidR="00CC412C" w:rsidRPr="0021450E" w14:paraId="5FC16AD3" w14:textId="77777777" w:rsidTr="006C303C">
        <w:trPr>
          <w:jc w:val="center"/>
          <w:ins w:id="2437" w:author="Peggy Browning" w:date="2015-04-22T06:05:00Z"/>
        </w:trPr>
        <w:tc>
          <w:tcPr>
            <w:tcW w:w="2316" w:type="dxa"/>
          </w:tcPr>
          <w:p w14:paraId="17A646CE" w14:textId="77777777" w:rsidR="00CC412C" w:rsidRPr="0021450E" w:rsidRDefault="00CC412C" w:rsidP="006C303C">
            <w:pPr>
              <w:pStyle w:val="Tabletext"/>
              <w:rPr>
                <w:ins w:id="2438" w:author="Peggy Browning" w:date="2015-04-22T06:05:00Z"/>
                <w:sz w:val="22"/>
                <w:szCs w:val="22"/>
              </w:rPr>
            </w:pPr>
            <w:ins w:id="2439" w:author="Peggy Browning" w:date="2015-04-22T06:05:00Z">
              <w:r w:rsidRPr="0021450E">
                <w:rPr>
                  <w:sz w:val="22"/>
                  <w:szCs w:val="22"/>
                </w:rPr>
                <w:t>Total</w:t>
              </w:r>
            </w:ins>
          </w:p>
        </w:tc>
        <w:tc>
          <w:tcPr>
            <w:tcW w:w="613" w:type="dxa"/>
          </w:tcPr>
          <w:p w14:paraId="60F6FCCA" w14:textId="77777777" w:rsidR="00CC412C" w:rsidRPr="0021450E" w:rsidRDefault="00CC412C" w:rsidP="006C303C">
            <w:pPr>
              <w:pStyle w:val="Tabletext"/>
              <w:jc w:val="center"/>
              <w:rPr>
                <w:ins w:id="2440" w:author="Peggy Browning" w:date="2015-04-22T06:05:00Z"/>
                <w:rFonts w:eastAsia="MS Mincho"/>
                <w:sz w:val="22"/>
                <w:szCs w:val="22"/>
                <w:lang w:eastAsia="ja-JP"/>
              </w:rPr>
            </w:pPr>
            <w:ins w:id="2441" w:author="Peggy Browning" w:date="2015-04-22T06:05:00Z">
              <w:r w:rsidRPr="0021450E">
                <w:rPr>
                  <w:rFonts w:eastAsia="MS Mincho" w:hint="eastAsia"/>
                  <w:sz w:val="22"/>
                  <w:szCs w:val="22"/>
                  <w:lang w:eastAsia="ja-JP"/>
                </w:rPr>
                <w:t>512</w:t>
              </w:r>
            </w:ins>
          </w:p>
        </w:tc>
        <w:tc>
          <w:tcPr>
            <w:tcW w:w="6710" w:type="dxa"/>
          </w:tcPr>
          <w:p w14:paraId="7E4CB4CF" w14:textId="77777777" w:rsidR="00CC412C" w:rsidRPr="0021450E" w:rsidRDefault="00CC412C" w:rsidP="006C303C">
            <w:pPr>
              <w:pStyle w:val="Tabletext"/>
              <w:rPr>
                <w:ins w:id="2442" w:author="Peggy Browning" w:date="2015-04-22T06:05:00Z"/>
                <w:sz w:val="22"/>
                <w:szCs w:val="22"/>
                <w:lang w:val="en-US"/>
              </w:rPr>
            </w:pPr>
            <w:ins w:id="2443" w:author="Peggy Browning" w:date="2015-04-22T06:05:00Z">
              <w:r w:rsidRPr="0021450E">
                <w:rPr>
                  <w:sz w:val="22"/>
                  <w:szCs w:val="22"/>
                  <w:lang w:val="en-US"/>
                </w:rPr>
                <w:t xml:space="preserve">Standard </w:t>
              </w:r>
            </w:ins>
          </w:p>
        </w:tc>
      </w:tr>
    </w:tbl>
    <w:p w14:paraId="1A2C03C9" w14:textId="77777777" w:rsidR="00CC412C" w:rsidRPr="0021450E" w:rsidRDefault="00CC412C" w:rsidP="00CC412C">
      <w:pPr>
        <w:pStyle w:val="Tablefin"/>
        <w:rPr>
          <w:ins w:id="2444" w:author="Peggy Browning" w:date="2015-04-22T06:05:00Z"/>
          <w:sz w:val="16"/>
          <w:szCs w:val="16"/>
        </w:rPr>
      </w:pPr>
    </w:p>
    <w:p w14:paraId="2599F569" w14:textId="77777777" w:rsidR="00CC412C" w:rsidRPr="0021450E" w:rsidRDefault="00CC412C" w:rsidP="00CC412C">
      <w:pPr>
        <w:rPr>
          <w:ins w:id="2445" w:author="Peggy Browning" w:date="2015-04-22T06:05:00Z"/>
          <w:rFonts w:eastAsia="MS Mincho"/>
          <w:lang w:eastAsia="ja-JP"/>
        </w:rPr>
      </w:pPr>
    </w:p>
    <w:p w14:paraId="1E688A40" w14:textId="77777777" w:rsidR="00CC412C" w:rsidRPr="0021450E" w:rsidRDefault="00CC412C" w:rsidP="00CC412C">
      <w:pPr>
        <w:pStyle w:val="Heading2"/>
        <w:rPr>
          <w:ins w:id="2446" w:author="Peggy Browning" w:date="2015-04-22T06:05:00Z"/>
          <w:lang w:val="en-US"/>
        </w:rPr>
      </w:pPr>
      <w:ins w:id="2447" w:author="Peggy Browning" w:date="2015-04-22T06:05:00Z">
        <w:r w:rsidRPr="0021450E">
          <w:rPr>
            <w:rFonts w:eastAsia="MS Mincho" w:hint="eastAsia"/>
            <w:lang w:val="en-US" w:eastAsia="ja-JP"/>
          </w:rPr>
          <w:t>4</w:t>
        </w:r>
        <w:r w:rsidRPr="0021450E">
          <w:rPr>
            <w:lang w:val="en-US"/>
          </w:rPr>
          <w:t>.</w:t>
        </w:r>
        <w:r w:rsidRPr="0021450E">
          <w:rPr>
            <w:rFonts w:eastAsia="MS Mincho" w:hint="eastAsia"/>
            <w:lang w:val="en-US" w:eastAsia="ja-JP"/>
          </w:rPr>
          <w:t>2.1</w:t>
        </w:r>
        <w:r w:rsidRPr="0021450E">
          <w:rPr>
            <w:lang w:val="en-US"/>
          </w:rPr>
          <w:tab/>
          <w:t>Long-range automatic identification system broadcast message</w:t>
        </w:r>
      </w:ins>
    </w:p>
    <w:p w14:paraId="2B8C6935" w14:textId="77777777" w:rsidR="00CC412C" w:rsidRPr="0021450E" w:rsidRDefault="00CC412C" w:rsidP="00CC412C">
      <w:pPr>
        <w:rPr>
          <w:ins w:id="2448" w:author="Peggy Browning" w:date="2015-04-22T06:05:00Z"/>
          <w:lang w:val="en-US" w:eastAsia="ja-JP"/>
        </w:rPr>
      </w:pPr>
      <w:ins w:id="2449" w:author="Peggy Browning" w:date="2015-04-22T06:05:00Z">
        <w:r w:rsidRPr="0021450E">
          <w:rPr>
            <w:lang w:val="en-US"/>
          </w:rPr>
          <w:t>The long-range A</w:t>
        </w:r>
        <w:r w:rsidRPr="0021450E">
          <w:rPr>
            <w:rFonts w:eastAsia="MS Mincho" w:hint="eastAsia"/>
            <w:lang w:val="en-US" w:eastAsia="ja-JP"/>
          </w:rPr>
          <w:t>SM</w:t>
        </w:r>
        <w:r w:rsidRPr="0021450E">
          <w:rPr>
            <w:lang w:val="en-US"/>
          </w:rPr>
          <w:t xml:space="preserve"> broadcast message data field is shown in Table </w:t>
        </w:r>
        <w:r w:rsidRPr="0021450E">
          <w:rPr>
            <w:rFonts w:eastAsia="MS Mincho" w:hint="eastAsia"/>
            <w:lang w:val="en-US" w:eastAsia="ja-JP"/>
          </w:rPr>
          <w:t>**</w:t>
        </w:r>
        <w:r w:rsidRPr="0021450E">
          <w:rPr>
            <w:lang w:val="en-US"/>
          </w:rPr>
          <w:t>.</w:t>
        </w:r>
      </w:ins>
    </w:p>
    <w:p w14:paraId="44ACD352" w14:textId="77777777" w:rsidR="00CC412C" w:rsidRPr="0021450E" w:rsidRDefault="00CC412C" w:rsidP="00CC412C">
      <w:pPr>
        <w:rPr>
          <w:ins w:id="2450" w:author="Peggy Browning" w:date="2015-04-22T06:05:00Z"/>
          <w:rFonts w:eastAsia="MS Mincho"/>
          <w:lang w:val="en-US" w:eastAsia="ja-JP"/>
        </w:rPr>
      </w:pPr>
      <w:ins w:id="2451" w:author="Peggy Browning" w:date="2015-04-22T06:05:00Z">
        <w:r w:rsidRPr="0021450E">
          <w:rPr>
            <w:lang w:val="en-US" w:eastAsia="ja-JP"/>
          </w:rPr>
          <w:t xml:space="preserve">This message should be transmitted by shipborne mobile </w:t>
        </w:r>
        <w:r w:rsidRPr="0021450E">
          <w:rPr>
            <w:rFonts w:eastAsia="MS Mincho" w:hint="eastAsia"/>
            <w:lang w:val="en-US" w:eastAsia="ja-JP"/>
          </w:rPr>
          <w:t>station</w:t>
        </w:r>
        <w:r w:rsidRPr="0021450E">
          <w:rPr>
            <w:lang w:val="en-US" w:eastAsia="ja-JP"/>
          </w:rPr>
          <w:t xml:space="preserve">. </w:t>
        </w:r>
      </w:ins>
    </w:p>
    <w:p w14:paraId="3533CC0D" w14:textId="77777777" w:rsidR="00CC412C" w:rsidRPr="0021450E" w:rsidRDefault="00CC412C" w:rsidP="00CC412C">
      <w:pPr>
        <w:pStyle w:val="TableNo"/>
        <w:rPr>
          <w:ins w:id="2452" w:author="Peggy Browning" w:date="2015-04-22T06:05:00Z"/>
          <w:rFonts w:eastAsia="MS Mincho"/>
          <w:sz w:val="24"/>
          <w:szCs w:val="24"/>
          <w:lang w:val="en-US" w:eastAsia="ja-JP"/>
        </w:rPr>
      </w:pPr>
      <w:ins w:id="2453" w:author="Peggy Browning" w:date="2015-04-22T06:05:00Z">
        <w:r w:rsidRPr="0021450E">
          <w:rPr>
            <w:sz w:val="24"/>
            <w:szCs w:val="24"/>
            <w:lang w:val="en-US"/>
          </w:rPr>
          <w:t xml:space="preserve">TABLE </w:t>
        </w:r>
        <w:r w:rsidRPr="0021450E">
          <w:rPr>
            <w:rFonts w:eastAsia="MS Mincho" w:hint="eastAsia"/>
            <w:sz w:val="24"/>
            <w:szCs w:val="24"/>
            <w:lang w:val="en-US" w:eastAsia="ja-JP"/>
          </w:rPr>
          <w:t>**</w:t>
        </w:r>
      </w:ins>
    </w:p>
    <w:p w14:paraId="1F27F1B5" w14:textId="77777777" w:rsidR="00CC412C" w:rsidRPr="0021450E" w:rsidRDefault="00CC412C" w:rsidP="00CC412C">
      <w:pPr>
        <w:pStyle w:val="Tabletitle"/>
        <w:rPr>
          <w:ins w:id="2454" w:author="Peggy Browning" w:date="2015-04-22T06:05:00Z"/>
          <w:sz w:val="24"/>
          <w:szCs w:val="24"/>
          <w:lang w:val="en-US"/>
        </w:rPr>
      </w:pPr>
      <w:ins w:id="2455" w:author="Peggy Browning" w:date="2015-04-22T06:05:00Z">
        <w:r w:rsidRPr="0021450E">
          <w:rPr>
            <w:rFonts w:eastAsia="MS Mincho" w:hint="eastAsia"/>
            <w:sz w:val="24"/>
            <w:szCs w:val="24"/>
            <w:lang w:val="en-US" w:eastAsia="ja-JP"/>
          </w:rPr>
          <w:t>L</w:t>
        </w:r>
        <w:r w:rsidRPr="0021450E">
          <w:rPr>
            <w:sz w:val="24"/>
            <w:szCs w:val="24"/>
            <w:lang w:val="en-US"/>
          </w:rPr>
          <w:t>ong-range ASM broadcast message data field</w:t>
        </w:r>
      </w:ins>
    </w:p>
    <w:tbl>
      <w:tblPr>
        <w:tblW w:w="963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982"/>
        <w:gridCol w:w="1559"/>
        <w:gridCol w:w="6092"/>
      </w:tblGrid>
      <w:tr w:rsidR="00CC412C" w:rsidRPr="0021450E" w14:paraId="2121BF48" w14:textId="77777777" w:rsidTr="006C303C">
        <w:trPr>
          <w:trHeight w:val="166"/>
          <w:tblHeader/>
          <w:jc w:val="center"/>
          <w:ins w:id="2456" w:author="Peggy Browning" w:date="2015-04-22T06:05:00Z"/>
        </w:trPr>
        <w:tc>
          <w:tcPr>
            <w:tcW w:w="1982" w:type="dxa"/>
            <w:shd w:val="clear" w:color="auto" w:fill="FFFFFF"/>
            <w:vAlign w:val="center"/>
          </w:tcPr>
          <w:p w14:paraId="5A705E35" w14:textId="77777777" w:rsidR="00CC412C" w:rsidRPr="0021450E" w:rsidRDefault="00CC412C" w:rsidP="006C303C">
            <w:pPr>
              <w:pStyle w:val="Tablehead"/>
              <w:rPr>
                <w:ins w:id="2457" w:author="Peggy Browning" w:date="2015-04-22T06:05:00Z"/>
              </w:rPr>
            </w:pPr>
            <w:ins w:id="2458" w:author="Peggy Browning" w:date="2015-04-22T06:05:00Z">
              <w:r w:rsidRPr="0021450E">
                <w:t>Parameter</w:t>
              </w:r>
            </w:ins>
          </w:p>
        </w:tc>
        <w:tc>
          <w:tcPr>
            <w:tcW w:w="1559" w:type="dxa"/>
            <w:shd w:val="clear" w:color="auto" w:fill="FFFFFF"/>
            <w:vAlign w:val="center"/>
          </w:tcPr>
          <w:p w14:paraId="23DAEC99" w14:textId="77777777" w:rsidR="00CC412C" w:rsidRPr="0021450E" w:rsidRDefault="00CC412C" w:rsidP="006C303C">
            <w:pPr>
              <w:pStyle w:val="Tablehead"/>
              <w:rPr>
                <w:ins w:id="2459" w:author="Peggy Browning" w:date="2015-04-22T06:05:00Z"/>
              </w:rPr>
            </w:pPr>
            <w:ins w:id="2460" w:author="Peggy Browning" w:date="2015-04-22T06:05:00Z">
              <w:r w:rsidRPr="0021450E">
                <w:t>Number of bits</w:t>
              </w:r>
            </w:ins>
          </w:p>
        </w:tc>
        <w:tc>
          <w:tcPr>
            <w:tcW w:w="6092" w:type="dxa"/>
            <w:shd w:val="clear" w:color="auto" w:fill="FFFFFF"/>
            <w:vAlign w:val="center"/>
          </w:tcPr>
          <w:p w14:paraId="20B37F27" w14:textId="77777777" w:rsidR="00CC412C" w:rsidRPr="0021450E" w:rsidRDefault="00CC412C" w:rsidP="006C303C">
            <w:pPr>
              <w:pStyle w:val="Tablehead"/>
              <w:rPr>
                <w:ins w:id="2461" w:author="Peggy Browning" w:date="2015-04-22T06:05:00Z"/>
              </w:rPr>
            </w:pPr>
            <w:ins w:id="2462" w:author="Peggy Browning" w:date="2015-04-22T06:05:00Z">
              <w:r w:rsidRPr="0021450E">
                <w:t>Description</w:t>
              </w:r>
            </w:ins>
          </w:p>
        </w:tc>
      </w:tr>
      <w:tr w:rsidR="00CC412C" w:rsidRPr="0021450E" w14:paraId="18B30A53" w14:textId="77777777" w:rsidTr="006C303C">
        <w:trPr>
          <w:jc w:val="center"/>
          <w:ins w:id="2463" w:author="Peggy Browning" w:date="2015-04-22T06:05:00Z"/>
        </w:trPr>
        <w:tc>
          <w:tcPr>
            <w:tcW w:w="1982" w:type="dxa"/>
            <w:noWrap/>
          </w:tcPr>
          <w:p w14:paraId="26B3E4E8" w14:textId="77777777" w:rsidR="00CC412C" w:rsidRPr="0021450E" w:rsidRDefault="00CC412C" w:rsidP="006C303C">
            <w:pPr>
              <w:pStyle w:val="Tabletext"/>
              <w:rPr>
                <w:ins w:id="2464" w:author="Peggy Browning" w:date="2015-04-22T06:05:00Z"/>
              </w:rPr>
            </w:pPr>
            <w:ins w:id="2465" w:author="Peggy Browning" w:date="2015-04-22T06:05:00Z">
              <w:r w:rsidRPr="0021450E">
                <w:t>Message ID</w:t>
              </w:r>
            </w:ins>
          </w:p>
        </w:tc>
        <w:tc>
          <w:tcPr>
            <w:tcW w:w="1559" w:type="dxa"/>
            <w:noWrap/>
          </w:tcPr>
          <w:p w14:paraId="5E615126" w14:textId="77777777" w:rsidR="00CC412C" w:rsidRPr="0021450E" w:rsidRDefault="00CC412C" w:rsidP="006C303C">
            <w:pPr>
              <w:pStyle w:val="Tabletext"/>
              <w:jc w:val="center"/>
              <w:rPr>
                <w:ins w:id="2466" w:author="Peggy Browning" w:date="2015-04-22T06:05:00Z"/>
              </w:rPr>
            </w:pPr>
            <w:ins w:id="2467" w:author="Peggy Browning" w:date="2015-04-22T06:05:00Z">
              <w:r w:rsidRPr="0021450E">
                <w:t>6</w:t>
              </w:r>
            </w:ins>
          </w:p>
        </w:tc>
        <w:tc>
          <w:tcPr>
            <w:tcW w:w="6092" w:type="dxa"/>
            <w:noWrap/>
          </w:tcPr>
          <w:p w14:paraId="567319D6" w14:textId="77777777" w:rsidR="00CC412C" w:rsidRPr="0021450E" w:rsidRDefault="00CC412C" w:rsidP="006C303C">
            <w:pPr>
              <w:pStyle w:val="Tabletext"/>
              <w:rPr>
                <w:ins w:id="2468" w:author="Peggy Browning" w:date="2015-04-22T06:05:00Z"/>
                <w:rFonts w:eastAsia="MS Mincho"/>
                <w:lang w:eastAsia="ja-JP"/>
              </w:rPr>
            </w:pPr>
            <w:ins w:id="2469" w:author="Peggy Browning" w:date="2015-04-22T06:05:00Z">
              <w:r w:rsidRPr="0021450E">
                <w:t xml:space="preserve">Identifier for </w:t>
              </w:r>
              <w:r w:rsidRPr="0021450E">
                <w:rPr>
                  <w:rFonts w:eastAsia="MS Mincho" w:hint="eastAsia"/>
                  <w:lang w:eastAsia="ja-JP"/>
                </w:rPr>
                <w:t>this m</w:t>
              </w:r>
              <w:r w:rsidRPr="0021450E">
                <w:t xml:space="preserve">essage; always </w:t>
              </w:r>
              <w:r w:rsidRPr="0021450E">
                <w:rPr>
                  <w:rFonts w:eastAsia="MS Mincho" w:hint="eastAsia"/>
                  <w:lang w:eastAsia="ja-JP"/>
                </w:rPr>
                <w:t>**</w:t>
              </w:r>
            </w:ins>
          </w:p>
        </w:tc>
      </w:tr>
      <w:tr w:rsidR="00CC412C" w:rsidRPr="0021450E" w14:paraId="02811951" w14:textId="77777777" w:rsidTr="006C303C">
        <w:trPr>
          <w:jc w:val="center"/>
          <w:ins w:id="2470" w:author="Peggy Browning" w:date="2015-04-22T06:05:00Z"/>
        </w:trPr>
        <w:tc>
          <w:tcPr>
            <w:tcW w:w="1982" w:type="dxa"/>
            <w:noWrap/>
          </w:tcPr>
          <w:p w14:paraId="279FD4FD" w14:textId="77777777" w:rsidR="00CC412C" w:rsidRPr="0021450E" w:rsidRDefault="00CC412C" w:rsidP="006C303C">
            <w:pPr>
              <w:pStyle w:val="Tabletext"/>
              <w:rPr>
                <w:ins w:id="2471" w:author="Peggy Browning" w:date="2015-04-22T06:05:00Z"/>
              </w:rPr>
            </w:pPr>
            <w:ins w:id="2472" w:author="Peggy Browning" w:date="2015-04-22T06:05:00Z">
              <w:r w:rsidRPr="0021450E">
                <w:rPr>
                  <w:rFonts w:eastAsia="MS Mincho" w:hint="eastAsia"/>
                  <w:lang w:eastAsia="ja-JP"/>
                </w:rPr>
                <w:t>User</w:t>
              </w:r>
              <w:r w:rsidRPr="0021450E">
                <w:t xml:space="preserve"> ID</w:t>
              </w:r>
            </w:ins>
          </w:p>
        </w:tc>
        <w:tc>
          <w:tcPr>
            <w:tcW w:w="1559" w:type="dxa"/>
            <w:noWrap/>
          </w:tcPr>
          <w:p w14:paraId="39BAC8A6" w14:textId="77777777" w:rsidR="00CC412C" w:rsidRPr="0021450E" w:rsidRDefault="00CC412C" w:rsidP="006C303C">
            <w:pPr>
              <w:pStyle w:val="Tabletext"/>
              <w:jc w:val="center"/>
              <w:rPr>
                <w:ins w:id="2473" w:author="Peggy Browning" w:date="2015-04-22T06:05:00Z"/>
              </w:rPr>
            </w:pPr>
            <w:ins w:id="2474" w:author="Peggy Browning" w:date="2015-04-22T06:05:00Z">
              <w:r w:rsidRPr="0021450E">
                <w:t>30</w:t>
              </w:r>
            </w:ins>
          </w:p>
        </w:tc>
        <w:tc>
          <w:tcPr>
            <w:tcW w:w="6092" w:type="dxa"/>
            <w:noWrap/>
          </w:tcPr>
          <w:p w14:paraId="4DB060DF" w14:textId="77777777" w:rsidR="00CC412C" w:rsidRPr="0021450E" w:rsidRDefault="00CC412C" w:rsidP="006C303C">
            <w:pPr>
              <w:pStyle w:val="Tabletext"/>
              <w:rPr>
                <w:ins w:id="2475" w:author="Peggy Browning" w:date="2015-04-22T06:05:00Z"/>
                <w:lang w:val="en-US"/>
              </w:rPr>
            </w:pPr>
            <w:ins w:id="2476" w:author="Peggy Browning" w:date="2015-04-22T06:05:00Z">
              <w:r w:rsidRPr="0021450E">
                <w:rPr>
                  <w:lang w:val="en-US"/>
                </w:rPr>
                <w:t>MMSI number</w:t>
              </w:r>
            </w:ins>
          </w:p>
        </w:tc>
      </w:tr>
      <w:tr w:rsidR="00CC412C" w:rsidRPr="0021450E" w14:paraId="20880426" w14:textId="77777777" w:rsidTr="006C303C">
        <w:trPr>
          <w:jc w:val="center"/>
          <w:ins w:id="2477" w:author="Peggy Browning" w:date="2015-04-22T06:05:00Z"/>
        </w:trPr>
        <w:tc>
          <w:tcPr>
            <w:tcW w:w="1982" w:type="dxa"/>
            <w:noWrap/>
          </w:tcPr>
          <w:p w14:paraId="2DB4E4C9" w14:textId="77777777" w:rsidR="00CC412C" w:rsidRPr="0021450E" w:rsidRDefault="00CC412C" w:rsidP="006C303C">
            <w:pPr>
              <w:pStyle w:val="Tabletext"/>
              <w:rPr>
                <w:ins w:id="2478" w:author="Peggy Browning" w:date="2015-04-22T06:05:00Z"/>
                <w:rFonts w:eastAsia="MS Mincho"/>
                <w:lang w:eastAsia="ja-JP"/>
              </w:rPr>
            </w:pPr>
            <w:ins w:id="2479" w:author="Peggy Browning" w:date="2015-04-22T06:05:00Z">
              <w:r w:rsidRPr="0021450E">
                <w:rPr>
                  <w:rFonts w:eastAsia="MS Mincho" w:hint="eastAsia"/>
                  <w:lang w:eastAsia="ja-JP"/>
                </w:rPr>
                <w:t>Binary data</w:t>
              </w:r>
            </w:ins>
          </w:p>
        </w:tc>
        <w:tc>
          <w:tcPr>
            <w:tcW w:w="1559" w:type="dxa"/>
            <w:noWrap/>
          </w:tcPr>
          <w:p w14:paraId="0FB9BAE2" w14:textId="77777777" w:rsidR="00CC412C" w:rsidRPr="0021450E" w:rsidRDefault="00CC412C" w:rsidP="006C303C">
            <w:pPr>
              <w:pStyle w:val="Tabletext"/>
              <w:jc w:val="center"/>
              <w:rPr>
                <w:ins w:id="2480" w:author="Peggy Browning" w:date="2015-04-22T06:05:00Z"/>
                <w:rFonts w:eastAsia="MS Mincho"/>
                <w:lang w:eastAsia="ja-JP"/>
              </w:rPr>
            </w:pPr>
            <w:ins w:id="2481" w:author="Peggy Browning" w:date="2015-04-22T06:05:00Z">
              <w:r w:rsidRPr="0021450E">
                <w:rPr>
                  <w:rFonts w:eastAsia="MS Mincho" w:hint="eastAsia"/>
                  <w:lang w:eastAsia="ja-JP"/>
                </w:rPr>
                <w:t>138</w:t>
              </w:r>
            </w:ins>
          </w:p>
        </w:tc>
        <w:tc>
          <w:tcPr>
            <w:tcW w:w="6092" w:type="dxa"/>
            <w:noWrap/>
          </w:tcPr>
          <w:p w14:paraId="63431BA2" w14:textId="77777777" w:rsidR="00CC412C" w:rsidRPr="0021450E" w:rsidRDefault="00CC412C" w:rsidP="006C303C">
            <w:pPr>
              <w:pStyle w:val="Tabletext"/>
              <w:rPr>
                <w:ins w:id="2482" w:author="Peggy Browning" w:date="2015-04-22T06:05:00Z"/>
                <w:rFonts w:eastAsia="MS Mincho"/>
                <w:lang w:val="en-US" w:eastAsia="ja-JP"/>
              </w:rPr>
            </w:pPr>
          </w:p>
        </w:tc>
      </w:tr>
      <w:tr w:rsidR="00CC412C" w:rsidRPr="0021450E" w14:paraId="58E4E0F0" w14:textId="77777777" w:rsidTr="006C303C">
        <w:trPr>
          <w:jc w:val="center"/>
          <w:ins w:id="2483" w:author="Peggy Browning" w:date="2015-04-22T06:05:00Z"/>
        </w:trPr>
        <w:tc>
          <w:tcPr>
            <w:tcW w:w="1982" w:type="dxa"/>
            <w:noWrap/>
          </w:tcPr>
          <w:p w14:paraId="1D13E7AB" w14:textId="77777777" w:rsidR="00CC412C" w:rsidRPr="0021450E" w:rsidRDefault="00CC412C" w:rsidP="006C303C">
            <w:pPr>
              <w:pStyle w:val="Tabletext"/>
              <w:rPr>
                <w:ins w:id="2484" w:author="Peggy Browning" w:date="2015-04-22T06:05:00Z"/>
                <w:rFonts w:eastAsia="MS Mincho"/>
                <w:lang w:eastAsia="ja-JP"/>
              </w:rPr>
            </w:pPr>
            <w:ins w:id="2485" w:author="Peggy Browning" w:date="2015-04-22T06:05:00Z">
              <w:r w:rsidRPr="0021450E">
                <w:rPr>
                  <w:rFonts w:eastAsia="MS Mincho" w:hint="eastAsia"/>
                  <w:lang w:val="en-US" w:eastAsia="ja-JP"/>
                </w:rPr>
                <w:t>Spare</w:t>
              </w:r>
            </w:ins>
          </w:p>
        </w:tc>
        <w:tc>
          <w:tcPr>
            <w:tcW w:w="1559" w:type="dxa"/>
            <w:noWrap/>
          </w:tcPr>
          <w:p w14:paraId="1FAB5800" w14:textId="77777777" w:rsidR="00CC412C" w:rsidRPr="0021450E" w:rsidRDefault="00CC412C" w:rsidP="006C303C">
            <w:pPr>
              <w:pStyle w:val="Tabletext"/>
              <w:jc w:val="center"/>
              <w:rPr>
                <w:ins w:id="2486" w:author="Peggy Browning" w:date="2015-04-22T06:05:00Z"/>
                <w:rFonts w:eastAsia="MS Mincho"/>
                <w:lang w:eastAsia="ja-JP"/>
              </w:rPr>
            </w:pPr>
            <w:ins w:id="2487" w:author="Peggy Browning" w:date="2015-04-22T06:05:00Z">
              <w:r w:rsidRPr="0021450E">
                <w:t>1</w:t>
              </w:r>
              <w:r w:rsidRPr="0021450E">
                <w:rPr>
                  <w:rFonts w:eastAsia="MS Mincho" w:hint="eastAsia"/>
                  <w:lang w:eastAsia="ja-JP"/>
                </w:rPr>
                <w:t>6</w:t>
              </w:r>
            </w:ins>
          </w:p>
        </w:tc>
        <w:tc>
          <w:tcPr>
            <w:tcW w:w="6092" w:type="dxa"/>
            <w:noWrap/>
          </w:tcPr>
          <w:p w14:paraId="0B5BB96A" w14:textId="77777777" w:rsidR="00CC412C" w:rsidRPr="0021450E" w:rsidRDefault="00CC412C" w:rsidP="006C303C">
            <w:pPr>
              <w:pStyle w:val="Tabletext"/>
              <w:rPr>
                <w:ins w:id="2488" w:author="Peggy Browning" w:date="2015-04-22T06:05:00Z"/>
                <w:lang w:val="en-US"/>
              </w:rPr>
            </w:pPr>
            <w:ins w:id="2489" w:author="Peggy Browning" w:date="2015-04-22T06:05:00Z">
              <w:r w:rsidRPr="0021450E">
                <w:rPr>
                  <w:lang w:val="en-US"/>
                </w:rPr>
                <w:t>Set to zero, to preserve byte boundaries</w:t>
              </w:r>
            </w:ins>
          </w:p>
        </w:tc>
      </w:tr>
      <w:tr w:rsidR="00CC412C" w:rsidRPr="0021450E" w14:paraId="545FE98C" w14:textId="77777777" w:rsidTr="006C303C">
        <w:trPr>
          <w:jc w:val="center"/>
          <w:ins w:id="2490" w:author="Peggy Browning" w:date="2015-04-22T06:05:00Z"/>
        </w:trPr>
        <w:tc>
          <w:tcPr>
            <w:tcW w:w="1982" w:type="dxa"/>
            <w:noWrap/>
          </w:tcPr>
          <w:p w14:paraId="5F963153" w14:textId="77777777" w:rsidR="00CC412C" w:rsidRPr="0021450E" w:rsidRDefault="00CC412C" w:rsidP="006C303C">
            <w:pPr>
              <w:pStyle w:val="Tabletext"/>
              <w:rPr>
                <w:ins w:id="2491" w:author="Peggy Browning" w:date="2015-04-22T06:05:00Z"/>
                <w:rFonts w:eastAsia="MS Mincho"/>
                <w:lang w:val="en-US" w:eastAsia="ja-JP"/>
              </w:rPr>
            </w:pPr>
            <w:ins w:id="2492" w:author="Peggy Browning" w:date="2015-04-22T06:05:00Z">
              <w:r w:rsidRPr="0021450E">
                <w:rPr>
                  <w:rFonts w:eastAsia="MS Mincho" w:hint="eastAsia"/>
                  <w:lang w:val="en-US" w:eastAsia="ja-JP"/>
                </w:rPr>
                <w:t>Total number of bits</w:t>
              </w:r>
            </w:ins>
          </w:p>
        </w:tc>
        <w:tc>
          <w:tcPr>
            <w:tcW w:w="1559" w:type="dxa"/>
            <w:noWrap/>
          </w:tcPr>
          <w:p w14:paraId="1FEF2AB3" w14:textId="77777777" w:rsidR="00CC412C" w:rsidRPr="0021450E" w:rsidRDefault="00CC412C" w:rsidP="006C303C">
            <w:pPr>
              <w:pStyle w:val="Tabletext"/>
              <w:jc w:val="center"/>
              <w:rPr>
                <w:ins w:id="2493" w:author="Peggy Browning" w:date="2015-04-22T06:05:00Z"/>
                <w:rFonts w:eastAsia="MS Mincho"/>
                <w:lang w:eastAsia="ja-JP"/>
              </w:rPr>
            </w:pPr>
            <w:ins w:id="2494" w:author="Peggy Browning" w:date="2015-04-22T06:05:00Z">
              <w:r w:rsidRPr="0021450E">
                <w:rPr>
                  <w:rFonts w:eastAsia="MS Mincho" w:hint="eastAsia"/>
                  <w:lang w:eastAsia="ja-JP"/>
                </w:rPr>
                <w:t>190</w:t>
              </w:r>
            </w:ins>
          </w:p>
        </w:tc>
        <w:tc>
          <w:tcPr>
            <w:tcW w:w="6092" w:type="dxa"/>
            <w:noWrap/>
          </w:tcPr>
          <w:p w14:paraId="3545DDEF" w14:textId="77777777" w:rsidR="00CC412C" w:rsidRPr="0021450E" w:rsidRDefault="00CC412C" w:rsidP="006C303C">
            <w:pPr>
              <w:pStyle w:val="Tabletext"/>
              <w:rPr>
                <w:ins w:id="2495" w:author="Peggy Browning" w:date="2015-04-22T06:05:00Z"/>
                <w:lang w:val="en-US"/>
              </w:rPr>
            </w:pPr>
          </w:p>
        </w:tc>
      </w:tr>
    </w:tbl>
    <w:p w14:paraId="7E8F83E3" w14:textId="77777777" w:rsidR="00CC412C" w:rsidRPr="0021450E" w:rsidRDefault="00CC412C" w:rsidP="00CC412C">
      <w:pPr>
        <w:pStyle w:val="Tablefin"/>
        <w:rPr>
          <w:ins w:id="2496" w:author="Peggy Browning" w:date="2015-04-22T06:05:00Z"/>
          <w:sz w:val="16"/>
          <w:szCs w:val="16"/>
        </w:rPr>
      </w:pPr>
    </w:p>
    <w:p w14:paraId="62C3881C" w14:textId="77777777" w:rsidR="00CC412C" w:rsidRPr="0021450E" w:rsidRDefault="00CC412C" w:rsidP="00CC412C">
      <w:pPr>
        <w:rPr>
          <w:ins w:id="2497" w:author="Peggy Browning" w:date="2015-04-22T06:05:00Z"/>
          <w:rFonts w:eastAsia="MS Mincho"/>
          <w:lang w:eastAsia="ja-JP"/>
        </w:rPr>
      </w:pPr>
    </w:p>
    <w:p w14:paraId="024982B3" w14:textId="77777777" w:rsidR="00CC412C" w:rsidRPr="0021450E" w:rsidRDefault="00CC412C" w:rsidP="00CC412C">
      <w:pPr>
        <w:pStyle w:val="Heading2"/>
        <w:rPr>
          <w:ins w:id="2498" w:author="Peggy Browning" w:date="2015-04-22T06:05:00Z"/>
          <w:lang w:val="en-US"/>
        </w:rPr>
      </w:pPr>
      <w:ins w:id="2499" w:author="Peggy Browning" w:date="2015-04-22T06:05:00Z">
        <w:r w:rsidRPr="0021450E">
          <w:rPr>
            <w:rFonts w:eastAsia="MS Mincho" w:hint="eastAsia"/>
            <w:lang w:eastAsia="ja-JP"/>
          </w:rPr>
          <w:t>4</w:t>
        </w:r>
        <w:r w:rsidRPr="0021450E">
          <w:rPr>
            <w:lang w:val="en-US"/>
          </w:rPr>
          <w:t>.</w:t>
        </w:r>
        <w:r w:rsidRPr="0021450E">
          <w:rPr>
            <w:rFonts w:eastAsia="MS Mincho" w:hint="eastAsia"/>
            <w:lang w:val="en-US" w:eastAsia="ja-JP"/>
          </w:rPr>
          <w:t>3</w:t>
        </w:r>
        <w:r w:rsidRPr="0021450E">
          <w:rPr>
            <w:lang w:val="en-US"/>
          </w:rPr>
          <w:tab/>
          <w:t>Transmission method for the long-range automatic identification system broadcast message</w:t>
        </w:r>
      </w:ins>
    </w:p>
    <w:p w14:paraId="5927CF6A" w14:textId="77777777" w:rsidR="00CC412C" w:rsidRPr="0021450E" w:rsidRDefault="00CC412C" w:rsidP="00CC412C">
      <w:pPr>
        <w:rPr>
          <w:ins w:id="2500" w:author="Peggy Browning" w:date="2015-04-22T06:05:00Z"/>
          <w:lang w:val="en-US"/>
        </w:rPr>
      </w:pPr>
      <w:ins w:id="2501" w:author="Peggy Browning" w:date="2015-04-22T06:05:00Z">
        <w:r w:rsidRPr="0021450E">
          <w:rPr>
            <w:lang w:val="en-US"/>
          </w:rPr>
          <w:t>The long-range A</w:t>
        </w:r>
        <w:r w:rsidRPr="0021450E">
          <w:rPr>
            <w:rFonts w:eastAsia="MS Mincho" w:hint="eastAsia"/>
            <w:lang w:val="en-US" w:eastAsia="ja-JP"/>
          </w:rPr>
          <w:t>SM</w:t>
        </w:r>
        <w:r w:rsidRPr="0021450E">
          <w:rPr>
            <w:lang w:val="en-US"/>
          </w:rPr>
          <w:t xml:space="preserve"> broadcast message </w:t>
        </w:r>
        <w:r w:rsidRPr="0021450E">
          <w:rPr>
            <w:rFonts w:eastAsia="MS Mincho" w:hint="eastAsia"/>
            <w:lang w:val="en-US" w:eastAsia="ja-JP"/>
          </w:rPr>
          <w:t>may</w:t>
        </w:r>
        <w:r w:rsidRPr="0021450E">
          <w:rPr>
            <w:lang w:val="en-US"/>
          </w:rPr>
          <w:t xml:space="preserve"> be transmitted </w:t>
        </w:r>
        <w:r w:rsidRPr="0021450E">
          <w:rPr>
            <w:lang w:val="en-US" w:eastAsia="ja-JP"/>
          </w:rPr>
          <w:t xml:space="preserve">using </w:t>
        </w:r>
        <w:r w:rsidRPr="0021450E">
          <w:rPr>
            <w:rFonts w:eastAsia="MS Mincho" w:hint="eastAsia"/>
            <w:lang w:val="en-US" w:eastAsia="ja-JP"/>
          </w:rPr>
          <w:t>an arbitrary ASM channel</w:t>
        </w:r>
        <w:r w:rsidRPr="0021450E">
          <w:rPr>
            <w:lang w:val="en-US" w:eastAsia="ja-JP"/>
          </w:rPr>
          <w:t xml:space="preserve"> </w:t>
        </w:r>
        <w:r w:rsidRPr="0021450E">
          <w:rPr>
            <w:lang w:val="en-US"/>
          </w:rPr>
          <w:t>at the current power setting</w:t>
        </w:r>
        <w:r w:rsidRPr="0021450E">
          <w:rPr>
            <w:rFonts w:eastAsia="MS Mincho" w:hint="eastAsia"/>
            <w:lang w:val="en-US" w:eastAsia="ja-JP"/>
          </w:rPr>
          <w:t xml:space="preserve"> </w:t>
        </w:r>
        <w:r w:rsidRPr="0021450E">
          <w:rPr>
            <w:lang w:val="en-US"/>
          </w:rPr>
          <w:t xml:space="preserve">as a transmit-only function. </w:t>
        </w:r>
      </w:ins>
    </w:p>
    <w:p w14:paraId="674CECCD" w14:textId="77777777" w:rsidR="00CC412C" w:rsidRPr="0021450E" w:rsidRDefault="00CC412C" w:rsidP="00CC412C">
      <w:pPr>
        <w:pStyle w:val="Heading3"/>
        <w:rPr>
          <w:ins w:id="2502" w:author="Peggy Browning" w:date="2015-04-22T06:05:00Z"/>
          <w:lang w:val="en-US"/>
        </w:rPr>
      </w:pPr>
      <w:ins w:id="2503" w:author="Peggy Browning" w:date="2015-04-22T06:05:00Z">
        <w:r w:rsidRPr="0021450E">
          <w:rPr>
            <w:rFonts w:eastAsia="MS Mincho" w:hint="eastAsia"/>
            <w:lang w:val="en-US" w:eastAsia="ja-JP"/>
          </w:rPr>
          <w:lastRenderedPageBreak/>
          <w:t>4</w:t>
        </w:r>
        <w:r w:rsidRPr="0021450E">
          <w:rPr>
            <w:lang w:val="en-US"/>
          </w:rPr>
          <w:t>.</w:t>
        </w:r>
        <w:r w:rsidRPr="0021450E">
          <w:rPr>
            <w:rFonts w:eastAsia="MS Mincho" w:hint="eastAsia"/>
            <w:lang w:val="en-US" w:eastAsia="ja-JP"/>
          </w:rPr>
          <w:t>3.1</w:t>
        </w:r>
        <w:r w:rsidRPr="0021450E">
          <w:rPr>
            <w:lang w:val="en-US"/>
          </w:rPr>
          <w:tab/>
          <w:t>Access scheme</w:t>
        </w:r>
      </w:ins>
    </w:p>
    <w:p w14:paraId="0D255668" w14:textId="77777777" w:rsidR="00CC412C" w:rsidRPr="0021450E" w:rsidRDefault="00CC412C" w:rsidP="00CC412C">
      <w:pPr>
        <w:rPr>
          <w:ins w:id="2504" w:author="Peggy Browning" w:date="2015-04-22T06:05:00Z"/>
          <w:rFonts w:eastAsia="MS Mincho"/>
          <w:lang w:eastAsia="ja-JP"/>
        </w:rPr>
      </w:pPr>
      <w:ins w:id="2505" w:author="Peggy Browning" w:date="2015-04-22T06:05:00Z">
        <w:r w:rsidRPr="0021450E">
          <w:t>There should be different access schemes for controlling access to the data transfer medium. The application and mode of operation determine the access scheme to be used.</w:t>
        </w:r>
      </w:ins>
    </w:p>
    <w:p w14:paraId="6C7096C4" w14:textId="77777777" w:rsidR="00CC412C" w:rsidRPr="0021450E" w:rsidRDefault="00CC412C" w:rsidP="00CC412C">
      <w:pPr>
        <w:rPr>
          <w:ins w:id="2506" w:author="Peggy Browning" w:date="2015-04-22T06:05:00Z"/>
          <w:rFonts w:eastAsia="MS Mincho"/>
          <w:lang w:eastAsia="ja-JP"/>
        </w:rPr>
      </w:pPr>
      <w:ins w:id="2507" w:author="Peggy Browning" w:date="2015-04-22T06:05:00Z">
        <w:r w:rsidRPr="0021450E">
          <w:t xml:space="preserve">The access schemes </w:t>
        </w:r>
        <w:r w:rsidRPr="0021450E">
          <w:rPr>
            <w:rFonts w:eastAsia="MS Mincho" w:hint="eastAsia"/>
            <w:lang w:eastAsia="ja-JP"/>
          </w:rPr>
          <w:t xml:space="preserve">for the long-range ASM </w:t>
        </w:r>
        <w:r w:rsidRPr="0021450E">
          <w:t xml:space="preserve">are ITDMA, RATDMA and </w:t>
        </w:r>
        <w:r w:rsidRPr="0021450E">
          <w:rPr>
            <w:rFonts w:eastAsia="MS Mincho" w:hint="eastAsia"/>
            <w:lang w:eastAsia="ja-JP"/>
          </w:rPr>
          <w:t>CS</w:t>
        </w:r>
        <w:r w:rsidRPr="0021450E">
          <w:t xml:space="preserve">TDMA. </w:t>
        </w:r>
        <w:r w:rsidRPr="0021450E">
          <w:rPr>
            <w:rFonts w:eastAsia="MS Mincho" w:hint="eastAsia"/>
            <w:lang w:eastAsia="ja-JP"/>
          </w:rPr>
          <w:t xml:space="preserve">The ITDMA and RATDMA should be used </w:t>
        </w:r>
        <w:r w:rsidRPr="0021450E">
          <w:rPr>
            <w:rFonts w:eastAsia="MS Mincho"/>
            <w:lang w:eastAsia="ja-JP"/>
          </w:rPr>
          <w:t xml:space="preserve">in accordance with § </w:t>
        </w:r>
        <w:r w:rsidRPr="0021450E">
          <w:rPr>
            <w:rFonts w:eastAsia="MS Mincho" w:hint="eastAsia"/>
            <w:lang w:eastAsia="ja-JP"/>
          </w:rPr>
          <w:t>3</w:t>
        </w:r>
        <w:r w:rsidRPr="0021450E">
          <w:rPr>
            <w:rFonts w:eastAsia="MS Mincho"/>
            <w:lang w:eastAsia="ja-JP"/>
          </w:rPr>
          <w:t>.</w:t>
        </w:r>
        <w:r w:rsidRPr="0021450E">
          <w:rPr>
            <w:rFonts w:eastAsia="MS Mincho" w:hint="eastAsia"/>
            <w:lang w:eastAsia="ja-JP"/>
          </w:rPr>
          <w:t>3</w:t>
        </w:r>
        <w:r w:rsidRPr="0021450E">
          <w:rPr>
            <w:rFonts w:eastAsia="MS Mincho"/>
            <w:lang w:eastAsia="ja-JP"/>
          </w:rPr>
          <w:t>.</w:t>
        </w:r>
      </w:ins>
    </w:p>
    <w:p w14:paraId="3654C5E1" w14:textId="77777777" w:rsidR="00CC412C" w:rsidRPr="0021450E" w:rsidRDefault="00CC412C" w:rsidP="00CC412C">
      <w:pPr>
        <w:pStyle w:val="Heading3"/>
        <w:rPr>
          <w:ins w:id="2508" w:author="Peggy Browning" w:date="2015-04-22T06:05:00Z"/>
          <w:lang w:val="en-US"/>
        </w:rPr>
      </w:pPr>
      <w:ins w:id="2509" w:author="Peggy Browning" w:date="2015-04-22T06:05:00Z">
        <w:r w:rsidRPr="0021450E">
          <w:rPr>
            <w:rFonts w:eastAsia="MS Mincho" w:hint="eastAsia"/>
            <w:lang w:val="en-US" w:eastAsia="ja-JP"/>
          </w:rPr>
          <w:t>4</w:t>
        </w:r>
        <w:r w:rsidRPr="0021450E">
          <w:rPr>
            <w:lang w:val="en-US"/>
          </w:rPr>
          <w:t>.</w:t>
        </w:r>
        <w:r w:rsidRPr="0021450E">
          <w:rPr>
            <w:rFonts w:eastAsia="MS Mincho" w:hint="eastAsia"/>
            <w:lang w:val="en-US" w:eastAsia="ja-JP"/>
          </w:rPr>
          <w:t>3.2</w:t>
        </w:r>
        <w:r w:rsidRPr="0021450E">
          <w:rPr>
            <w:lang w:val="en-US"/>
          </w:rPr>
          <w:tab/>
        </w:r>
        <w:r w:rsidRPr="0021450E">
          <w:rPr>
            <w:rFonts w:eastAsia="MS Mincho" w:hint="eastAsia"/>
            <w:lang w:val="en-US" w:eastAsia="ja-JP"/>
          </w:rPr>
          <w:t>Carrier sense time division multiple access</w:t>
        </w:r>
      </w:ins>
    </w:p>
    <w:p w14:paraId="6D381922" w14:textId="77777777" w:rsidR="00CC412C" w:rsidRPr="0021450E" w:rsidRDefault="00CC412C" w:rsidP="00CC412C">
      <w:pPr>
        <w:rPr>
          <w:ins w:id="2510" w:author="Peggy Browning" w:date="2015-04-22T06:05:00Z"/>
          <w:rFonts w:eastAsia="MS Mincho"/>
          <w:lang w:eastAsia="ja-JP"/>
        </w:rPr>
      </w:pPr>
      <w:ins w:id="2511" w:author="Peggy Browning" w:date="2015-04-22T06:05:00Z">
        <w:r w:rsidRPr="0021450E">
          <w:t>The</w:t>
        </w:r>
        <w:r w:rsidRPr="0021450E">
          <w:rPr>
            <w:rFonts w:eastAsia="MS Mincho" w:hint="eastAsia"/>
            <w:lang w:eastAsia="ja-JP"/>
          </w:rPr>
          <w:t xml:space="preserve"> CSTDMA access scheme may be selected by the long-range ASM message application as an optional.</w:t>
        </w:r>
      </w:ins>
    </w:p>
    <w:p w14:paraId="1C2929BC" w14:textId="77777777" w:rsidR="00CC412C" w:rsidRPr="0021450E" w:rsidRDefault="00CC412C" w:rsidP="00CC412C">
      <w:pPr>
        <w:pStyle w:val="Heading4"/>
        <w:rPr>
          <w:ins w:id="2512" w:author="Peggy Browning" w:date="2015-04-22T06:05:00Z"/>
          <w:lang w:val="en-US"/>
        </w:rPr>
      </w:pPr>
      <w:bookmarkStart w:id="2513" w:name="_Ref74462642"/>
      <w:ins w:id="2514" w:author="Peggy Browning" w:date="2015-04-22T06:05:00Z">
        <w:r w:rsidRPr="0021450E">
          <w:rPr>
            <w:lang w:val="en-US"/>
          </w:rPr>
          <w:t>4.3.</w:t>
        </w:r>
        <w:r w:rsidRPr="0021450E">
          <w:rPr>
            <w:rFonts w:eastAsia="MS Mincho" w:hint="eastAsia"/>
            <w:lang w:val="en-US" w:eastAsia="ja-JP"/>
          </w:rPr>
          <w:t>2</w:t>
        </w:r>
        <w:r w:rsidRPr="0021450E">
          <w:rPr>
            <w:lang w:val="en-US"/>
          </w:rPr>
          <w:t>.</w:t>
        </w:r>
        <w:r w:rsidRPr="0021450E">
          <w:rPr>
            <w:rFonts w:eastAsia="MS Mincho" w:hint="eastAsia"/>
            <w:lang w:val="en-US" w:eastAsia="ja-JP"/>
          </w:rPr>
          <w:t>1</w:t>
        </w:r>
        <w:r w:rsidRPr="0021450E">
          <w:rPr>
            <w:lang w:val="en-US"/>
          </w:rPr>
          <w:tab/>
          <w:t>Carrier sense detection method</w:t>
        </w:r>
        <w:bookmarkEnd w:id="2513"/>
      </w:ins>
    </w:p>
    <w:p w14:paraId="7232D8DA" w14:textId="77777777" w:rsidR="00CC412C" w:rsidRPr="0021450E" w:rsidRDefault="00CC412C" w:rsidP="00CC412C">
      <w:pPr>
        <w:rPr>
          <w:ins w:id="2515" w:author="Peggy Browning" w:date="2015-04-22T06:05:00Z"/>
          <w:lang w:val="en-US"/>
        </w:rPr>
      </w:pPr>
      <w:ins w:id="2516" w:author="Peggy Browning" w:date="2015-04-22T06:05:00Z">
        <w:r w:rsidRPr="0021450E">
          <w:rPr>
            <w:lang w:val="en-US"/>
          </w:rPr>
          <w:t>Within a time window of 1 146 µs starting at 833 µs and ending at 1 979 µs after the start of the time period intended for transmission (</w:t>
        </w:r>
        <w:r w:rsidRPr="0021450E">
          <w:rPr>
            <w:i/>
            <w:iCs/>
            <w:lang w:val="en-US"/>
          </w:rPr>
          <w:t>T</w:t>
        </w:r>
        <w:r w:rsidRPr="0021450E">
          <w:rPr>
            <w:vertAlign w:val="subscript"/>
            <w:lang w:val="en-US"/>
          </w:rPr>
          <w:t>0</w:t>
        </w:r>
        <w:r w:rsidRPr="0021450E">
          <w:rPr>
            <w:lang w:val="en-US"/>
          </w:rPr>
          <w:t xml:space="preserve">) </w:t>
        </w:r>
        <w:r w:rsidRPr="0021450E">
          <w:rPr>
            <w:rFonts w:eastAsia="MS Mincho" w:hint="eastAsia"/>
            <w:lang w:val="en-US" w:eastAsia="ja-JP"/>
          </w:rPr>
          <w:t>ASM equipment using CSTDMA</w:t>
        </w:r>
        <w:r w:rsidRPr="0021450E">
          <w:rPr>
            <w:lang w:val="en-US"/>
          </w:rPr>
          <w:t xml:space="preserve"> should detect if that time period is used (CS detection window). </w:t>
        </w:r>
      </w:ins>
    </w:p>
    <w:p w14:paraId="23B60EF2" w14:textId="77777777" w:rsidR="00CC412C" w:rsidRPr="0021450E" w:rsidRDefault="00CC412C" w:rsidP="00CC412C">
      <w:pPr>
        <w:pStyle w:val="Note"/>
        <w:rPr>
          <w:ins w:id="2517" w:author="Peggy Browning" w:date="2015-04-22T06:05:00Z"/>
          <w:lang w:val="en-US"/>
        </w:rPr>
      </w:pPr>
      <w:ins w:id="2518" w:author="Peggy Browning" w:date="2015-04-22T06:05:00Z">
        <w:r w:rsidRPr="0021450E">
          <w:rPr>
            <w:lang w:val="en-US"/>
          </w:rPr>
          <w:t xml:space="preserve">NOTE 1 – Signals within the first </w:t>
        </w:r>
        <w:r w:rsidRPr="0021450E">
          <w:rPr>
            <w:rFonts w:eastAsia="MS Mincho" w:hint="eastAsia"/>
            <w:lang w:val="en-US" w:eastAsia="ja-JP"/>
          </w:rPr>
          <w:t>16</w:t>
        </w:r>
        <w:r w:rsidRPr="0021450E">
          <w:rPr>
            <w:lang w:val="en-US"/>
          </w:rPr>
          <w:t xml:space="preserve"> bits (833 µs) of the time period are excluded from the decision (to allow for propagation delays and ramp down periods of other units).</w:t>
        </w:r>
      </w:ins>
    </w:p>
    <w:p w14:paraId="1A68152F" w14:textId="77777777" w:rsidR="00CC412C" w:rsidRPr="0021450E" w:rsidRDefault="00CC412C" w:rsidP="00CC412C">
      <w:pPr>
        <w:rPr>
          <w:ins w:id="2519" w:author="Peggy Browning" w:date="2015-04-22T06:05:00Z"/>
          <w:lang w:val="en-US"/>
        </w:rPr>
      </w:pPr>
      <w:ins w:id="2520" w:author="Peggy Browning" w:date="2015-04-22T06:05:00Z">
        <w:r w:rsidRPr="0021450E">
          <w:rPr>
            <w:rFonts w:eastAsia="MS Mincho" w:hint="eastAsia"/>
            <w:lang w:val="en-US" w:eastAsia="ja-JP"/>
          </w:rPr>
          <w:t>ASM equipment using CSTDMA</w:t>
        </w:r>
        <w:r w:rsidRPr="0021450E">
          <w:rPr>
            <w:lang w:val="en-US"/>
          </w:rPr>
          <w:t xml:space="preserve"> should not transmit on any time period in which, during the CS detection window, a signal level greater than the “CS detection threshold” (§ 4.3.</w:t>
        </w:r>
        <w:r w:rsidRPr="0021450E">
          <w:rPr>
            <w:rFonts w:eastAsia="MS Mincho" w:hint="eastAsia"/>
            <w:lang w:val="en-US" w:eastAsia="ja-JP"/>
          </w:rPr>
          <w:t>2</w:t>
        </w:r>
        <w:r w:rsidRPr="0021450E">
          <w:rPr>
            <w:lang w:val="en-US"/>
          </w:rPr>
          <w:t>.</w:t>
        </w:r>
        <w:r w:rsidRPr="0021450E">
          <w:rPr>
            <w:rFonts w:eastAsia="MS Mincho" w:hint="eastAsia"/>
            <w:lang w:val="en-US" w:eastAsia="ja-JP"/>
          </w:rPr>
          <w:t>2</w:t>
        </w:r>
        <w:r w:rsidRPr="0021450E">
          <w:rPr>
            <w:lang w:val="en-US"/>
          </w:rPr>
          <w:t>) is detected.</w:t>
        </w:r>
      </w:ins>
    </w:p>
    <w:p w14:paraId="2601798D" w14:textId="77777777" w:rsidR="00CC412C" w:rsidRPr="0021450E" w:rsidRDefault="00CC412C" w:rsidP="00CC412C">
      <w:pPr>
        <w:rPr>
          <w:ins w:id="2521" w:author="Peggy Browning" w:date="2015-04-22T06:05:00Z"/>
          <w:lang w:val="en-US"/>
        </w:rPr>
      </w:pPr>
      <w:ins w:id="2522" w:author="Peggy Browning" w:date="2015-04-22T06:05:00Z">
        <w:r w:rsidRPr="0021450E">
          <w:rPr>
            <w:lang w:val="en-US"/>
          </w:rPr>
          <w:t xml:space="preserve">The transmission of a CSTDMA packet should commence </w:t>
        </w:r>
        <w:r w:rsidRPr="0021450E">
          <w:rPr>
            <w:rFonts w:eastAsia="MS Mincho" w:hint="eastAsia"/>
            <w:lang w:val="en-US" w:eastAsia="ja-JP"/>
          </w:rPr>
          <w:t>90</w:t>
        </w:r>
        <w:r w:rsidRPr="0021450E">
          <w:rPr>
            <w:lang w:val="en-US"/>
          </w:rPr>
          <w:t xml:space="preserve"> bits (</w:t>
        </w:r>
        <w:r w:rsidRPr="0021450E">
          <w:rPr>
            <w:rFonts w:eastAsia="MS Mincho" w:hint="eastAsia"/>
            <w:lang w:val="en-US" w:eastAsia="ja-JP"/>
          </w:rPr>
          <w:t>4</w:t>
        </w:r>
        <w:r w:rsidRPr="0021450E">
          <w:rPr>
            <w:lang w:val="en-US"/>
          </w:rPr>
          <w:t xml:space="preserve"> </w:t>
        </w:r>
        <w:r w:rsidRPr="0021450E">
          <w:rPr>
            <w:rFonts w:eastAsia="MS Mincho" w:hint="eastAsia"/>
            <w:lang w:val="en-US" w:eastAsia="ja-JP"/>
          </w:rPr>
          <w:t>688</w:t>
        </w:r>
        <w:r w:rsidRPr="0021450E">
          <w:rPr>
            <w:lang w:val="en-US"/>
          </w:rPr>
          <w:t xml:space="preserve"> µs + </w:t>
        </w:r>
        <w:r w:rsidRPr="0021450E">
          <w:rPr>
            <w:i/>
            <w:iCs/>
            <w:lang w:val="en-US"/>
          </w:rPr>
          <w:t>T</w:t>
        </w:r>
        <w:r w:rsidRPr="0021450E">
          <w:rPr>
            <w:vertAlign w:val="subscript"/>
            <w:lang w:val="en-US"/>
          </w:rPr>
          <w:t>0</w:t>
        </w:r>
        <w:r w:rsidRPr="0021450E">
          <w:rPr>
            <w:lang w:val="en-US"/>
          </w:rPr>
          <w:t>) after the nominal start of the time period (see Fig. 35).</w:t>
        </w:r>
      </w:ins>
    </w:p>
    <w:p w14:paraId="21A0E905" w14:textId="77777777" w:rsidR="00CC412C" w:rsidRPr="0021450E" w:rsidRDefault="00CC412C" w:rsidP="00CC412C">
      <w:pPr>
        <w:pStyle w:val="FigureNo"/>
        <w:rPr>
          <w:ins w:id="2523" w:author="Peggy Browning" w:date="2015-04-22T06:05:00Z"/>
          <w:rFonts w:eastAsia="MS Mincho"/>
          <w:lang w:eastAsia="ja-JP"/>
        </w:rPr>
      </w:pPr>
      <w:ins w:id="2524" w:author="Peggy Browning" w:date="2015-04-22T06:05:00Z">
        <w:r w:rsidRPr="0021450E">
          <w:t xml:space="preserve">Figure </w:t>
        </w:r>
        <w:r w:rsidRPr="0021450E">
          <w:rPr>
            <w:rFonts w:eastAsia="MS Mincho" w:hint="eastAsia"/>
            <w:lang w:eastAsia="ja-JP"/>
          </w:rPr>
          <w:t>**</w:t>
        </w:r>
      </w:ins>
    </w:p>
    <w:p w14:paraId="351833A4" w14:textId="77777777" w:rsidR="00CC412C" w:rsidRPr="0021450E" w:rsidRDefault="00CC412C" w:rsidP="00CC412C">
      <w:pPr>
        <w:pStyle w:val="Figuretitle"/>
        <w:spacing w:after="0"/>
        <w:rPr>
          <w:ins w:id="2525" w:author="Peggy Browning" w:date="2015-04-22T06:05:00Z"/>
          <w:rFonts w:eastAsia="MS Mincho"/>
          <w:lang w:eastAsia="ja-JP"/>
        </w:rPr>
      </w:pPr>
      <w:ins w:id="2526" w:author="Peggy Browning" w:date="2015-04-22T06:05:00Z">
        <w:r w:rsidRPr="0021450E">
          <w:t>Carrier sense timing</w:t>
        </w:r>
      </w:ins>
    </w:p>
    <w:p w14:paraId="7C81F7B6" w14:textId="77777777" w:rsidR="00CC412C" w:rsidRPr="0021450E" w:rsidRDefault="00CC412C" w:rsidP="00CC412C">
      <w:pPr>
        <w:jc w:val="center"/>
        <w:rPr>
          <w:ins w:id="2527" w:author="Peggy Browning" w:date="2015-04-22T06:05:00Z"/>
          <w:rFonts w:eastAsia="MS Mincho"/>
          <w:lang w:eastAsia="ja-JP"/>
        </w:rPr>
      </w:pPr>
      <w:ins w:id="2528" w:author="Peggy Browning" w:date="2015-04-22T06:05:00Z">
        <w:r w:rsidRPr="0021450E">
          <w:rPr>
            <w:rFonts w:eastAsia="MS Mincho"/>
            <w:lang w:eastAsia="ja-JP"/>
          </w:rPr>
          <w:object w:dxaOrig="7245" w:dyaOrig="4365" w14:anchorId="224C1B61">
            <v:shape id="_x0000_i1031" type="#_x0000_t75" style="width:362.25pt;height:218.25pt" o:ole="">
              <v:imagedata r:id="rId22" o:title=""/>
            </v:shape>
            <o:OLEObject Type="Embed" ProgID="Visio.Drawing.11" ShapeID="_x0000_i1031" DrawAspect="Content" ObjectID="_1503567380" r:id="rId23"/>
          </w:object>
        </w:r>
      </w:ins>
    </w:p>
    <w:p w14:paraId="2108F8DB" w14:textId="77777777" w:rsidR="00CC412C" w:rsidRPr="0021450E" w:rsidRDefault="00CC412C" w:rsidP="00CC412C">
      <w:pPr>
        <w:rPr>
          <w:ins w:id="2529" w:author="Peggy Browning" w:date="2015-04-22T06:05:00Z"/>
          <w:rFonts w:eastAsia="MS Mincho"/>
          <w:lang w:eastAsia="ja-JP"/>
        </w:rPr>
      </w:pPr>
    </w:p>
    <w:p w14:paraId="703FA739" w14:textId="77777777" w:rsidR="00CC412C" w:rsidRPr="0021450E" w:rsidRDefault="00CC412C" w:rsidP="00CC412C">
      <w:pPr>
        <w:pStyle w:val="Heading4"/>
        <w:rPr>
          <w:ins w:id="2530" w:author="Peggy Browning" w:date="2015-04-22T06:05:00Z"/>
          <w:lang w:val="en-US"/>
        </w:rPr>
      </w:pPr>
      <w:bookmarkStart w:id="2531" w:name="_Ref74643099"/>
      <w:ins w:id="2532" w:author="Peggy Browning" w:date="2015-04-22T06:05:00Z">
        <w:r w:rsidRPr="0021450E">
          <w:rPr>
            <w:lang w:val="en-US"/>
          </w:rPr>
          <w:t>4.3.</w:t>
        </w:r>
        <w:r w:rsidRPr="0021450E">
          <w:rPr>
            <w:rFonts w:eastAsia="MS Mincho" w:hint="eastAsia"/>
            <w:lang w:val="en-US" w:eastAsia="ja-JP"/>
          </w:rPr>
          <w:t>2</w:t>
        </w:r>
        <w:r w:rsidRPr="0021450E">
          <w:rPr>
            <w:lang w:val="en-US"/>
          </w:rPr>
          <w:t>.</w:t>
        </w:r>
        <w:r w:rsidRPr="0021450E">
          <w:rPr>
            <w:rFonts w:eastAsia="MS Mincho" w:hint="eastAsia"/>
            <w:lang w:val="en-US" w:eastAsia="ja-JP"/>
          </w:rPr>
          <w:t>2</w:t>
        </w:r>
        <w:r w:rsidRPr="0021450E">
          <w:rPr>
            <w:lang w:val="en-US"/>
          </w:rPr>
          <w:tab/>
          <w:t>Carrier sense detec</w:t>
        </w:r>
        <w:bookmarkStart w:id="2533" w:name="_Hlt88638385"/>
        <w:bookmarkEnd w:id="2533"/>
        <w:r w:rsidRPr="0021450E">
          <w:rPr>
            <w:lang w:val="en-US"/>
          </w:rPr>
          <w:t>tion threshold</w:t>
        </w:r>
        <w:bookmarkEnd w:id="2531"/>
      </w:ins>
    </w:p>
    <w:p w14:paraId="54FF225A" w14:textId="77777777" w:rsidR="00CC412C" w:rsidRPr="0021450E" w:rsidRDefault="00CC412C" w:rsidP="00CC412C">
      <w:pPr>
        <w:rPr>
          <w:ins w:id="2534" w:author="Peggy Browning" w:date="2015-04-22T06:05:00Z"/>
          <w:rFonts w:eastAsia="MS Mincho"/>
          <w:lang w:val="en-US" w:eastAsia="ja-JP"/>
        </w:rPr>
      </w:pPr>
      <w:ins w:id="2535" w:author="Peggy Browning" w:date="2015-04-22T06:05:00Z">
        <w:r w:rsidRPr="0021450E">
          <w:rPr>
            <w:lang w:val="en-US"/>
          </w:rPr>
          <w:t xml:space="preserve">The carrier sense (CS) detection threshold should be determined over a rolling 60 s interval on each Rx channel separately. The threshold should be determined by measuring the minimum energy level (representing the background noise) plus an offset of 10 dB. The minimum CS detection threshold </w:t>
        </w:r>
        <w:r w:rsidRPr="0021450E">
          <w:rPr>
            <w:lang w:val="en-US"/>
          </w:rPr>
          <w:lastRenderedPageBreak/>
          <w:t>should be –107 dBm and background noise should be tracked for a range of at least 30 dB (which results in a maximum threshold level of –7 dBm)</w:t>
        </w:r>
        <w:r w:rsidRPr="0021450E">
          <w:rPr>
            <w:rStyle w:val="FootnoteReference"/>
          </w:rPr>
          <w:footnoteReference w:id="2"/>
        </w:r>
        <w:r w:rsidRPr="0021450E">
          <w:rPr>
            <w:lang w:val="en-US"/>
          </w:rPr>
          <w:t>.</w:t>
        </w:r>
      </w:ins>
    </w:p>
    <w:p w14:paraId="5AD5BF38" w14:textId="77777777" w:rsidR="00CC412C" w:rsidRPr="0021450E" w:rsidRDefault="00CC412C" w:rsidP="00CC412C">
      <w:pPr>
        <w:pStyle w:val="Heading4"/>
        <w:rPr>
          <w:ins w:id="2540" w:author="Peggy Browning" w:date="2015-04-22T06:05:00Z"/>
          <w:lang w:val="en-US"/>
        </w:rPr>
      </w:pPr>
      <w:ins w:id="2541" w:author="Peggy Browning" w:date="2015-04-22T06:05:00Z">
        <w:r w:rsidRPr="0021450E">
          <w:rPr>
            <w:lang w:val="en-US"/>
          </w:rPr>
          <w:t>4.3.</w:t>
        </w:r>
        <w:r w:rsidRPr="0021450E">
          <w:rPr>
            <w:rFonts w:eastAsia="MS Mincho" w:hint="eastAsia"/>
            <w:lang w:val="en-US" w:eastAsia="ja-JP"/>
          </w:rPr>
          <w:t>2</w:t>
        </w:r>
        <w:r w:rsidRPr="0021450E">
          <w:rPr>
            <w:lang w:val="en-US"/>
          </w:rPr>
          <w:t>.</w:t>
        </w:r>
        <w:r w:rsidRPr="0021450E">
          <w:rPr>
            <w:rFonts w:eastAsia="MS Mincho" w:hint="eastAsia"/>
            <w:lang w:val="en-US" w:eastAsia="ja-JP"/>
          </w:rPr>
          <w:t>3</w:t>
        </w:r>
        <w:r w:rsidRPr="0021450E">
          <w:rPr>
            <w:lang w:val="en-US"/>
          </w:rPr>
          <w:tab/>
          <w:t>Multi-channel operation</w:t>
        </w:r>
      </w:ins>
    </w:p>
    <w:p w14:paraId="5515B018" w14:textId="77777777" w:rsidR="00CC412C" w:rsidRPr="0021450E" w:rsidRDefault="00CC412C" w:rsidP="00CC412C">
      <w:pPr>
        <w:rPr>
          <w:ins w:id="2542" w:author="Peggy Browning" w:date="2015-04-22T06:05:00Z"/>
          <w:rFonts w:eastAsia="MS Mincho"/>
          <w:lang w:val="en-US" w:eastAsia="ja-JP"/>
        </w:rPr>
      </w:pPr>
      <w:ins w:id="2543" w:author="Peggy Browning" w:date="2015-04-22T06:05:00Z">
        <w:r w:rsidRPr="0021450E">
          <w:rPr>
            <w:rFonts w:eastAsia="MS Mincho" w:hint="eastAsia"/>
            <w:lang w:val="en-US" w:eastAsia="ja-JP"/>
          </w:rPr>
          <w:t>If</w:t>
        </w:r>
        <w:r w:rsidRPr="0021450E">
          <w:rPr>
            <w:rFonts w:eastAsia="MS Mincho" w:hint="eastAsia"/>
            <w:lang w:eastAsia="ja-JP"/>
          </w:rPr>
          <w:t xml:space="preserve"> ASM uses only for long-range application with only CSTDMA access scheme. </w:t>
        </w:r>
        <w:r w:rsidRPr="0021450E">
          <w:t xml:space="preserve">The ASM should be capable of </w:t>
        </w:r>
        <w:r w:rsidRPr="0021450E">
          <w:rPr>
            <w:lang w:eastAsia="ja-JP"/>
          </w:rPr>
          <w:t xml:space="preserve">receiving </w:t>
        </w:r>
        <w:r w:rsidRPr="0021450E">
          <w:t xml:space="preserve">on two </w:t>
        </w:r>
        <w:r w:rsidRPr="0021450E">
          <w:rPr>
            <w:rFonts w:eastAsia="MS Mincho" w:hint="eastAsia"/>
            <w:lang w:eastAsia="ja-JP"/>
          </w:rPr>
          <w:t>independent</w:t>
        </w:r>
        <w:r w:rsidRPr="0021450E">
          <w:t xml:space="preserve"> channels </w:t>
        </w:r>
        <w:r w:rsidRPr="0021450E">
          <w:rPr>
            <w:lang w:eastAsia="ja-JP"/>
          </w:rPr>
          <w:t>and transmitting on two independent channels</w:t>
        </w:r>
        <w:r w:rsidRPr="0021450E">
          <w:t xml:space="preserve">. </w:t>
        </w:r>
        <w:r w:rsidRPr="0021450E">
          <w:rPr>
            <w:rFonts w:eastAsia="MS Mincho" w:hint="eastAsia"/>
            <w:lang w:eastAsia="ja-JP"/>
          </w:rPr>
          <w:t xml:space="preserve">At least one </w:t>
        </w:r>
        <w:r w:rsidRPr="0021450E">
          <w:t xml:space="preserve">TDMA receiving process should be used to receive on two independent frequency channels. One TDMA transmitter should be used to alternate TDMA transmissions on </w:t>
        </w:r>
        <w:r w:rsidRPr="0021450E">
          <w:rPr>
            <w:lang w:eastAsia="ja-JP"/>
          </w:rPr>
          <w:t>two </w:t>
        </w:r>
        <w:r w:rsidRPr="0021450E">
          <w:t>independent frequency channels.</w:t>
        </w:r>
      </w:ins>
    </w:p>
    <w:p w14:paraId="3C116003" w14:textId="77777777" w:rsidR="00CC412C" w:rsidRPr="0021450E" w:rsidRDefault="00CC412C" w:rsidP="00CC412C">
      <w:pPr>
        <w:pStyle w:val="Heading3"/>
        <w:rPr>
          <w:ins w:id="2544" w:author="Peggy Browning" w:date="2015-04-22T06:05:00Z"/>
          <w:lang w:val="en-US"/>
        </w:rPr>
      </w:pPr>
      <w:ins w:id="2545" w:author="Peggy Browning" w:date="2015-04-22T06:05:00Z">
        <w:r w:rsidRPr="0021450E">
          <w:rPr>
            <w:rFonts w:eastAsia="MS Mincho" w:hint="eastAsia"/>
            <w:lang w:val="en-US" w:eastAsia="ja-JP"/>
          </w:rPr>
          <w:t>4</w:t>
        </w:r>
        <w:r w:rsidRPr="0021450E">
          <w:rPr>
            <w:lang w:val="en-US"/>
          </w:rPr>
          <w:t>.</w:t>
        </w:r>
        <w:r w:rsidRPr="0021450E">
          <w:rPr>
            <w:rFonts w:eastAsia="MS Mincho" w:hint="eastAsia"/>
            <w:lang w:val="en-US" w:eastAsia="ja-JP"/>
          </w:rPr>
          <w:t>4</w:t>
        </w:r>
        <w:r w:rsidRPr="0021450E">
          <w:rPr>
            <w:lang w:val="en-US"/>
          </w:rPr>
          <w:tab/>
          <w:t>Transmitting the long-range broadcast message</w:t>
        </w:r>
      </w:ins>
    </w:p>
    <w:p w14:paraId="019D1E06" w14:textId="77777777" w:rsidR="00CC412C" w:rsidRPr="008E7F5A" w:rsidRDefault="00CC412C" w:rsidP="00CC412C">
      <w:pPr>
        <w:rPr>
          <w:ins w:id="2546" w:author="Peggy Browning" w:date="2015-04-22T06:05:00Z"/>
          <w:lang w:val="en-US" w:eastAsia="ja-JP"/>
        </w:rPr>
      </w:pPr>
      <w:ins w:id="2547" w:author="Peggy Browning" w:date="2015-04-22T06:05:00Z">
        <w:r w:rsidRPr="0021450E">
          <w:rPr>
            <w:lang w:val="en-US"/>
          </w:rPr>
          <w:t>The long-range A</w:t>
        </w:r>
        <w:r w:rsidRPr="0021450E">
          <w:rPr>
            <w:rFonts w:eastAsia="MS Mincho" w:hint="eastAsia"/>
            <w:lang w:val="en-US" w:eastAsia="ja-JP"/>
          </w:rPr>
          <w:t>SM</w:t>
        </w:r>
        <w:r w:rsidRPr="0021450E">
          <w:rPr>
            <w:lang w:val="en-US"/>
          </w:rPr>
          <w:t xml:space="preserve"> broadcast message should be transmitted </w:t>
        </w:r>
        <w:r w:rsidRPr="0021450E">
          <w:rPr>
            <w:lang w:val="en-US" w:eastAsia="ja-JP"/>
          </w:rPr>
          <w:t xml:space="preserve">only </w:t>
        </w:r>
        <w:r w:rsidRPr="0021450E">
          <w:rPr>
            <w:lang w:val="en-US"/>
          </w:rPr>
          <w:t xml:space="preserve">on </w:t>
        </w:r>
        <w:r w:rsidRPr="0021450E">
          <w:rPr>
            <w:rFonts w:eastAsia="MS Mincho" w:hint="eastAsia"/>
            <w:lang w:val="en-US" w:eastAsia="ja-JP"/>
          </w:rPr>
          <w:t xml:space="preserve">ASM </w:t>
        </w:r>
        <w:r w:rsidRPr="0021450E">
          <w:rPr>
            <w:lang w:val="en-US" w:eastAsia="ja-JP"/>
          </w:rPr>
          <w:t>channels and not on the AIS channels (</w:t>
        </w:r>
        <w:r w:rsidRPr="0021450E">
          <w:rPr>
            <w:rFonts w:eastAsia="MS Mincho" w:hint="eastAsia"/>
            <w:lang w:val="en-US" w:eastAsia="ja-JP"/>
          </w:rPr>
          <w:t xml:space="preserve">channels 75, 76, </w:t>
        </w:r>
        <w:r w:rsidRPr="0021450E">
          <w:rPr>
            <w:lang w:val="en-US" w:eastAsia="ja-JP"/>
          </w:rPr>
          <w:t>AIS 1, AIS 2 or regional channels)</w:t>
        </w:r>
        <w:r w:rsidRPr="0021450E">
          <w:rPr>
            <w:lang w:val="en-US"/>
          </w:rPr>
          <w:t>.</w:t>
        </w:r>
      </w:ins>
    </w:p>
    <w:p w14:paraId="0D264E78" w14:textId="23984BC4" w:rsidR="009C0F8B" w:rsidDel="001366C7" w:rsidRDefault="009C0F8B" w:rsidP="009C0F8B">
      <w:pPr>
        <w:rPr>
          <w:ins w:id="2548" w:author="Johnny Schultz" w:date="2015-01-15T16:48:00Z"/>
          <w:del w:id="2549" w:author="Peggy Browning" w:date="2015-04-22T05:57:00Z"/>
        </w:rPr>
      </w:pPr>
    </w:p>
    <w:bookmarkEnd w:id="1"/>
    <w:p w14:paraId="4D05F0F1" w14:textId="09D78FD8" w:rsidR="00ED3675" w:rsidRDefault="00ED3675" w:rsidP="00E42CC8">
      <w:pPr>
        <w:pStyle w:val="Reasons"/>
      </w:pPr>
    </w:p>
    <w:sectPr w:rsidR="00ED3675" w:rsidSect="00D02712">
      <w:headerReference w:type="default" r:id="rId24"/>
      <w:footerReference w:type="default" r:id="rId25"/>
      <w:headerReference w:type="first" r:id="rId26"/>
      <w:footerReference w:type="first" r:id="rId27"/>
      <w:pgSz w:w="11907" w:h="16834"/>
      <w:pgMar w:top="1418" w:right="1134" w:bottom="1418" w:left="1134" w:header="720" w:footer="720" w:gutter="0"/>
      <w:paperSrc w:first="15" w:other="15"/>
      <w:cols w:space="720"/>
      <w:titlePg/>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Peggy Browning" w:date="2015-04-22T06:26:00Z" w:initials="PB">
    <w:p w14:paraId="268E516E" w14:textId="5CEC9104" w:rsidR="0054635C" w:rsidRDefault="0054635C">
      <w:pPr>
        <w:pStyle w:val="CommentText"/>
      </w:pPr>
      <w:r>
        <w:rPr>
          <w:rStyle w:val="CommentReference"/>
        </w:rPr>
        <w:annotationRef/>
      </w:r>
      <w:r>
        <w:t>Convert all reference to timing defined by bits to actual time;</w:t>
      </w:r>
    </w:p>
  </w:comment>
  <w:comment w:id="105" w:author="Arunas Macikunas" w:date="2015-04-22T06:26:00Z" w:initials="AM">
    <w:p w14:paraId="709669D9" w14:textId="058E2609" w:rsidR="0054635C" w:rsidRDefault="0054635C">
      <w:pPr>
        <w:pStyle w:val="CommentText"/>
      </w:pPr>
      <w:r>
        <w:rPr>
          <w:rStyle w:val="CommentReference"/>
        </w:rPr>
        <w:annotationRef/>
      </w:r>
      <w:r>
        <w:t>Explain subheadings here</w:t>
      </w:r>
    </w:p>
  </w:comment>
  <w:comment w:id="138" w:author="Arunas Macikunas" w:date="2015-04-22T06:26:00Z" w:initials="AM">
    <w:p w14:paraId="3955E8E8" w14:textId="1ECD2126" w:rsidR="0054635C" w:rsidRDefault="0054635C">
      <w:pPr>
        <w:pStyle w:val="CommentText"/>
      </w:pPr>
      <w:r>
        <w:rPr>
          <w:rStyle w:val="CommentReference"/>
        </w:rPr>
        <w:annotationRef/>
      </w:r>
      <w:r>
        <w:t>The labeling here is confusing – is it necessary?</w:t>
      </w:r>
    </w:p>
  </w:comment>
  <w:comment w:id="218" w:author="Arunas Macikunas" w:date="2015-04-22T06:26:00Z" w:initials="AM">
    <w:p w14:paraId="3E7D722A" w14:textId="4382A3B8" w:rsidR="0054635C" w:rsidRDefault="0054635C">
      <w:pPr>
        <w:pStyle w:val="CommentText"/>
      </w:pPr>
      <w:r>
        <w:rPr>
          <w:rStyle w:val="CommentReference"/>
        </w:rPr>
        <w:annotationRef/>
      </w:r>
      <w:r>
        <w:t>We had discussed removal of differential encoding due to inefficiency of transmission, and due to modern receiver architectures not requiring differential encode at the last intersessional meeting. I recall we agreed to drop differential encoding?</w:t>
      </w:r>
    </w:p>
  </w:comment>
  <w:comment w:id="431" w:author="Johnny Schultz" w:date="2015-04-22T06:26:00Z" w:initials="JS">
    <w:p w14:paraId="4F166668" w14:textId="55120277" w:rsidR="0054635C" w:rsidRDefault="0054635C">
      <w:pPr>
        <w:pStyle w:val="CommentText"/>
      </w:pPr>
      <w:r>
        <w:rPr>
          <w:rStyle w:val="CommentReference"/>
        </w:rPr>
        <w:annotationRef/>
      </w:r>
      <w:r>
        <w:t>We should be able to use or not use FEC depending on the environment.  This can be encoded into the training sequence.</w:t>
      </w:r>
    </w:p>
  </w:comment>
  <w:comment w:id="432" w:author="Arunas Macikunas" w:date="2015-04-22T06:26:00Z" w:initials="AM">
    <w:p w14:paraId="40090C4C" w14:textId="72B49C2F" w:rsidR="0054635C" w:rsidRDefault="0054635C">
      <w:pPr>
        <w:pStyle w:val="CommentText"/>
      </w:pPr>
      <w:r>
        <w:rPr>
          <w:rStyle w:val="CommentReference"/>
        </w:rPr>
        <w:annotationRef/>
      </w:r>
      <w:r>
        <w:t>Alternative is an encoded  message type field, such as used for VDES sat downlink format.</w:t>
      </w:r>
    </w:p>
  </w:comment>
  <w:comment w:id="446" w:author="Arunas Macikunas" w:date="2015-04-22T06:26:00Z" w:initials="AM">
    <w:p w14:paraId="15D89EED" w14:textId="6D04D524" w:rsidR="0054635C" w:rsidRDefault="0054635C">
      <w:pPr>
        <w:pStyle w:val="CommentText"/>
      </w:pPr>
      <w:r>
        <w:rPr>
          <w:rStyle w:val="CommentReference"/>
        </w:rPr>
        <w:annotationRef/>
      </w:r>
      <w:r>
        <w:t>Recommend change to TBD, all FEC schemes benefit from interleaving.  Interleaver design is based on knowledge of channel/fading characteristics of the ASM channel.  There will be more than one model, space and ground link as a minimum, may vary versus mast height and sea state.</w:t>
      </w:r>
    </w:p>
  </w:comment>
  <w:comment w:id="468" w:author="Arunas Macikunas" w:date="2015-04-22T06:26:00Z" w:initials="AM">
    <w:p w14:paraId="76C375A2" w14:textId="58B38A8E" w:rsidR="0054635C" w:rsidRDefault="0054635C">
      <w:pPr>
        <w:pStyle w:val="CommentText"/>
      </w:pPr>
      <w:r>
        <w:rPr>
          <w:rStyle w:val="CommentReference"/>
        </w:rPr>
        <w:annotationRef/>
      </w:r>
      <w:r>
        <w:t>Recommend trade was between pi/4 and offset QPSK, without differential encoding.</w:t>
      </w:r>
    </w:p>
  </w:comment>
  <w:comment w:id="518" w:author="Arunas Macikunas" w:date="2015-04-22T06:26:00Z" w:initials="AM">
    <w:p w14:paraId="3F4CCF45" w14:textId="3BC0F9C2" w:rsidR="0054635C" w:rsidRDefault="0054635C">
      <w:pPr>
        <w:pStyle w:val="CommentText"/>
      </w:pPr>
      <w:r>
        <w:rPr>
          <w:rStyle w:val="CommentReference"/>
        </w:rPr>
        <w:annotationRef/>
      </w:r>
      <w:r>
        <w:t>Fairly high, a spec of +/- 250 Hz should be economically achievable.</w:t>
      </w:r>
    </w:p>
  </w:comment>
  <w:comment w:id="533" w:author="Arunas Macikunas" w:date="2015-04-22T06:26:00Z" w:initials="AM">
    <w:p w14:paraId="3978A84C" w14:textId="2767419C" w:rsidR="0054635C" w:rsidRDefault="0054635C">
      <w:pPr>
        <w:pStyle w:val="CommentText"/>
      </w:pPr>
      <w:r>
        <w:rPr>
          <w:rStyle w:val="CommentReference"/>
        </w:rPr>
        <w:annotationRef/>
      </w:r>
      <w:r>
        <w:t>In test standard, can set a specification such as less than 0.5 dB modem loss due total  transmitter modulation error.</w:t>
      </w:r>
    </w:p>
  </w:comment>
  <w:comment w:id="616" w:author="Arunas Macikunas" w:date="2015-04-22T06:26:00Z" w:initials="AM">
    <w:p w14:paraId="753A52DA" w14:textId="0994B9CA" w:rsidR="0054635C" w:rsidRDefault="0054635C">
      <w:pPr>
        <w:pStyle w:val="CommentText"/>
      </w:pPr>
      <w:r>
        <w:rPr>
          <w:rStyle w:val="CommentReference"/>
        </w:rPr>
        <w:annotationRef/>
      </w:r>
      <w:r>
        <w:t>As discussed at intersessional, stuffing bits should not be required.</w:t>
      </w:r>
    </w:p>
  </w:comment>
  <w:comment w:id="700" w:author="Arunas Macikunas" w:date="2015-04-22T06:26:00Z" w:initials="AM">
    <w:p w14:paraId="0703D37D" w14:textId="61C6B65C" w:rsidR="0054635C" w:rsidRDefault="0054635C">
      <w:pPr>
        <w:pStyle w:val="CommentText"/>
      </w:pPr>
      <w:r>
        <w:rPr>
          <w:rStyle w:val="CommentReference"/>
        </w:rPr>
        <w:annotationRef/>
      </w:r>
      <w:r>
        <w:t>Are these from 1371 AIS?  If so, I would suggest TBC beside the numbers, once modulation and bit rate/coding are selected, the requisite numbers for equivalent performance may change.</w:t>
      </w:r>
    </w:p>
  </w:comment>
  <w:comment w:id="789" w:author="Arunas Macikunas" w:date="2015-04-22T06:26:00Z" w:initials="AM">
    <w:p w14:paraId="1F4ECE73" w14:textId="2C637D99" w:rsidR="0054635C" w:rsidRDefault="0054635C">
      <w:pPr>
        <w:pStyle w:val="CommentText"/>
      </w:pPr>
      <w:r>
        <w:rPr>
          <w:rStyle w:val="CommentReference"/>
        </w:rPr>
        <w:annotationRef/>
      </w:r>
      <w:r>
        <w:t>As above, pi/4 or offset (to be selected based on analysis/test, and  no need for differential encoding.</w:t>
      </w:r>
    </w:p>
  </w:comment>
  <w:comment w:id="835" w:author="Arunas Macikunas" w:date="2015-04-22T06:26:00Z" w:initials="AM">
    <w:p w14:paraId="7FD61C56" w14:textId="0C900E11" w:rsidR="0054635C" w:rsidRDefault="0054635C">
      <w:pPr>
        <w:pStyle w:val="CommentText"/>
      </w:pPr>
      <w:r>
        <w:rPr>
          <w:rStyle w:val="CommentReference"/>
        </w:rPr>
        <w:annotationRef/>
      </w:r>
      <w:r>
        <w:t>As per comment earlier.</w:t>
      </w:r>
    </w:p>
  </w:comment>
  <w:comment w:id="858" w:author="Johnny Schultz" w:date="2015-04-22T06:26:00Z" w:initials="JS">
    <w:p w14:paraId="729E0B3F" w14:textId="0569A636" w:rsidR="0054635C" w:rsidRDefault="0054635C" w:rsidP="008A1316">
      <w:pPr>
        <w:pStyle w:val="CommentText"/>
      </w:pPr>
      <w:r>
        <w:rPr>
          <w:rStyle w:val="CommentReference"/>
        </w:rPr>
        <w:annotationRef/>
      </w:r>
      <w:r>
        <w:t>We should consider a training sequence which implements Barker codes and allows for multiple waveforms and coding rates.  I would suggest using a combination the 13 bit Barker Code and a start flag:  1111100110101 01111110 xx www.</w:t>
      </w:r>
    </w:p>
    <w:p w14:paraId="7053BC49" w14:textId="3DF43C9A" w:rsidR="0054635C" w:rsidRDefault="0054635C" w:rsidP="002C3E4E">
      <w:pPr>
        <w:pStyle w:val="CommentText"/>
      </w:pPr>
      <w:r>
        <w:t>xx selects the FEC coding:</w:t>
      </w:r>
    </w:p>
    <w:p w14:paraId="2A369E17" w14:textId="1C59FCD7" w:rsidR="0054635C" w:rsidRDefault="0054635C" w:rsidP="002C3E4E">
      <w:pPr>
        <w:pStyle w:val="CommentText"/>
      </w:pPr>
      <w:r>
        <w:t>000 – not coding</w:t>
      </w:r>
    </w:p>
    <w:p w14:paraId="070D17E2" w14:textId="7148C811" w:rsidR="0054635C" w:rsidRDefault="0054635C" w:rsidP="002C3E4E">
      <w:pPr>
        <w:pStyle w:val="CommentText"/>
      </w:pPr>
      <w:r>
        <w:t>001 – 1/2 coding</w:t>
      </w:r>
    </w:p>
    <w:p w14:paraId="577C41F2" w14:textId="5DC5B97C" w:rsidR="0054635C" w:rsidRDefault="0054635C" w:rsidP="002C3E4E">
      <w:pPr>
        <w:pStyle w:val="CommentText"/>
      </w:pPr>
      <w:r>
        <w:t>010 – 3/4 coding</w:t>
      </w:r>
    </w:p>
    <w:p w14:paraId="79EAAB5C" w14:textId="378BEA29" w:rsidR="0054635C" w:rsidRDefault="0054635C" w:rsidP="002C3E4E">
      <w:pPr>
        <w:pStyle w:val="CommentText"/>
      </w:pPr>
      <w:r>
        <w:t>011 – 5/6 coding</w:t>
      </w:r>
    </w:p>
    <w:p w14:paraId="4DD52C06" w14:textId="77777777" w:rsidR="0054635C" w:rsidRDefault="0054635C" w:rsidP="002C3E4E">
      <w:pPr>
        <w:pStyle w:val="CommentText"/>
      </w:pPr>
    </w:p>
    <w:p w14:paraId="4973B3FE" w14:textId="1A4AADA4" w:rsidR="0054635C" w:rsidRDefault="0054635C" w:rsidP="002C3E4E">
      <w:pPr>
        <w:pStyle w:val="CommentText"/>
      </w:pPr>
      <w:r>
        <w:t>www – selects waveform</w:t>
      </w:r>
    </w:p>
    <w:p w14:paraId="2BCCF0A3" w14:textId="576B2079" w:rsidR="0054635C" w:rsidRDefault="0054635C" w:rsidP="002C3E4E">
      <w:pPr>
        <w:pStyle w:val="CommentText"/>
      </w:pPr>
      <w:r>
        <w:t xml:space="preserve"> 000 - </w:t>
      </w:r>
      <w:r w:rsidRPr="002C3E4E">
        <w:t>π /4 DQPSK</w:t>
      </w:r>
    </w:p>
    <w:p w14:paraId="318C00EE" w14:textId="630C86D9" w:rsidR="0054635C" w:rsidRDefault="0054635C">
      <w:pPr>
        <w:pStyle w:val="CommentText"/>
      </w:pPr>
    </w:p>
  </w:comment>
  <w:comment w:id="860" w:author="Arunas Macikunas" w:date="2015-04-22T06:26:00Z" w:initials="AM">
    <w:p w14:paraId="0D785967" w14:textId="7724F5EE" w:rsidR="0054635C" w:rsidRDefault="0054635C">
      <w:pPr>
        <w:pStyle w:val="CommentText"/>
      </w:pPr>
      <w:r>
        <w:rPr>
          <w:rStyle w:val="CommentReference"/>
        </w:rPr>
        <w:annotationRef/>
      </w:r>
      <w:r>
        <w:t>Some form of encoding on the waveform/coding selection bits to increase Hamming distance desired, as per discussions on VDES sat downlink modulation / waveforms.</w:t>
      </w:r>
    </w:p>
  </w:comment>
  <w:comment w:id="907" w:author="Arunas Macikunas" w:date="2015-04-22T06:26:00Z" w:initials="AM">
    <w:p w14:paraId="5FFB9D47" w14:textId="31344C37" w:rsidR="0054635C" w:rsidRDefault="0054635C">
      <w:pPr>
        <w:pStyle w:val="CommentText"/>
      </w:pPr>
      <w:r>
        <w:rPr>
          <w:rStyle w:val="CommentReference"/>
        </w:rPr>
        <w:annotationRef/>
      </w:r>
      <w:r>
        <w:t>Inconsistent with earlier text.</w:t>
      </w:r>
    </w:p>
  </w:comment>
  <w:comment w:id="920" w:author="Arunas Macikunas" w:date="2015-04-22T06:26:00Z" w:initials="AM">
    <w:p w14:paraId="3E5CA8E1" w14:textId="2709111A" w:rsidR="0054635C" w:rsidRDefault="0054635C">
      <w:pPr>
        <w:pStyle w:val="CommentText"/>
      </w:pPr>
      <w:r>
        <w:rPr>
          <w:rStyle w:val="CommentReference"/>
        </w:rPr>
        <w:annotationRef/>
      </w:r>
      <w:r>
        <w:t>Should be investigated, and used if forward error correction coding is employed.</w:t>
      </w:r>
    </w:p>
  </w:comment>
  <w:comment w:id="935" w:author="Arunas Macikunas" w:date="2015-04-22T06:26:00Z" w:initials="AM">
    <w:p w14:paraId="21E1C746" w14:textId="273FA134" w:rsidR="0054635C" w:rsidRDefault="0054635C">
      <w:pPr>
        <w:pStyle w:val="CommentText"/>
      </w:pPr>
      <w:r>
        <w:rPr>
          <w:rStyle w:val="CommentReference"/>
        </w:rPr>
        <w:annotationRef/>
      </w:r>
      <w:r>
        <w:t>Yes, however both may be beneficial.</w:t>
      </w:r>
    </w:p>
  </w:comment>
  <w:comment w:id="974" w:author="Arunas Macikunas" w:date="2015-04-22T06:26:00Z" w:initials="AM">
    <w:p w14:paraId="4F181CEF" w14:textId="7A0CEF59" w:rsidR="0054635C" w:rsidRDefault="0054635C">
      <w:pPr>
        <w:pStyle w:val="CommentText"/>
      </w:pPr>
      <w:r>
        <w:rPr>
          <w:rStyle w:val="CommentReference"/>
        </w:rPr>
        <w:annotationRef/>
      </w:r>
      <w:r>
        <w:t>What is the switching time as used here?  Earlier requirement specified full-time reception of channels ASM1 and ASM2 by suitable receiver. Transmit switching time is another matter, and depends on how other AIS frequencies and ASMs behave for transmissions.</w:t>
      </w:r>
    </w:p>
    <w:p w14:paraId="00989EB3" w14:textId="32E4F633" w:rsidR="0054635C" w:rsidRDefault="0054635C">
      <w:pPr>
        <w:pStyle w:val="CommentText"/>
      </w:pPr>
      <w:r>
        <w:t>If this is transmit/receive switching time, it is longer than desired, this would imply lost reception in slot before and after an ASM message is transmitted?</w:t>
      </w:r>
    </w:p>
  </w:comment>
  <w:comment w:id="1003" w:author="Arunas Macikunas" w:date="2015-04-22T06:26:00Z" w:initials="AM">
    <w:p w14:paraId="50ECC085" w14:textId="695960AA" w:rsidR="0054635C" w:rsidRDefault="0054635C">
      <w:pPr>
        <w:pStyle w:val="CommentText"/>
      </w:pPr>
      <w:r>
        <w:rPr>
          <w:rStyle w:val="CommentReference"/>
        </w:rPr>
        <w:annotationRef/>
      </w:r>
      <w:r>
        <w:t>I would recommend 2 W as a minimum for space detection.  Some units could be compliant to standard at 1 W to save battery life.  Spec could read 1 or 2 W (low power).</w:t>
      </w:r>
    </w:p>
  </w:comment>
  <w:comment w:id="1040" w:author="Arunas Macikunas" w:date="2015-04-22T06:26:00Z" w:initials="AM">
    <w:p w14:paraId="4E26AC83" w14:textId="08BE92C7" w:rsidR="0054635C" w:rsidRDefault="0054635C">
      <w:pPr>
        <w:pStyle w:val="CommentText"/>
      </w:pPr>
      <w:r>
        <w:rPr>
          <w:rStyle w:val="CommentReference"/>
        </w:rPr>
        <w:annotationRef/>
      </w:r>
      <w:r>
        <w:t>The way I would explain it, the medium access control is SOTDMA, RATDMA, etc., TDMA is just the multiple access scheme, not the method itself.</w:t>
      </w:r>
    </w:p>
  </w:comment>
  <w:comment w:id="1072" w:author="Johnny Schultz" w:date="2015-04-22T06:26:00Z" w:initials="JS">
    <w:p w14:paraId="418FB72A" w14:textId="30C21BCB" w:rsidR="0054635C" w:rsidRDefault="0054635C">
      <w:pPr>
        <w:pStyle w:val="CommentText"/>
      </w:pPr>
      <w:r>
        <w:rPr>
          <w:rStyle w:val="CommentReference"/>
        </w:rPr>
        <w:annotationRef/>
      </w:r>
      <w:r>
        <w:t xml:space="preserve">This could be a problem if the AIS has different timing (semaphore monde) and the ASM box has UTC direct. </w:t>
      </w:r>
    </w:p>
  </w:comment>
  <w:comment w:id="1084" w:author="Arunas Macikunas" w:date="2015-04-22T06:26:00Z" w:initials="AM">
    <w:p w14:paraId="1211970A" w14:textId="3867A6A9" w:rsidR="0054635C" w:rsidRDefault="0054635C">
      <w:pPr>
        <w:pStyle w:val="CommentText"/>
      </w:pPr>
      <w:r>
        <w:rPr>
          <w:rStyle w:val="CommentReference"/>
        </w:rPr>
        <w:annotationRef/>
      </w:r>
      <w:r>
        <w:t>These assume synchronization similar to AIS – we can limit the cases from those available for AIS, or widen them – the key issue will be how we expect transponders to behave on the AIS channels.</w:t>
      </w:r>
    </w:p>
  </w:comment>
  <w:comment w:id="1121" w:author="Arunas Macikunas" w:date="2015-04-22T06:26:00Z" w:initials="AM">
    <w:p w14:paraId="7B717BC1" w14:textId="2866E98F" w:rsidR="0054635C" w:rsidRDefault="0054635C">
      <w:pPr>
        <w:pStyle w:val="CommentText"/>
      </w:pPr>
      <w:r>
        <w:rPr>
          <w:rStyle w:val="CommentReference"/>
        </w:rPr>
        <w:annotationRef/>
      </w:r>
      <w:r>
        <w:t>Introducing definations for super frames or other structures from other annexes may provide future flexibility, for example in specifying behavior of infrequent transmitters (at minutes, 10s minutes or longer intervals in a day).  Benefits to hardware can include power savings for battery operated devices with long, well defined sleep cycles.</w:t>
      </w:r>
    </w:p>
  </w:comment>
  <w:comment w:id="1167" w:author="Peggy Browning" w:date="2015-04-22T06:26:00Z" w:initials="PB">
    <w:p w14:paraId="06B49782" w14:textId="425B0CD8" w:rsidR="0054635C" w:rsidRDefault="0054635C">
      <w:pPr>
        <w:pStyle w:val="CommentText"/>
      </w:pPr>
      <w:r>
        <w:rPr>
          <w:rStyle w:val="CommentReference"/>
        </w:rPr>
        <w:annotationRef/>
      </w:r>
      <w:r>
        <w:t>Update figure to delete 100/80%</w:t>
      </w:r>
    </w:p>
  </w:comment>
  <w:comment w:id="1197" w:author="Johnny Schultz" w:date="2015-04-22T06:26:00Z" w:initials="JS">
    <w:p w14:paraId="7CCB0F55" w14:textId="5C8640F6" w:rsidR="0054635C" w:rsidRDefault="0054635C">
      <w:pPr>
        <w:pStyle w:val="CommentText"/>
      </w:pPr>
      <w:r>
        <w:rPr>
          <w:rStyle w:val="CommentReference"/>
        </w:rPr>
        <w:annotationRef/>
      </w:r>
      <w:r>
        <w:t>May be message type dependent</w:t>
      </w:r>
    </w:p>
  </w:comment>
  <w:comment w:id="1255" w:author="Peggy Browning" w:date="2015-04-22T06:26:00Z" w:initials="PB">
    <w:p w14:paraId="5E9B3213" w14:textId="75E263F8" w:rsidR="0054635C" w:rsidRDefault="0054635C">
      <w:pPr>
        <w:pStyle w:val="CommentText"/>
      </w:pPr>
      <w:r>
        <w:rPr>
          <w:rStyle w:val="CommentReference"/>
        </w:rPr>
        <w:annotationRef/>
      </w:r>
      <w:r>
        <w:t>Training sequence needs to be updated;</w:t>
      </w:r>
    </w:p>
  </w:comment>
  <w:comment w:id="1267" w:author="Arunas Macikunas" w:date="2015-04-22T06:26:00Z" w:initials="AM">
    <w:p w14:paraId="139A4F08" w14:textId="1ABADC81" w:rsidR="0054635C" w:rsidRDefault="0054635C">
      <w:pPr>
        <w:pStyle w:val="CommentText"/>
      </w:pPr>
      <w:r>
        <w:rPr>
          <w:rStyle w:val="CommentReference"/>
        </w:rPr>
        <w:annotationRef/>
      </w:r>
      <w:r>
        <w:t>Default packet can be shorter, to minimize space-based interference between packets on adjacent slots.  Using code of less than rate ½ will still provide substantial message ‘payload’ data volume (prior to coding).</w:t>
      </w:r>
    </w:p>
  </w:comment>
  <w:comment w:id="1296" w:author="Johnny Schultz" w:date="2015-04-22T06:26:00Z" w:initials="JS">
    <w:p w14:paraId="279C9193" w14:textId="77777777" w:rsidR="0054635C" w:rsidRDefault="0054635C" w:rsidP="002C3E4E">
      <w:pPr>
        <w:pStyle w:val="CommentText"/>
      </w:pPr>
      <w:r>
        <w:rPr>
          <w:rStyle w:val="CommentReference"/>
        </w:rPr>
        <w:annotationRef/>
      </w:r>
      <w:r>
        <w:t>We should consider a training sequence which implements Barker codes and allows for multiple waveforms and coding rates.  I would suggest using a combination the 13 bit Barker Code and a start flag:  1111100110101 01111110 xx www.</w:t>
      </w:r>
    </w:p>
    <w:p w14:paraId="3C898CE5" w14:textId="77777777" w:rsidR="0054635C" w:rsidRDefault="0054635C" w:rsidP="002C3E4E">
      <w:pPr>
        <w:pStyle w:val="CommentText"/>
      </w:pPr>
      <w:r>
        <w:t>xx selects the FEC coding:</w:t>
      </w:r>
    </w:p>
    <w:p w14:paraId="03EEF487" w14:textId="77777777" w:rsidR="0054635C" w:rsidRDefault="0054635C" w:rsidP="002C3E4E">
      <w:pPr>
        <w:pStyle w:val="CommentText"/>
      </w:pPr>
      <w:r>
        <w:t>000 – not coding</w:t>
      </w:r>
    </w:p>
    <w:p w14:paraId="01278F87" w14:textId="77777777" w:rsidR="0054635C" w:rsidRDefault="0054635C" w:rsidP="002C3E4E">
      <w:pPr>
        <w:pStyle w:val="CommentText"/>
      </w:pPr>
      <w:r>
        <w:t>001 – 1/2 coding</w:t>
      </w:r>
    </w:p>
    <w:p w14:paraId="65B9CF29" w14:textId="77777777" w:rsidR="0054635C" w:rsidRDefault="0054635C" w:rsidP="002C3E4E">
      <w:pPr>
        <w:pStyle w:val="CommentText"/>
      </w:pPr>
      <w:r>
        <w:t>010 – 3/4 coding</w:t>
      </w:r>
    </w:p>
    <w:p w14:paraId="244D3CAD" w14:textId="77777777" w:rsidR="0054635C" w:rsidRDefault="0054635C" w:rsidP="002C3E4E">
      <w:pPr>
        <w:pStyle w:val="CommentText"/>
      </w:pPr>
      <w:r>
        <w:t>011 – 5/6 coding</w:t>
      </w:r>
    </w:p>
    <w:p w14:paraId="421D838D" w14:textId="77777777" w:rsidR="0054635C" w:rsidRDefault="0054635C" w:rsidP="002C3E4E">
      <w:pPr>
        <w:pStyle w:val="CommentText"/>
      </w:pPr>
    </w:p>
    <w:p w14:paraId="014C95BD" w14:textId="77777777" w:rsidR="0054635C" w:rsidRDefault="0054635C" w:rsidP="002C3E4E">
      <w:pPr>
        <w:pStyle w:val="CommentText"/>
      </w:pPr>
      <w:r>
        <w:t>www – selects waveform</w:t>
      </w:r>
    </w:p>
    <w:p w14:paraId="72191B25" w14:textId="77777777" w:rsidR="0054635C" w:rsidRDefault="0054635C" w:rsidP="002C3E4E">
      <w:pPr>
        <w:pStyle w:val="CommentText"/>
      </w:pPr>
      <w:r>
        <w:t xml:space="preserve"> 000 - </w:t>
      </w:r>
      <w:r w:rsidRPr="002C3E4E">
        <w:t>π /4 DQPSK</w:t>
      </w:r>
    </w:p>
    <w:p w14:paraId="48335014" w14:textId="77777777" w:rsidR="0054635C" w:rsidRDefault="0054635C" w:rsidP="002C3E4E">
      <w:pPr>
        <w:pStyle w:val="CommentText"/>
      </w:pPr>
    </w:p>
    <w:p w14:paraId="6115C811" w14:textId="1BA90EC4" w:rsidR="0054635C" w:rsidRDefault="0054635C">
      <w:pPr>
        <w:pStyle w:val="CommentText"/>
      </w:pPr>
    </w:p>
  </w:comment>
  <w:comment w:id="1299" w:author="Peggy Browning" w:date="2015-04-22T06:26:00Z" w:initials="PB">
    <w:p w14:paraId="48D1C59A" w14:textId="55CC5610" w:rsidR="0054635C" w:rsidRDefault="0054635C">
      <w:pPr>
        <w:pStyle w:val="CommentText"/>
      </w:pPr>
      <w:r>
        <w:rPr>
          <w:rStyle w:val="CommentReference"/>
        </w:rPr>
        <w:annotationRef/>
      </w:r>
      <w:r>
        <w:t>Add header numbering</w:t>
      </w:r>
    </w:p>
  </w:comment>
  <w:comment w:id="1300" w:author="Arunas Macikunas" w:date="2015-04-22T06:26:00Z" w:initials="AM">
    <w:p w14:paraId="7B22B76E" w14:textId="4A78B3E6" w:rsidR="0054635C" w:rsidRDefault="0054635C">
      <w:pPr>
        <w:pStyle w:val="CommentText"/>
      </w:pPr>
      <w:r>
        <w:rPr>
          <w:rStyle w:val="CommentReference"/>
        </w:rPr>
        <w:annotationRef/>
      </w:r>
      <w:r>
        <w:t>Should also specify data during the ‘ramp-up’ portion of the waveform (bit sequence used) – as part of this signal will be transmitted with some significant power level, knowing the bit sequence can assist with packet frequency, timing acquisition and hence detection.</w:t>
      </w:r>
    </w:p>
  </w:comment>
  <w:comment w:id="1339" w:author="Peggy Browning" w:date="2015-04-22T06:26:00Z" w:initials="PB">
    <w:p w14:paraId="1B0E7723" w14:textId="41CE2FC0" w:rsidR="0054635C" w:rsidRDefault="0054635C">
      <w:pPr>
        <w:pStyle w:val="CommentText"/>
      </w:pPr>
      <w:r>
        <w:rPr>
          <w:rStyle w:val="CommentReference"/>
        </w:rPr>
        <w:annotationRef/>
      </w:r>
      <w:r>
        <w:t>Add reference when defined</w:t>
      </w:r>
    </w:p>
  </w:comment>
  <w:comment w:id="1363" w:author="Arunas Macikunas" w:date="2015-04-22T06:26:00Z" w:initials="AM">
    <w:p w14:paraId="2E20E3AC" w14:textId="37E8DC9E" w:rsidR="0054635C" w:rsidRDefault="0054635C">
      <w:pPr>
        <w:pStyle w:val="CommentText"/>
      </w:pPr>
      <w:r>
        <w:rPr>
          <w:rStyle w:val="CommentReference"/>
        </w:rPr>
        <w:annotationRef/>
      </w:r>
      <w:r>
        <w:t>Not necessarily required, per discussions for sat to ship VDES downlink.  Predefined length of message with given coding rate should suffice (as bit stuffing is not recommend as well).</w:t>
      </w:r>
    </w:p>
  </w:comment>
  <w:comment w:id="1372" w:author="Peggy Browning" w:date="2015-04-22T06:26:00Z" w:initials="PB">
    <w:p w14:paraId="0B0D2429" w14:textId="4983EFF4" w:rsidR="0054635C" w:rsidRDefault="0054635C">
      <w:pPr>
        <w:pStyle w:val="CommentText"/>
      </w:pPr>
      <w:r>
        <w:rPr>
          <w:rStyle w:val="CommentReference"/>
        </w:rPr>
        <w:annotationRef/>
      </w:r>
      <w:r>
        <w:t>Should reference time rather than bits</w:t>
      </w:r>
    </w:p>
  </w:comment>
  <w:comment w:id="1380" w:author="Arunas Macikunas" w:date="2015-04-22T06:26:00Z" w:initials="AM">
    <w:p w14:paraId="7B645916" w14:textId="364BB501" w:rsidR="0054635C" w:rsidRDefault="0054635C">
      <w:pPr>
        <w:pStyle w:val="CommentText"/>
      </w:pPr>
      <w:r>
        <w:rPr>
          <w:rStyle w:val="CommentReference"/>
        </w:rPr>
        <w:annotationRef/>
      </w:r>
      <w:r>
        <w:t>Not recommended here.</w:t>
      </w:r>
    </w:p>
  </w:comment>
  <w:comment w:id="1388" w:author="Peggy Browning" w:date="2015-04-22T06:26:00Z" w:initials="PB">
    <w:p w14:paraId="6599366F" w14:textId="646DA2AB" w:rsidR="0054635C" w:rsidRDefault="0054635C">
      <w:pPr>
        <w:pStyle w:val="CommentText"/>
      </w:pPr>
      <w:r>
        <w:rPr>
          <w:rStyle w:val="CommentReference"/>
        </w:rPr>
        <w:annotationRef/>
      </w:r>
      <w:r>
        <w:t>Should be the same as AIS</w:t>
      </w:r>
    </w:p>
  </w:comment>
  <w:comment w:id="1399" w:author="Peggy Browning" w:date="2015-04-22T06:26:00Z" w:initials="PB">
    <w:p w14:paraId="5D066ABD" w14:textId="702AAD77" w:rsidR="0054635C" w:rsidRDefault="0054635C">
      <w:pPr>
        <w:pStyle w:val="CommentText"/>
      </w:pPr>
      <w:r>
        <w:rPr>
          <w:rStyle w:val="CommentReference"/>
        </w:rPr>
        <w:annotationRef/>
      </w:r>
      <w:r>
        <w:t>Should reference time</w:t>
      </w:r>
    </w:p>
  </w:comment>
  <w:comment w:id="1401" w:author="Arunas Macikunas" w:date="2015-04-22T06:26:00Z" w:initials="AM">
    <w:p w14:paraId="116BACE6" w14:textId="7E548A54" w:rsidR="0054635C" w:rsidRDefault="0054635C">
      <w:pPr>
        <w:pStyle w:val="CommentText"/>
      </w:pPr>
      <w:r>
        <w:rPr>
          <w:rStyle w:val="CommentReference"/>
        </w:rPr>
        <w:annotationRef/>
      </w:r>
      <w:r>
        <w:t>Can expand this definition for space reception case - ?</w:t>
      </w:r>
    </w:p>
  </w:comment>
  <w:comment w:id="1422" w:author="Peggy Browning" w:date="2015-04-22T06:26:00Z" w:initials="PB">
    <w:p w14:paraId="0F5354E2" w14:textId="1C60C7D4" w:rsidR="0054635C" w:rsidRDefault="0054635C">
      <w:pPr>
        <w:pStyle w:val="CommentText"/>
      </w:pPr>
      <w:r>
        <w:rPr>
          <w:rStyle w:val="CommentReference"/>
        </w:rPr>
        <w:annotationRef/>
      </w:r>
      <w:r>
        <w:t>Need to try to make this generic to accommodate different modulation techniques;</w:t>
      </w:r>
    </w:p>
  </w:comment>
  <w:comment w:id="1454" w:author="Peggy Browning" w:date="2015-04-22T06:26:00Z" w:initials="PB">
    <w:p w14:paraId="3629B932" w14:textId="4F7C8C31" w:rsidR="0054635C" w:rsidRDefault="0054635C">
      <w:pPr>
        <w:pStyle w:val="CommentText"/>
      </w:pPr>
      <w:r>
        <w:rPr>
          <w:rStyle w:val="CommentReference"/>
        </w:rPr>
        <w:annotationRef/>
      </w:r>
      <w:r>
        <w:t>How likely is it that turbo coding could create an invalid end flag?</w:t>
      </w:r>
    </w:p>
  </w:comment>
  <w:comment w:id="1483" w:author="Arunas Macikunas" w:date="2015-04-22T06:26:00Z" w:initials="AM">
    <w:p w14:paraId="0C4BBAAB" w14:textId="0130C5C1" w:rsidR="0054635C" w:rsidRDefault="0054635C">
      <w:pPr>
        <w:pStyle w:val="CommentText"/>
      </w:pPr>
      <w:r>
        <w:rPr>
          <w:rStyle w:val="CommentReference"/>
        </w:rPr>
        <w:annotationRef/>
      </w:r>
      <w:r>
        <w:t>That is a good idea</w:t>
      </w:r>
    </w:p>
  </w:comment>
  <w:comment w:id="1542" w:author="Peggy Browning" w:date="2015-04-22T06:26:00Z" w:initials="PB">
    <w:p w14:paraId="5EBA55D0" w14:textId="5E6A34A6" w:rsidR="0054635C" w:rsidRDefault="0054635C">
      <w:pPr>
        <w:pStyle w:val="CommentText"/>
      </w:pPr>
      <w:r>
        <w:rPr>
          <w:rStyle w:val="CommentReference"/>
        </w:rPr>
        <w:annotationRef/>
      </w:r>
      <w:r>
        <w:t>Verify that 1371 describes RATDMA such that multiple slots entry is supported;</w:t>
      </w:r>
    </w:p>
  </w:comment>
  <w:comment w:id="1556" w:author="Peggy Browning" w:date="2015-04-22T06:26:00Z" w:initials="PB">
    <w:p w14:paraId="571F753E" w14:textId="27F36E10" w:rsidR="0054635C" w:rsidRDefault="0054635C">
      <w:pPr>
        <w:pStyle w:val="CommentText"/>
      </w:pPr>
      <w:r>
        <w:rPr>
          <w:rStyle w:val="CommentReference"/>
        </w:rPr>
        <w:annotationRef/>
      </w:r>
      <w:r>
        <w:t>Must VDE give priority to ASM or vice-versa?</w:t>
      </w:r>
    </w:p>
  </w:comment>
  <w:comment w:id="1572" w:author="Arunas Macikunas" w:date="2015-04-22T06:26:00Z" w:initials="AM">
    <w:p w14:paraId="1F9989C2" w14:textId="0F390E33" w:rsidR="0054635C" w:rsidRDefault="0054635C">
      <w:pPr>
        <w:pStyle w:val="CommentText"/>
      </w:pPr>
      <w:r>
        <w:rPr>
          <w:rStyle w:val="CommentReference"/>
        </w:rPr>
        <w:annotationRef/>
      </w:r>
      <w:r>
        <w:t>Why 150 candidate slots?  Is this from 2,250?</w:t>
      </w:r>
    </w:p>
  </w:comment>
  <w:comment w:id="1596" w:author="Peggy Browning" w:date="2015-04-22T06:26:00Z" w:initials="PB">
    <w:p w14:paraId="17BA3513" w14:textId="6505E696" w:rsidR="0054635C" w:rsidRDefault="0054635C">
      <w:pPr>
        <w:pStyle w:val="CommentText"/>
      </w:pPr>
      <w:r>
        <w:rPr>
          <w:rStyle w:val="CommentReference"/>
        </w:rPr>
        <w:annotationRef/>
      </w:r>
      <w:r>
        <w:t>Need to think through a more appropriate means than the 1371 definition of slot reuse</w:t>
      </w:r>
    </w:p>
  </w:comment>
  <w:comment w:id="1612" w:author="Arunas Macikunas" w:date="2015-04-22T06:26:00Z" w:initials="AM">
    <w:p w14:paraId="1AE285C2" w14:textId="6BA458F6" w:rsidR="0054635C" w:rsidRDefault="0054635C">
      <w:pPr>
        <w:pStyle w:val="CommentText"/>
      </w:pPr>
      <w:r>
        <w:rPr>
          <w:rStyle w:val="CommentReference"/>
        </w:rPr>
        <w:annotationRef/>
      </w:r>
      <w:r>
        <w:t>What is meant by ‘parallel’ channels?</w:t>
      </w:r>
    </w:p>
  </w:comment>
  <w:comment w:id="1657" w:author="Peggy Browning" w:date="2015-04-22T06:26:00Z" w:initials="PB">
    <w:p w14:paraId="1B2FA292" w14:textId="2193C968" w:rsidR="0054635C" w:rsidRDefault="0054635C">
      <w:pPr>
        <w:pStyle w:val="CommentText"/>
      </w:pPr>
      <w:r>
        <w:rPr>
          <w:rStyle w:val="CommentReference"/>
        </w:rPr>
        <w:annotationRef/>
      </w:r>
      <w:r>
        <w:t>Replace with reference to 1371 provided RATDMA as described in 1371 is adequate for multi-slot; Also include FATMDA (missing here)</w:t>
      </w:r>
    </w:p>
  </w:comment>
  <w:comment w:id="1663" w:author="Peggy Browning" w:date="2015-04-22T06:26:00Z" w:initials="PB">
    <w:p w14:paraId="4BDD2F74" w14:textId="5F4120BA" w:rsidR="0054635C" w:rsidRDefault="0054635C">
      <w:pPr>
        <w:pStyle w:val="CommentText"/>
      </w:pPr>
      <w:r>
        <w:rPr>
          <w:rStyle w:val="CommentReference"/>
        </w:rPr>
        <w:annotationRef/>
      </w:r>
      <w:r>
        <w:t>The minimal interval should be tied to the channel load rather than a fixed interval (look into repeater standard for threshold), and should consider AIS activity as well</w:t>
      </w:r>
    </w:p>
  </w:comment>
  <w:comment w:id="1678" w:author="Peggy Browning" w:date="2015-04-22T06:26:00Z" w:initials="PB">
    <w:p w14:paraId="2A5445F7" w14:textId="63286B73" w:rsidR="0054635C" w:rsidRDefault="0054635C">
      <w:pPr>
        <w:pStyle w:val="CommentText"/>
      </w:pPr>
      <w:r>
        <w:rPr>
          <w:rStyle w:val="CommentReference"/>
        </w:rPr>
        <w:annotationRef/>
      </w:r>
      <w:r>
        <w:t>Taken directly from 1371</w:t>
      </w:r>
    </w:p>
  </w:comment>
  <w:comment w:id="1776" w:author="Arunas Macikunas" w:date="2015-04-22T06:26:00Z" w:initials="AM">
    <w:p w14:paraId="5B2C85F0" w14:textId="74B29B72" w:rsidR="0054635C" w:rsidRDefault="0054635C">
      <w:pPr>
        <w:pStyle w:val="CommentText"/>
      </w:pPr>
      <w:r>
        <w:rPr>
          <w:rStyle w:val="CommentReference"/>
        </w:rPr>
        <w:annotationRef/>
      </w:r>
      <w:r>
        <w:t>This implies very fast transmission rate on the average per device – there may be many cases where much more infrequent operation is adequate, and sharing of the channel should ideally also be efficient in such a scenario.</w:t>
      </w:r>
    </w:p>
  </w:comment>
  <w:comment w:id="1919" w:author="Arunas Macikunas" w:date="2015-04-22T06:26:00Z" w:initials="AM">
    <w:p w14:paraId="03026C57" w14:textId="7D34CDAA" w:rsidR="0054635C" w:rsidRDefault="0054635C">
      <w:pPr>
        <w:pStyle w:val="CommentText"/>
      </w:pPr>
      <w:r>
        <w:rPr>
          <w:rStyle w:val="CommentReference"/>
        </w:rPr>
        <w:annotationRef/>
      </w:r>
      <w:r>
        <w:t>Is such a slot or frame map similar to Class-A, and subject to license fee if used for lower tier transponders?  If so, should a slot-map free variation be also available?</w:t>
      </w:r>
    </w:p>
  </w:comment>
  <w:comment w:id="1945" w:author="Peggy Browning" w:date="2015-04-22T06:26:00Z" w:initials="PB">
    <w:p w14:paraId="68AE9C7F" w14:textId="77CA23FE" w:rsidR="0054635C" w:rsidRDefault="0054635C">
      <w:pPr>
        <w:pStyle w:val="CommentText"/>
      </w:pPr>
      <w:r>
        <w:rPr>
          <w:rStyle w:val="CommentReference"/>
        </w:rPr>
        <w:annotationRef/>
      </w:r>
      <w:r>
        <w:t>We need to define in a stand-alone section what we mean by “respect AIS” similar to the slot reuse description;</w:t>
      </w:r>
    </w:p>
  </w:comment>
  <w:comment w:id="1985" w:author="Peggy Browning" w:date="2015-04-22T06:26:00Z" w:initials="PB">
    <w:p w14:paraId="487C16F6" w14:textId="3E36E6BA" w:rsidR="00370BA5" w:rsidRDefault="00370BA5">
      <w:pPr>
        <w:pStyle w:val="CommentText"/>
      </w:pPr>
      <w:r>
        <w:rPr>
          <w:rStyle w:val="CommentReference"/>
        </w:rPr>
        <w:annotationRef/>
      </w:r>
      <w:r>
        <w:t xml:space="preserve">Make this clear that the message length </w:t>
      </w:r>
      <w:r w:rsidR="001366C7">
        <w:t>here is the maximum for a single slot, however the message can be up to 5 slots</w:t>
      </w:r>
      <w:r>
        <w:t>;</w:t>
      </w:r>
      <w:r w:rsidR="001366C7">
        <w:t xml:space="preserve"> variable length field</w:t>
      </w:r>
    </w:p>
  </w:comment>
  <w:comment w:id="2333" w:author="Peggy Browning" w:date="2015-04-22T06:26:00Z" w:initials="PB">
    <w:p w14:paraId="6CEB2F6B" w14:textId="4C40EF85" w:rsidR="00426DFE" w:rsidRDefault="00426DFE">
      <w:pPr>
        <w:pStyle w:val="CommentText"/>
      </w:pPr>
      <w:r>
        <w:rPr>
          <w:rStyle w:val="CommentReference"/>
        </w:rPr>
        <w:annotationRef/>
      </w:r>
      <w:r>
        <w:t>Make sure that whatever is defined here does not violate the rules of “politeness” as defined for terrestrial comms</w:t>
      </w:r>
    </w:p>
  </w:comment>
  <w:comment w:id="2427" w:author="Peggy Browning" w:date="2015-04-22T06:26:00Z" w:initials="PB">
    <w:p w14:paraId="72010C04" w14:textId="562DA32B" w:rsidR="00830E9F" w:rsidRDefault="00830E9F">
      <w:pPr>
        <w:pStyle w:val="CommentText"/>
      </w:pPr>
      <w:r>
        <w:rPr>
          <w:rStyle w:val="CommentReference"/>
        </w:rPr>
        <w:annotationRef/>
      </w:r>
      <w:r>
        <w:t>Bit stuffing will not be used this needs to be adjusted as appropriate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68E516E" w15:done="0"/>
  <w15:commentEx w15:paraId="709669D9" w15:done="0"/>
  <w15:commentEx w15:paraId="3955E8E8" w15:done="0"/>
  <w15:commentEx w15:paraId="3E7D722A" w15:done="0"/>
  <w15:commentEx w15:paraId="4F166668" w15:done="0"/>
  <w15:commentEx w15:paraId="40090C4C" w15:done="0"/>
  <w15:commentEx w15:paraId="15D89EED" w15:done="0"/>
  <w15:commentEx w15:paraId="76C375A2" w15:done="0"/>
  <w15:commentEx w15:paraId="3F4CCF45" w15:done="0"/>
  <w15:commentEx w15:paraId="3978A84C" w15:done="0"/>
  <w15:commentEx w15:paraId="753A52DA" w15:done="0"/>
  <w15:commentEx w15:paraId="0703D37D" w15:done="0"/>
  <w15:commentEx w15:paraId="1F4ECE73" w15:done="0"/>
  <w15:commentEx w15:paraId="7FD61C56" w15:done="0"/>
  <w15:commentEx w15:paraId="318C00EE" w15:done="0"/>
  <w15:commentEx w15:paraId="0D785967" w15:done="0"/>
  <w15:commentEx w15:paraId="5FFB9D47" w15:done="0"/>
  <w15:commentEx w15:paraId="3E5CA8E1" w15:done="0"/>
  <w15:commentEx w15:paraId="21E1C746" w15:done="0"/>
  <w15:commentEx w15:paraId="00989EB3" w15:done="0"/>
  <w15:commentEx w15:paraId="50ECC085" w15:done="0"/>
  <w15:commentEx w15:paraId="4E26AC83" w15:done="0"/>
  <w15:commentEx w15:paraId="418FB72A" w15:done="0"/>
  <w15:commentEx w15:paraId="1211970A" w15:done="0"/>
  <w15:commentEx w15:paraId="7B717BC1" w15:done="0"/>
  <w15:commentEx w15:paraId="06B49782" w15:done="0"/>
  <w15:commentEx w15:paraId="7CCB0F55" w15:done="0"/>
  <w15:commentEx w15:paraId="5E9B3213" w15:done="0"/>
  <w15:commentEx w15:paraId="139A4F08" w15:done="0"/>
  <w15:commentEx w15:paraId="6115C811" w15:done="0"/>
  <w15:commentEx w15:paraId="48D1C59A" w15:done="0"/>
  <w15:commentEx w15:paraId="7B22B76E" w15:done="0"/>
  <w15:commentEx w15:paraId="1B0E7723" w15:done="0"/>
  <w15:commentEx w15:paraId="2E20E3AC" w15:done="0"/>
  <w15:commentEx w15:paraId="0B0D2429" w15:done="0"/>
  <w15:commentEx w15:paraId="7B645916" w15:done="0"/>
  <w15:commentEx w15:paraId="6599366F" w15:done="0"/>
  <w15:commentEx w15:paraId="5D066ABD" w15:done="0"/>
  <w15:commentEx w15:paraId="116BACE6" w15:done="0"/>
  <w15:commentEx w15:paraId="0F5354E2" w15:done="0"/>
  <w15:commentEx w15:paraId="3629B932" w15:done="0"/>
  <w15:commentEx w15:paraId="0C4BBAAB" w15:done="0"/>
  <w15:commentEx w15:paraId="5EBA55D0" w15:done="0"/>
  <w15:commentEx w15:paraId="571F753E" w15:done="0"/>
  <w15:commentEx w15:paraId="1F9989C2" w15:done="0"/>
  <w15:commentEx w15:paraId="17BA3513" w15:done="0"/>
  <w15:commentEx w15:paraId="1AE285C2" w15:done="0"/>
  <w15:commentEx w15:paraId="1B2FA292" w15:done="0"/>
  <w15:commentEx w15:paraId="4BDD2F74" w15:done="0"/>
  <w15:commentEx w15:paraId="2A5445F7" w15:done="0"/>
  <w15:commentEx w15:paraId="5B2C85F0" w15:done="0"/>
  <w15:commentEx w15:paraId="03026C57" w15:done="0"/>
  <w15:commentEx w15:paraId="68AE9C7F" w15:done="0"/>
  <w15:commentEx w15:paraId="487C16F6" w15:done="0"/>
  <w15:commentEx w15:paraId="6CEB2F6B" w15:done="0"/>
  <w15:commentEx w15:paraId="72010C0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6EAC8D" w14:textId="77777777" w:rsidR="00725909" w:rsidRDefault="00725909">
      <w:r>
        <w:separator/>
      </w:r>
    </w:p>
  </w:endnote>
  <w:endnote w:type="continuationSeparator" w:id="0">
    <w:p w14:paraId="4661B1C4" w14:textId="77777777" w:rsidR="00725909" w:rsidRDefault="00725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D1538A" w14:textId="77777777" w:rsidR="0054635C" w:rsidRPr="00B112BC" w:rsidRDefault="00725909" w:rsidP="00B112BC">
    <w:pPr>
      <w:pStyle w:val="Footer"/>
    </w:pPr>
    <w:r>
      <w:fldChar w:fldCharType="begin"/>
    </w:r>
    <w:r>
      <w:instrText xml:space="preserve"> FILENAME \p  \* MERGEFORMAT </w:instrText>
    </w:r>
    <w:r>
      <w:fldChar w:fldCharType="separate"/>
    </w:r>
    <w:r w:rsidR="0054635C">
      <w:t>M:\BRSGD\TEXT2014\SG05\WP5B\700\761\761N08e.docx</w:t>
    </w:r>
    <w:r>
      <w:fldChar w:fldCharType="end"/>
    </w:r>
    <w:r w:rsidR="0054635C">
      <w:tab/>
    </w:r>
    <w:r w:rsidR="0054635C">
      <w:fldChar w:fldCharType="begin"/>
    </w:r>
    <w:r w:rsidR="0054635C">
      <w:instrText xml:space="preserve"> SAVEDATE \@ DD.MM.YY </w:instrText>
    </w:r>
    <w:r w:rsidR="0054635C">
      <w:fldChar w:fldCharType="separate"/>
    </w:r>
    <w:r w:rsidR="004769D9">
      <w:t>22.04.15</w:t>
    </w:r>
    <w:r w:rsidR="0054635C">
      <w:fldChar w:fldCharType="end"/>
    </w:r>
    <w:r w:rsidR="0054635C">
      <w:tab/>
    </w:r>
    <w:r w:rsidR="0054635C">
      <w:fldChar w:fldCharType="begin"/>
    </w:r>
    <w:r w:rsidR="0054635C">
      <w:instrText xml:space="preserve"> PRINTDATE \@ DD.MM.YY </w:instrText>
    </w:r>
    <w:r w:rsidR="0054635C">
      <w:fldChar w:fldCharType="separate"/>
    </w:r>
    <w:r w:rsidR="0054635C">
      <w:t>03.12.14</w:t>
    </w:r>
    <w:r w:rsidR="0054635C">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4E7A36" w14:textId="77777777" w:rsidR="0054635C" w:rsidRDefault="00725909">
    <w:pPr>
      <w:pStyle w:val="Footer"/>
    </w:pPr>
    <w:r>
      <w:fldChar w:fldCharType="begin"/>
    </w:r>
    <w:r>
      <w:instrText xml:space="preserve"> FILENAME \p  \* MERGEFORMAT </w:instrText>
    </w:r>
    <w:r>
      <w:fldChar w:fldCharType="separate"/>
    </w:r>
    <w:r w:rsidR="0054635C">
      <w:t>M:\BRSGD\TEXT2014\SG05\WP5B\700\761\761N08e.docx</w:t>
    </w:r>
    <w:r>
      <w:fldChar w:fldCharType="end"/>
    </w:r>
    <w:r w:rsidR="0054635C">
      <w:tab/>
    </w:r>
    <w:r w:rsidR="0054635C">
      <w:fldChar w:fldCharType="begin"/>
    </w:r>
    <w:r w:rsidR="0054635C">
      <w:instrText xml:space="preserve"> SAVEDATE \@ DD.MM.YY </w:instrText>
    </w:r>
    <w:r w:rsidR="0054635C">
      <w:fldChar w:fldCharType="separate"/>
    </w:r>
    <w:r w:rsidR="004769D9">
      <w:t>22.04.15</w:t>
    </w:r>
    <w:r w:rsidR="0054635C">
      <w:fldChar w:fldCharType="end"/>
    </w:r>
    <w:r w:rsidR="0054635C">
      <w:tab/>
    </w:r>
    <w:r w:rsidR="0054635C">
      <w:fldChar w:fldCharType="begin"/>
    </w:r>
    <w:r w:rsidR="0054635C">
      <w:instrText xml:space="preserve"> PRINTDATE \@ DD.MM.YY </w:instrText>
    </w:r>
    <w:r w:rsidR="0054635C">
      <w:fldChar w:fldCharType="separate"/>
    </w:r>
    <w:r w:rsidR="0054635C">
      <w:t>03.12.14</w:t>
    </w:r>
    <w:r w:rsidR="0054635C">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29C730" w14:textId="77777777" w:rsidR="00725909" w:rsidRDefault="00725909">
      <w:r>
        <w:t>____________________</w:t>
      </w:r>
    </w:p>
  </w:footnote>
  <w:footnote w:type="continuationSeparator" w:id="0">
    <w:p w14:paraId="0B47E936" w14:textId="77777777" w:rsidR="00725909" w:rsidRDefault="00725909">
      <w:r>
        <w:continuationSeparator/>
      </w:r>
    </w:p>
  </w:footnote>
  <w:footnote w:id="1">
    <w:p w14:paraId="7DD3FA6C" w14:textId="77777777" w:rsidR="0054635C" w:rsidRDefault="0054635C" w:rsidP="0090223B">
      <w:pPr>
        <w:pStyle w:val="FootnoteText"/>
        <w:rPr>
          <w:ins w:id="1393" w:author="Johnny Schultz" w:date="2015-01-15T14:23:00Z"/>
        </w:rPr>
      </w:pPr>
      <w:ins w:id="1394" w:author="Johnny Schultz" w:date="2015-01-15T14:23:00Z">
        <w:r>
          <w:rPr>
            <w:rStyle w:val="FootnoteReference"/>
          </w:rPr>
          <w:footnoteRef/>
        </w:r>
        <w:r>
          <w:tab/>
          <w:t>1 Nautical mile = 1 852 metres</w:t>
        </w:r>
      </w:ins>
    </w:p>
    <w:p w14:paraId="483B0735" w14:textId="77777777" w:rsidR="0054635C" w:rsidRPr="00814204" w:rsidRDefault="0054635C" w:rsidP="0090223B">
      <w:pPr>
        <w:pStyle w:val="FootnoteText"/>
        <w:rPr>
          <w:ins w:id="1395" w:author="Johnny Schultz" w:date="2015-01-15T14:23:00Z"/>
        </w:rPr>
      </w:pPr>
      <w:ins w:id="1396" w:author="Johnny Schultz" w:date="2015-01-15T14:23:00Z">
        <w:r>
          <w:tab/>
          <w:t>235.9 Nautical miles = 436 886.8 metres; 120 Nautical miles = 222 240 metres</w:t>
        </w:r>
      </w:ins>
    </w:p>
  </w:footnote>
  <w:footnote w:id="2">
    <w:p w14:paraId="039571DF" w14:textId="77777777" w:rsidR="00CC412C" w:rsidRPr="009F78B2" w:rsidRDefault="00CC412C" w:rsidP="00CC412C">
      <w:pPr>
        <w:pStyle w:val="FootnoteText"/>
        <w:keepNext/>
        <w:rPr>
          <w:ins w:id="2536" w:author="Peggy Browning" w:date="2015-04-22T06:05:00Z"/>
          <w:lang w:val="en-US"/>
        </w:rPr>
      </w:pPr>
      <w:ins w:id="2537" w:author="Peggy Browning" w:date="2015-04-22T06:05:00Z">
        <w:r>
          <w:rPr>
            <w:rStyle w:val="FootnoteReference"/>
          </w:rPr>
          <w:footnoteRef/>
        </w:r>
        <w:r w:rsidRPr="009F78B2">
          <w:rPr>
            <w:lang w:val="en-US"/>
          </w:rPr>
          <w:tab/>
        </w:r>
        <w:r w:rsidRPr="007657F4">
          <w:rPr>
            <w:szCs w:val="22"/>
            <w:lang w:val="en-US"/>
          </w:rPr>
          <w:t>The following example is compliant with the requirement</w:t>
        </w:r>
        <w:r w:rsidRPr="009F78B2">
          <w:rPr>
            <w:lang w:val="en-US"/>
          </w:rPr>
          <w:t>:</w:t>
        </w:r>
      </w:ins>
    </w:p>
    <w:p w14:paraId="173E3981" w14:textId="77777777" w:rsidR="00CC412C" w:rsidRPr="0058528A" w:rsidRDefault="00CC412C" w:rsidP="00CC412C">
      <w:pPr>
        <w:pStyle w:val="FootnoteText"/>
        <w:rPr>
          <w:ins w:id="2538" w:author="Peggy Browning" w:date="2015-04-22T06:05:00Z"/>
          <w:lang w:val="en-US"/>
        </w:rPr>
      </w:pPr>
      <w:ins w:id="2539" w:author="Peggy Browning" w:date="2015-04-22T06:05:00Z">
        <w:r>
          <w:rPr>
            <w:szCs w:val="22"/>
            <w:lang w:val="en-US"/>
          </w:rPr>
          <w:tab/>
        </w:r>
        <w:r w:rsidRPr="007657F4">
          <w:rPr>
            <w:szCs w:val="22"/>
            <w:lang w:val="en-US"/>
          </w:rPr>
          <w:t>Sample the RF signal strength at a rate &gt;1 kHz, average the samples over a sliding 20 ms period and over a 4 s interval determine the minimum period value. Maintain a history of 15 such intervals. The minimum of all 15 intervals is the background level. Add a fixed 10 dB offset to give the CS detection threshold</w:t>
        </w:r>
        <w:r w:rsidRPr="009F78B2">
          <w:rPr>
            <w:lang w:val="en-US"/>
          </w:rPr>
          <w:t>.</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376D89" w14:textId="77777777" w:rsidR="0054635C" w:rsidRDefault="0054635C"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4769D9">
      <w:rPr>
        <w:rStyle w:val="PageNumber"/>
        <w:noProof/>
      </w:rPr>
      <w:t>2</w:t>
    </w:r>
    <w:r>
      <w:rPr>
        <w:rStyle w:val="PageNumber"/>
      </w:rPr>
      <w:fldChar w:fldCharType="end"/>
    </w:r>
    <w:r>
      <w:rPr>
        <w:rStyle w:val="PageNumber"/>
      </w:rPr>
      <w:t xml:space="preserve"> -</w:t>
    </w:r>
  </w:p>
  <w:p w14:paraId="0B71E5EF" w14:textId="77777777" w:rsidR="0054635C" w:rsidRDefault="0054635C" w:rsidP="00935B6E">
    <w:pPr>
      <w:pStyle w:val="Header"/>
      <w:rPr>
        <w:lang w:val="en-US"/>
      </w:rPr>
    </w:pPr>
    <w:r>
      <w:rPr>
        <w:lang w:val="en-US"/>
      </w:rPr>
      <w:t>5B/761 (Annex 8)-E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836B43" w14:textId="22B6D1DE" w:rsidR="004769D9" w:rsidRDefault="004769D9" w:rsidP="004769D9">
    <w:pPr>
      <w:pStyle w:val="Header"/>
      <w:jc w:val="right"/>
    </w:pPr>
    <w:r>
      <w:t>ENAV17-11.2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C6820"/>
    <w:multiLevelType w:val="hybridMultilevel"/>
    <w:tmpl w:val="B73052C2"/>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1" w15:restartNumberingAfterBreak="0">
    <w:nsid w:val="0829450A"/>
    <w:multiLevelType w:val="hybridMultilevel"/>
    <w:tmpl w:val="C358A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357D74"/>
    <w:multiLevelType w:val="hybridMultilevel"/>
    <w:tmpl w:val="F00A71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A83646"/>
    <w:multiLevelType w:val="hybridMultilevel"/>
    <w:tmpl w:val="B6C05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A71C95"/>
    <w:multiLevelType w:val="hybridMultilevel"/>
    <w:tmpl w:val="488CB80E"/>
    <w:lvl w:ilvl="0" w:tplc="EE549EEA">
      <w:start w:val="60"/>
      <w:numFmt w:val="bullet"/>
      <w:lvlText w:val="-"/>
      <w:lvlJc w:val="left"/>
      <w:pPr>
        <w:ind w:left="720" w:hanging="360"/>
      </w:pPr>
      <w:rPr>
        <w:rFonts w:ascii="Tahoma" w:eastAsia="Times New Roman" w:hAnsi="Tahoma"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61E3CD0"/>
    <w:multiLevelType w:val="hybridMultilevel"/>
    <w:tmpl w:val="58A061EE"/>
    <w:lvl w:ilvl="0" w:tplc="42AC42DC">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D906056"/>
    <w:multiLevelType w:val="hybridMultilevel"/>
    <w:tmpl w:val="0BDC6DC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1FFA62F7"/>
    <w:multiLevelType w:val="hybridMultilevel"/>
    <w:tmpl w:val="B86C7714"/>
    <w:lvl w:ilvl="0" w:tplc="EE549EEA">
      <w:start w:val="60"/>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89175F"/>
    <w:multiLevelType w:val="hybridMultilevel"/>
    <w:tmpl w:val="76ECBD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764A03"/>
    <w:multiLevelType w:val="multilevel"/>
    <w:tmpl w:val="5AFAC06C"/>
    <w:lvl w:ilvl="0">
      <w:start w:val="6"/>
      <w:numFmt w:val="decimal"/>
      <w:lvlText w:val="%1"/>
      <w:lvlJc w:val="left"/>
      <w:pPr>
        <w:ind w:left="840" w:hanging="840"/>
      </w:pPr>
      <w:rPr>
        <w:rFonts w:hint="default"/>
        <w:b/>
      </w:rPr>
    </w:lvl>
    <w:lvl w:ilvl="1">
      <w:start w:val="1"/>
      <w:numFmt w:val="decimal"/>
      <w:lvlText w:val="%1.%2"/>
      <w:lvlJc w:val="left"/>
      <w:pPr>
        <w:ind w:left="840" w:hanging="840"/>
      </w:pPr>
      <w:rPr>
        <w:rFonts w:hint="default"/>
        <w:b/>
        <w:color w:val="auto"/>
      </w:rPr>
    </w:lvl>
    <w:lvl w:ilvl="2">
      <w:start w:val="2"/>
      <w:numFmt w:val="decimal"/>
      <w:lvlText w:val="%1.%2.%3"/>
      <w:lvlJc w:val="left"/>
      <w:pPr>
        <w:ind w:left="840" w:hanging="840"/>
      </w:pPr>
      <w:rPr>
        <w:rFonts w:hint="default"/>
        <w:b/>
      </w:rPr>
    </w:lvl>
    <w:lvl w:ilvl="3">
      <w:start w:val="1"/>
      <w:numFmt w:val="decimal"/>
      <w:lvlText w:val="%1.%2.%3.%4"/>
      <w:lvlJc w:val="left"/>
      <w:pPr>
        <w:ind w:left="840" w:hanging="84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33E511EC"/>
    <w:multiLevelType w:val="hybridMultilevel"/>
    <w:tmpl w:val="FB92BE78"/>
    <w:lvl w:ilvl="0" w:tplc="ABD83094">
      <w:start w:val="3"/>
      <w:numFmt w:val="bullet"/>
      <w:lvlText w:val="-"/>
      <w:lvlJc w:val="left"/>
      <w:pPr>
        <w:ind w:left="660" w:hanging="360"/>
      </w:pPr>
      <w:rPr>
        <w:rFonts w:ascii="Times New Roman" w:eastAsiaTheme="minorEastAsia" w:hAnsi="Times New Roman" w:cs="Times New Roman" w:hint="default"/>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11" w15:restartNumberingAfterBreak="0">
    <w:nsid w:val="345433BE"/>
    <w:multiLevelType w:val="hybridMultilevel"/>
    <w:tmpl w:val="B07AC1D6"/>
    <w:lvl w:ilvl="0" w:tplc="8D7EA34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8746995"/>
    <w:multiLevelType w:val="hybridMultilevel"/>
    <w:tmpl w:val="9A96F6C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3BA14D35"/>
    <w:multiLevelType w:val="multilevel"/>
    <w:tmpl w:val="A5427976"/>
    <w:lvl w:ilvl="0">
      <w:start w:val="6"/>
      <w:numFmt w:val="decimal"/>
      <w:lvlText w:val="%1"/>
      <w:lvlJc w:val="left"/>
      <w:pPr>
        <w:ind w:left="375" w:hanging="375"/>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color w:val="auto"/>
      </w:rPr>
    </w:lvl>
    <w:lvl w:ilvl="4">
      <w:start w:val="1"/>
      <w:numFmt w:val="decimal"/>
      <w:lvlText w:val="%5."/>
      <w:lvlJc w:val="left"/>
      <w:pPr>
        <w:ind w:left="1440" w:hanging="1440"/>
      </w:pPr>
      <w:rPr>
        <w:rFonts w:hint="default"/>
        <w:b/>
        <w:sz w:val="28"/>
        <w:szCs w:val="28"/>
      </w:rPr>
    </w:lvl>
    <w:lvl w:ilvl="5">
      <w:start w:val="1"/>
      <w:numFmt w:val="decimal"/>
      <w:lvlText w:val="%1.%2.%3.%4.%5.%6"/>
      <w:lvlJc w:val="left"/>
      <w:pPr>
        <w:ind w:left="1800" w:hanging="1800"/>
      </w:pPr>
      <w:rPr>
        <w:rFonts w:hint="default"/>
        <w:b/>
        <w:color w:val="FF0000"/>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4" w15:restartNumberingAfterBreak="0">
    <w:nsid w:val="3D221469"/>
    <w:multiLevelType w:val="multilevel"/>
    <w:tmpl w:val="69181A0C"/>
    <w:lvl w:ilvl="0">
      <w:start w:val="2"/>
      <w:numFmt w:val="decimal"/>
      <w:lvlText w:val="%1"/>
      <w:lvlJc w:val="left"/>
      <w:pPr>
        <w:ind w:left="375" w:hanging="375"/>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color w:val="auto"/>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b/>
        <w:color w:val="FF0000"/>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5" w15:restartNumberingAfterBreak="0">
    <w:nsid w:val="3DBC08F3"/>
    <w:multiLevelType w:val="multilevel"/>
    <w:tmpl w:val="507E5D40"/>
    <w:lvl w:ilvl="0">
      <w:start w:val="1"/>
      <w:numFmt w:val="decimal"/>
      <w:lvlText w:val="%1"/>
      <w:lvlJc w:val="left"/>
      <w:pPr>
        <w:ind w:left="375" w:hanging="375"/>
      </w:pPr>
      <w:rPr>
        <w:rFonts w:hint="default"/>
        <w:b/>
        <w:color w:val="auto"/>
        <w:sz w:val="28"/>
        <w:szCs w:val="28"/>
      </w:rPr>
    </w:lvl>
    <w:lvl w:ilvl="1">
      <w:start w:val="1"/>
      <w:numFmt w:val="decimal"/>
      <w:lvlText w:val="%1.%2"/>
      <w:lvlJc w:val="left"/>
      <w:pPr>
        <w:ind w:left="720" w:hanging="720"/>
      </w:pPr>
      <w:rPr>
        <w:rFonts w:hint="default"/>
        <w:b/>
        <w:color w:val="auto"/>
      </w:rPr>
    </w:lvl>
    <w:lvl w:ilvl="2">
      <w:start w:val="1"/>
      <w:numFmt w:val="decimal"/>
      <w:lvlText w:val="%1.%2.%3"/>
      <w:lvlJc w:val="left"/>
      <w:pPr>
        <w:ind w:left="1080" w:hanging="1080"/>
      </w:pPr>
      <w:rPr>
        <w:rFonts w:hint="default"/>
        <w:b/>
        <w:color w:val="auto"/>
      </w:rPr>
    </w:lvl>
    <w:lvl w:ilvl="3">
      <w:start w:val="1"/>
      <w:numFmt w:val="decimal"/>
      <w:lvlText w:val="%1.%2.%3.%4"/>
      <w:lvlJc w:val="left"/>
      <w:pPr>
        <w:ind w:left="1080" w:hanging="1080"/>
      </w:pPr>
      <w:rPr>
        <w:rFonts w:hint="default"/>
        <w:b/>
        <w:color w:val="auto"/>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b/>
        <w:color w:val="FF0000"/>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15:restartNumberingAfterBreak="0">
    <w:nsid w:val="406A6B13"/>
    <w:multiLevelType w:val="hybridMultilevel"/>
    <w:tmpl w:val="FDFE999E"/>
    <w:lvl w:ilvl="0" w:tplc="EE549EEA">
      <w:start w:val="60"/>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773732"/>
    <w:multiLevelType w:val="multilevel"/>
    <w:tmpl w:val="6A12A7D0"/>
    <w:lvl w:ilvl="0">
      <w:start w:val="1"/>
      <w:numFmt w:val="decimal"/>
      <w:lvlText w:val="%1"/>
      <w:lvlJc w:val="left"/>
      <w:pPr>
        <w:ind w:left="1140" w:hanging="1140"/>
      </w:pPr>
      <w:rPr>
        <w:rFonts w:hint="default"/>
      </w:rPr>
    </w:lvl>
    <w:lvl w:ilvl="1">
      <w:start w:val="1"/>
      <w:numFmt w:val="decimal"/>
      <w:isLgl/>
      <w:lvlText w:val="%1.%2"/>
      <w:lvlJc w:val="left"/>
      <w:pPr>
        <w:ind w:left="1140" w:hanging="1140"/>
      </w:pPr>
      <w:rPr>
        <w:rFonts w:hint="default"/>
        <w:b/>
      </w:rPr>
    </w:lvl>
    <w:lvl w:ilvl="2">
      <w:start w:val="1"/>
      <w:numFmt w:val="decimal"/>
      <w:isLgl/>
      <w:lvlText w:val="%1.%2.%3"/>
      <w:lvlJc w:val="left"/>
      <w:pPr>
        <w:ind w:left="1140" w:hanging="1140"/>
      </w:pPr>
      <w:rPr>
        <w:rFonts w:hint="default"/>
        <w:b/>
      </w:rPr>
    </w:lvl>
    <w:lvl w:ilvl="3">
      <w:start w:val="1"/>
      <w:numFmt w:val="decimal"/>
      <w:isLgl/>
      <w:lvlText w:val="%1.%2.%3.%4"/>
      <w:lvlJc w:val="left"/>
      <w:pPr>
        <w:ind w:left="1140" w:hanging="1140"/>
      </w:pPr>
      <w:rPr>
        <w:rFonts w:hint="default"/>
        <w:b/>
      </w:rPr>
    </w:lvl>
    <w:lvl w:ilvl="4">
      <w:start w:val="1"/>
      <w:numFmt w:val="decimal"/>
      <w:isLgl/>
      <w:lvlText w:val="%1.%2.%3.%4.%5"/>
      <w:lvlJc w:val="left"/>
      <w:pPr>
        <w:ind w:left="1140" w:hanging="1140"/>
      </w:pPr>
      <w:rPr>
        <w:rFonts w:hint="default"/>
        <w:b/>
      </w:rPr>
    </w:lvl>
    <w:lvl w:ilvl="5">
      <w:start w:val="1"/>
      <w:numFmt w:val="decimal"/>
      <w:isLgl/>
      <w:lvlText w:val="%1.%2.%3.%4.%5.%6"/>
      <w:lvlJc w:val="left"/>
      <w:pPr>
        <w:ind w:left="1140" w:hanging="11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18" w15:restartNumberingAfterBreak="0">
    <w:nsid w:val="491D0F65"/>
    <w:multiLevelType w:val="hybridMultilevel"/>
    <w:tmpl w:val="5F861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067553"/>
    <w:multiLevelType w:val="multilevel"/>
    <w:tmpl w:val="4966400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4D1022EF"/>
    <w:multiLevelType w:val="hybridMultilevel"/>
    <w:tmpl w:val="658E547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0BF0121"/>
    <w:multiLevelType w:val="multilevel"/>
    <w:tmpl w:val="47A6FEBE"/>
    <w:lvl w:ilvl="0">
      <w:start w:val="9"/>
      <w:numFmt w:val="decimal"/>
      <w:lvlText w:val="%1"/>
      <w:lvlJc w:val="left"/>
      <w:pPr>
        <w:ind w:left="375" w:hanging="375"/>
      </w:pPr>
      <w:rPr>
        <w:rFonts w:hint="default"/>
        <w:b/>
        <w:color w:val="auto"/>
        <w:sz w:val="28"/>
        <w:szCs w:val="28"/>
      </w:rPr>
    </w:lvl>
    <w:lvl w:ilvl="1">
      <w:start w:val="1"/>
      <w:numFmt w:val="decimal"/>
      <w:lvlText w:val="%1.%2"/>
      <w:lvlJc w:val="left"/>
      <w:pPr>
        <w:ind w:left="720" w:hanging="720"/>
      </w:pPr>
      <w:rPr>
        <w:rFonts w:hint="default"/>
        <w:b/>
        <w:color w:val="auto"/>
        <w:sz w:val="28"/>
        <w:szCs w:val="28"/>
      </w:rPr>
    </w:lvl>
    <w:lvl w:ilvl="2">
      <w:start w:val="1"/>
      <w:numFmt w:val="decimal"/>
      <w:lvlText w:val="%1.%2.%3"/>
      <w:lvlJc w:val="left"/>
      <w:pPr>
        <w:ind w:left="1080" w:hanging="1080"/>
      </w:pPr>
      <w:rPr>
        <w:rFonts w:hint="default"/>
        <w:b/>
        <w:color w:val="auto"/>
      </w:rPr>
    </w:lvl>
    <w:lvl w:ilvl="3">
      <w:start w:val="1"/>
      <w:numFmt w:val="decimal"/>
      <w:lvlText w:val="%1.%2.%3.%4"/>
      <w:lvlJc w:val="left"/>
      <w:pPr>
        <w:ind w:left="1080" w:hanging="1080"/>
      </w:pPr>
      <w:rPr>
        <w:rFonts w:hint="default"/>
        <w:b/>
        <w:color w:val="auto"/>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b/>
        <w:color w:val="FF0000"/>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2" w15:restartNumberingAfterBreak="0">
    <w:nsid w:val="5B313CEE"/>
    <w:multiLevelType w:val="hybridMultilevel"/>
    <w:tmpl w:val="799CE60A"/>
    <w:lvl w:ilvl="0" w:tplc="EE549EEA">
      <w:start w:val="60"/>
      <w:numFmt w:val="bullet"/>
      <w:lvlText w:val="-"/>
      <w:lvlJc w:val="left"/>
      <w:pPr>
        <w:ind w:left="720" w:hanging="360"/>
      </w:pPr>
      <w:rPr>
        <w:rFonts w:ascii="Tahoma" w:eastAsia="Times New Roman" w:hAnsi="Tahoma"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BDE2560"/>
    <w:multiLevelType w:val="hybridMultilevel"/>
    <w:tmpl w:val="352090D4"/>
    <w:lvl w:ilvl="0" w:tplc="EE549EEA">
      <w:start w:val="60"/>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3B187C"/>
    <w:multiLevelType w:val="multilevel"/>
    <w:tmpl w:val="FA22A84C"/>
    <w:lvl w:ilvl="0">
      <w:start w:val="2"/>
      <w:numFmt w:val="decimal"/>
      <w:lvlText w:val="%1"/>
      <w:lvlJc w:val="left"/>
      <w:pPr>
        <w:ind w:left="375" w:hanging="375"/>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color w:val="auto"/>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b/>
        <w:color w:val="FF0000"/>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5" w15:restartNumberingAfterBreak="0">
    <w:nsid w:val="5E87396D"/>
    <w:multiLevelType w:val="multilevel"/>
    <w:tmpl w:val="33BC0E40"/>
    <w:lvl w:ilvl="0">
      <w:start w:val="9"/>
      <w:numFmt w:val="decimal"/>
      <w:lvlText w:val="%1"/>
      <w:lvlJc w:val="left"/>
      <w:pPr>
        <w:ind w:left="375" w:hanging="375"/>
      </w:pPr>
      <w:rPr>
        <w:rFonts w:hint="default"/>
        <w:color w:val="auto"/>
        <w:sz w:val="28"/>
        <w:szCs w:val="28"/>
      </w:rPr>
    </w:lvl>
    <w:lvl w:ilvl="1">
      <w:start w:val="1"/>
      <w:numFmt w:val="decimal"/>
      <w:lvlText w:val="%1.%2"/>
      <w:lvlJc w:val="left"/>
      <w:pPr>
        <w:ind w:left="720" w:hanging="720"/>
      </w:pPr>
      <w:rPr>
        <w:rFonts w:hint="default"/>
        <w:color w:val="auto"/>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color w:val="auto"/>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b/>
        <w:color w:val="FF0000"/>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6" w15:restartNumberingAfterBreak="0">
    <w:nsid w:val="601850CE"/>
    <w:multiLevelType w:val="hybridMultilevel"/>
    <w:tmpl w:val="7AC2F070"/>
    <w:lvl w:ilvl="0" w:tplc="EE549EEA">
      <w:start w:val="60"/>
      <w:numFmt w:val="bullet"/>
      <w:lvlText w:val="-"/>
      <w:lvlJc w:val="left"/>
      <w:pPr>
        <w:ind w:left="720" w:hanging="360"/>
      </w:pPr>
      <w:rPr>
        <w:rFonts w:ascii="Tahoma" w:eastAsia="Times New Roman" w:hAnsi="Tahoma"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2301561"/>
    <w:multiLevelType w:val="hybridMultilevel"/>
    <w:tmpl w:val="A6769D6E"/>
    <w:lvl w:ilvl="0" w:tplc="04090001">
      <w:start w:val="1"/>
      <w:numFmt w:val="bullet"/>
      <w:lvlText w:val=""/>
      <w:lvlJc w:val="left"/>
      <w:pPr>
        <w:ind w:left="796" w:hanging="360"/>
      </w:pPr>
      <w:rPr>
        <w:rFonts w:ascii="Symbol" w:hAnsi="Symbol" w:hint="default"/>
      </w:rPr>
    </w:lvl>
    <w:lvl w:ilvl="1" w:tplc="04090003" w:tentative="1">
      <w:start w:val="1"/>
      <w:numFmt w:val="bullet"/>
      <w:lvlText w:val="o"/>
      <w:lvlJc w:val="left"/>
      <w:pPr>
        <w:ind w:left="1516" w:hanging="360"/>
      </w:pPr>
      <w:rPr>
        <w:rFonts w:ascii="Courier New" w:hAnsi="Courier New" w:cs="Courier New" w:hint="default"/>
      </w:rPr>
    </w:lvl>
    <w:lvl w:ilvl="2" w:tplc="04090005" w:tentative="1">
      <w:start w:val="1"/>
      <w:numFmt w:val="bullet"/>
      <w:lvlText w:val=""/>
      <w:lvlJc w:val="left"/>
      <w:pPr>
        <w:ind w:left="2236" w:hanging="360"/>
      </w:pPr>
      <w:rPr>
        <w:rFonts w:ascii="Wingdings" w:hAnsi="Wingdings" w:hint="default"/>
      </w:rPr>
    </w:lvl>
    <w:lvl w:ilvl="3" w:tplc="04090001" w:tentative="1">
      <w:start w:val="1"/>
      <w:numFmt w:val="bullet"/>
      <w:lvlText w:val=""/>
      <w:lvlJc w:val="left"/>
      <w:pPr>
        <w:ind w:left="2956" w:hanging="360"/>
      </w:pPr>
      <w:rPr>
        <w:rFonts w:ascii="Symbol" w:hAnsi="Symbol" w:hint="default"/>
      </w:rPr>
    </w:lvl>
    <w:lvl w:ilvl="4" w:tplc="04090003" w:tentative="1">
      <w:start w:val="1"/>
      <w:numFmt w:val="bullet"/>
      <w:lvlText w:val="o"/>
      <w:lvlJc w:val="left"/>
      <w:pPr>
        <w:ind w:left="3676" w:hanging="360"/>
      </w:pPr>
      <w:rPr>
        <w:rFonts w:ascii="Courier New" w:hAnsi="Courier New" w:cs="Courier New" w:hint="default"/>
      </w:rPr>
    </w:lvl>
    <w:lvl w:ilvl="5" w:tplc="04090005" w:tentative="1">
      <w:start w:val="1"/>
      <w:numFmt w:val="bullet"/>
      <w:lvlText w:val=""/>
      <w:lvlJc w:val="left"/>
      <w:pPr>
        <w:ind w:left="4396" w:hanging="360"/>
      </w:pPr>
      <w:rPr>
        <w:rFonts w:ascii="Wingdings" w:hAnsi="Wingdings" w:hint="default"/>
      </w:rPr>
    </w:lvl>
    <w:lvl w:ilvl="6" w:tplc="04090001" w:tentative="1">
      <w:start w:val="1"/>
      <w:numFmt w:val="bullet"/>
      <w:lvlText w:val=""/>
      <w:lvlJc w:val="left"/>
      <w:pPr>
        <w:ind w:left="5116" w:hanging="360"/>
      </w:pPr>
      <w:rPr>
        <w:rFonts w:ascii="Symbol" w:hAnsi="Symbol" w:hint="default"/>
      </w:rPr>
    </w:lvl>
    <w:lvl w:ilvl="7" w:tplc="04090003" w:tentative="1">
      <w:start w:val="1"/>
      <w:numFmt w:val="bullet"/>
      <w:lvlText w:val="o"/>
      <w:lvlJc w:val="left"/>
      <w:pPr>
        <w:ind w:left="5836" w:hanging="360"/>
      </w:pPr>
      <w:rPr>
        <w:rFonts w:ascii="Courier New" w:hAnsi="Courier New" w:cs="Courier New" w:hint="default"/>
      </w:rPr>
    </w:lvl>
    <w:lvl w:ilvl="8" w:tplc="04090005" w:tentative="1">
      <w:start w:val="1"/>
      <w:numFmt w:val="bullet"/>
      <w:lvlText w:val=""/>
      <w:lvlJc w:val="left"/>
      <w:pPr>
        <w:ind w:left="6556" w:hanging="360"/>
      </w:pPr>
      <w:rPr>
        <w:rFonts w:ascii="Wingdings" w:hAnsi="Wingdings" w:hint="default"/>
      </w:rPr>
    </w:lvl>
  </w:abstractNum>
  <w:abstractNum w:abstractNumId="28" w15:restartNumberingAfterBreak="0">
    <w:nsid w:val="62B90EEB"/>
    <w:multiLevelType w:val="hybridMultilevel"/>
    <w:tmpl w:val="B9A6B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C17A65"/>
    <w:multiLevelType w:val="hybridMultilevel"/>
    <w:tmpl w:val="7D746D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D0812F5"/>
    <w:multiLevelType w:val="hybridMultilevel"/>
    <w:tmpl w:val="914A3F2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40242DF"/>
    <w:multiLevelType w:val="multilevel"/>
    <w:tmpl w:val="23EA2A5A"/>
    <w:lvl w:ilvl="0">
      <w:start w:val="1"/>
      <w:numFmt w:val="decimal"/>
      <w:lvlText w:val="%1"/>
      <w:lvlJc w:val="left"/>
      <w:pPr>
        <w:ind w:left="1140" w:hanging="1140"/>
      </w:pPr>
      <w:rPr>
        <w:rFonts w:hint="default"/>
        <w:b/>
        <w:sz w:val="28"/>
        <w:szCs w:val="28"/>
      </w:rPr>
    </w:lvl>
    <w:lvl w:ilvl="1">
      <w:start w:val="1"/>
      <w:numFmt w:val="decimal"/>
      <w:isLgl/>
      <w:lvlText w:val="%1.%2"/>
      <w:lvlJc w:val="left"/>
      <w:pPr>
        <w:ind w:left="720" w:hanging="720"/>
      </w:pPr>
      <w:rPr>
        <w:rFonts w:ascii="Times New Roman" w:hAnsi="Times New Roman" w:cs="Times New Roman" w:hint="default"/>
        <w:color w:val="auto"/>
        <w:sz w:val="28"/>
        <w:szCs w:val="28"/>
      </w:rPr>
    </w:lvl>
    <w:lvl w:ilvl="2">
      <w:start w:val="1"/>
      <w:numFmt w:val="decimal"/>
      <w:isLgl/>
      <w:lvlText w:val="%1.%2.%3"/>
      <w:lvlJc w:val="left"/>
      <w:pPr>
        <w:ind w:left="1080" w:hanging="1080"/>
      </w:pPr>
      <w:rPr>
        <w:rFonts w:hint="default"/>
        <w:b/>
        <w:color w:val="auto"/>
      </w:rPr>
    </w:lvl>
    <w:lvl w:ilvl="3">
      <w:start w:val="1"/>
      <w:numFmt w:val="decimal"/>
      <w:isLgl/>
      <w:lvlText w:val="%1.%2.%3.%4"/>
      <w:lvlJc w:val="left"/>
      <w:pPr>
        <w:ind w:left="1440" w:hanging="1440"/>
      </w:pPr>
      <w:rPr>
        <w:rFonts w:hint="default"/>
        <w:b/>
      </w:rPr>
    </w:lvl>
    <w:lvl w:ilvl="4">
      <w:start w:val="1"/>
      <w:numFmt w:val="decimal"/>
      <w:isLgl/>
      <w:lvlText w:val="%1.%2.%3.%4.%5"/>
      <w:lvlJc w:val="left"/>
      <w:pPr>
        <w:ind w:left="1800" w:hanging="1800"/>
      </w:pPr>
      <w:rPr>
        <w:rFonts w:hint="default"/>
      </w:rPr>
    </w:lvl>
    <w:lvl w:ilvl="5">
      <w:start w:val="1"/>
      <w:numFmt w:val="decimal"/>
      <w:isLgl/>
      <w:lvlText w:val="%1.%2.%3.%4.%5.%6"/>
      <w:lvlJc w:val="left"/>
      <w:pPr>
        <w:ind w:left="2160" w:hanging="2160"/>
      </w:pPr>
      <w:rPr>
        <w:rFonts w:hint="default"/>
      </w:rPr>
    </w:lvl>
    <w:lvl w:ilvl="6">
      <w:start w:val="1"/>
      <w:numFmt w:val="decimal"/>
      <w:isLgl/>
      <w:lvlText w:val="%1.%2.%3.%4.%5.%6.%7"/>
      <w:lvlJc w:val="left"/>
      <w:pPr>
        <w:ind w:left="2520" w:hanging="2520"/>
      </w:pPr>
      <w:rPr>
        <w:rFonts w:hint="default"/>
      </w:rPr>
    </w:lvl>
    <w:lvl w:ilvl="7">
      <w:start w:val="1"/>
      <w:numFmt w:val="decimal"/>
      <w:isLgl/>
      <w:lvlText w:val="%1.%2.%3.%4.%5.%6.%7.%8"/>
      <w:lvlJc w:val="left"/>
      <w:pPr>
        <w:ind w:left="2880" w:hanging="2880"/>
      </w:pPr>
      <w:rPr>
        <w:rFonts w:hint="default"/>
      </w:rPr>
    </w:lvl>
    <w:lvl w:ilvl="8">
      <w:start w:val="1"/>
      <w:numFmt w:val="decimal"/>
      <w:isLgl/>
      <w:lvlText w:val="%1.%2.%3.%4.%5.%6.%7.%8.%9"/>
      <w:lvlJc w:val="left"/>
      <w:pPr>
        <w:ind w:left="3240" w:hanging="3240"/>
      </w:pPr>
      <w:rPr>
        <w:rFonts w:hint="default"/>
      </w:rPr>
    </w:lvl>
  </w:abstractNum>
  <w:abstractNum w:abstractNumId="32" w15:restartNumberingAfterBreak="0">
    <w:nsid w:val="775C48F4"/>
    <w:multiLevelType w:val="hybridMultilevel"/>
    <w:tmpl w:val="FB82538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3" w15:restartNumberingAfterBreak="0">
    <w:nsid w:val="7D074568"/>
    <w:multiLevelType w:val="multilevel"/>
    <w:tmpl w:val="704816B2"/>
    <w:lvl w:ilvl="0">
      <w:start w:val="2"/>
      <w:numFmt w:val="decimal"/>
      <w:lvlText w:val="%1."/>
      <w:lvlJc w:val="left"/>
      <w:pPr>
        <w:ind w:left="360" w:hanging="360"/>
      </w:pPr>
      <w:rPr>
        <w:rFonts w:hint="default"/>
        <w:color w:val="FF0000"/>
        <w:sz w:val="32"/>
        <w:szCs w:val="3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ECA5025"/>
    <w:multiLevelType w:val="hybridMultilevel"/>
    <w:tmpl w:val="B45E1FD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5" w15:restartNumberingAfterBreak="0">
    <w:nsid w:val="7F1468CE"/>
    <w:multiLevelType w:val="hybridMultilevel"/>
    <w:tmpl w:val="0C72B3A4"/>
    <w:lvl w:ilvl="0" w:tplc="EE549EEA">
      <w:start w:val="60"/>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6"/>
  </w:num>
  <w:num w:numId="3">
    <w:abstractNumId w:val="13"/>
  </w:num>
  <w:num w:numId="4">
    <w:abstractNumId w:val="24"/>
  </w:num>
  <w:num w:numId="5">
    <w:abstractNumId w:val="17"/>
  </w:num>
  <w:num w:numId="6">
    <w:abstractNumId w:val="21"/>
  </w:num>
  <w:num w:numId="7">
    <w:abstractNumId w:val="15"/>
  </w:num>
  <w:num w:numId="8">
    <w:abstractNumId w:val="3"/>
  </w:num>
  <w:num w:numId="9">
    <w:abstractNumId w:val="31"/>
  </w:num>
  <w:num w:numId="10">
    <w:abstractNumId w:val="0"/>
  </w:num>
  <w:num w:numId="11">
    <w:abstractNumId w:val="28"/>
  </w:num>
  <w:num w:numId="12">
    <w:abstractNumId w:val="8"/>
  </w:num>
  <w:num w:numId="13">
    <w:abstractNumId w:val="1"/>
  </w:num>
  <w:num w:numId="14">
    <w:abstractNumId w:val="33"/>
  </w:num>
  <w:num w:numId="15">
    <w:abstractNumId w:val="27"/>
  </w:num>
  <w:num w:numId="16">
    <w:abstractNumId w:val="29"/>
  </w:num>
  <w:num w:numId="17">
    <w:abstractNumId w:val="9"/>
  </w:num>
  <w:num w:numId="18">
    <w:abstractNumId w:val="5"/>
  </w:num>
  <w:num w:numId="19">
    <w:abstractNumId w:val="25"/>
  </w:num>
  <w:num w:numId="20">
    <w:abstractNumId w:val="18"/>
  </w:num>
  <w:num w:numId="21">
    <w:abstractNumId w:val="2"/>
  </w:num>
  <w:num w:numId="22">
    <w:abstractNumId w:val="11"/>
  </w:num>
  <w:num w:numId="23">
    <w:abstractNumId w:val="20"/>
  </w:num>
  <w:num w:numId="24">
    <w:abstractNumId w:val="30"/>
  </w:num>
  <w:num w:numId="25">
    <w:abstractNumId w:val="22"/>
  </w:num>
  <w:num w:numId="26">
    <w:abstractNumId w:val="26"/>
  </w:num>
  <w:num w:numId="27">
    <w:abstractNumId w:val="19"/>
  </w:num>
  <w:num w:numId="28">
    <w:abstractNumId w:val="12"/>
  </w:num>
  <w:num w:numId="29">
    <w:abstractNumId w:val="32"/>
  </w:num>
  <w:num w:numId="30">
    <w:abstractNumId w:val="34"/>
  </w:num>
  <w:num w:numId="31">
    <w:abstractNumId w:val="6"/>
  </w:num>
  <w:num w:numId="32">
    <w:abstractNumId w:val="4"/>
  </w:num>
  <w:num w:numId="33">
    <w:abstractNumId w:val="7"/>
  </w:num>
  <w:num w:numId="34">
    <w:abstractNumId w:val="23"/>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num>
  <w:num w:numId="37">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hnny Schultz">
    <w15:presenceInfo w15:providerId="Windows Live" w15:userId="03d410d3ab540cd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activeWritingStyle w:appName="MSWord" w:lang="en-AU" w:vendorID="64" w:dllVersion="131078" w:nlCheck="1" w:checkStyle="1"/>
  <w:activeWritingStyle w:appName="MSWord" w:lang="fr-FR" w:vendorID="64" w:dllVersion="131078" w:nlCheck="1" w:checkStyle="1"/>
  <w:activeWritingStyle w:appName="MSWord" w:lang="de-CH" w:vendorID="64" w:dllVersion="131078" w:nlCheck="1" w:checkStyle="1"/>
  <w:activeWritingStyle w:appName="MSWord" w:lang="es-ES_tradnl"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D33"/>
    <w:rsid w:val="00002709"/>
    <w:rsid w:val="000069D4"/>
    <w:rsid w:val="000174AD"/>
    <w:rsid w:val="00025E7F"/>
    <w:rsid w:val="00031C61"/>
    <w:rsid w:val="00072720"/>
    <w:rsid w:val="00085854"/>
    <w:rsid w:val="000A7D55"/>
    <w:rsid w:val="000B1210"/>
    <w:rsid w:val="000C14CE"/>
    <w:rsid w:val="000C2E8E"/>
    <w:rsid w:val="000E0E7C"/>
    <w:rsid w:val="000E4FE1"/>
    <w:rsid w:val="000E576C"/>
    <w:rsid w:val="000F1B4B"/>
    <w:rsid w:val="000F54E7"/>
    <w:rsid w:val="001002B6"/>
    <w:rsid w:val="00122E48"/>
    <w:rsid w:val="00126E63"/>
    <w:rsid w:val="0012744F"/>
    <w:rsid w:val="00131BE3"/>
    <w:rsid w:val="001321F9"/>
    <w:rsid w:val="001366C7"/>
    <w:rsid w:val="00142E82"/>
    <w:rsid w:val="00147C8B"/>
    <w:rsid w:val="00156F66"/>
    <w:rsid w:val="001726A6"/>
    <w:rsid w:val="001730E2"/>
    <w:rsid w:val="00182528"/>
    <w:rsid w:val="0018500B"/>
    <w:rsid w:val="001869F7"/>
    <w:rsid w:val="00196A19"/>
    <w:rsid w:val="001B100D"/>
    <w:rsid w:val="001B1D14"/>
    <w:rsid w:val="001C783B"/>
    <w:rsid w:val="001D4685"/>
    <w:rsid w:val="001D730C"/>
    <w:rsid w:val="001F124B"/>
    <w:rsid w:val="001F2BB1"/>
    <w:rsid w:val="001F34BD"/>
    <w:rsid w:val="001F6539"/>
    <w:rsid w:val="001F793E"/>
    <w:rsid w:val="00202DC1"/>
    <w:rsid w:val="00206D07"/>
    <w:rsid w:val="002116EE"/>
    <w:rsid w:val="00220801"/>
    <w:rsid w:val="002309D8"/>
    <w:rsid w:val="00235CF8"/>
    <w:rsid w:val="00241D33"/>
    <w:rsid w:val="00245333"/>
    <w:rsid w:val="00257392"/>
    <w:rsid w:val="002647C5"/>
    <w:rsid w:val="0027187F"/>
    <w:rsid w:val="00293C15"/>
    <w:rsid w:val="002A2FFF"/>
    <w:rsid w:val="002A7FE2"/>
    <w:rsid w:val="002C3E4E"/>
    <w:rsid w:val="002D0F8D"/>
    <w:rsid w:val="002E1B4F"/>
    <w:rsid w:val="002F2E67"/>
    <w:rsid w:val="00307328"/>
    <w:rsid w:val="00311FEC"/>
    <w:rsid w:val="00315546"/>
    <w:rsid w:val="00325DB7"/>
    <w:rsid w:val="00330567"/>
    <w:rsid w:val="003428D6"/>
    <w:rsid w:val="003612D9"/>
    <w:rsid w:val="00370BA5"/>
    <w:rsid w:val="00386A9D"/>
    <w:rsid w:val="00391081"/>
    <w:rsid w:val="00397BCA"/>
    <w:rsid w:val="003B1752"/>
    <w:rsid w:val="003B2789"/>
    <w:rsid w:val="003C13CE"/>
    <w:rsid w:val="003C4F0E"/>
    <w:rsid w:val="003D3979"/>
    <w:rsid w:val="003D61C4"/>
    <w:rsid w:val="003E2518"/>
    <w:rsid w:val="003E7CEF"/>
    <w:rsid w:val="003F402C"/>
    <w:rsid w:val="004100A3"/>
    <w:rsid w:val="00426DFE"/>
    <w:rsid w:val="0043124B"/>
    <w:rsid w:val="00444B0B"/>
    <w:rsid w:val="00454552"/>
    <w:rsid w:val="00467778"/>
    <w:rsid w:val="00474623"/>
    <w:rsid w:val="004769D9"/>
    <w:rsid w:val="00480354"/>
    <w:rsid w:val="00490C47"/>
    <w:rsid w:val="004A3CDB"/>
    <w:rsid w:val="004A6982"/>
    <w:rsid w:val="004B074F"/>
    <w:rsid w:val="004B1EF7"/>
    <w:rsid w:val="004B3FAD"/>
    <w:rsid w:val="004B4696"/>
    <w:rsid w:val="004C4768"/>
    <w:rsid w:val="004E226D"/>
    <w:rsid w:val="00501DCA"/>
    <w:rsid w:val="00511F36"/>
    <w:rsid w:val="00513A47"/>
    <w:rsid w:val="005408DF"/>
    <w:rsid w:val="0054635C"/>
    <w:rsid w:val="00551BDC"/>
    <w:rsid w:val="00554CDD"/>
    <w:rsid w:val="0055762A"/>
    <w:rsid w:val="00564B76"/>
    <w:rsid w:val="00573344"/>
    <w:rsid w:val="00577B61"/>
    <w:rsid w:val="00583F9B"/>
    <w:rsid w:val="005921A1"/>
    <w:rsid w:val="005B6586"/>
    <w:rsid w:val="005B6605"/>
    <w:rsid w:val="005E5C10"/>
    <w:rsid w:val="005F2C78"/>
    <w:rsid w:val="005F398A"/>
    <w:rsid w:val="00610017"/>
    <w:rsid w:val="006144E4"/>
    <w:rsid w:val="00625AF3"/>
    <w:rsid w:val="0063288A"/>
    <w:rsid w:val="00641A99"/>
    <w:rsid w:val="00642052"/>
    <w:rsid w:val="00650299"/>
    <w:rsid w:val="00655FC5"/>
    <w:rsid w:val="006668CB"/>
    <w:rsid w:val="0068034A"/>
    <w:rsid w:val="00692832"/>
    <w:rsid w:val="006945DE"/>
    <w:rsid w:val="006A41C2"/>
    <w:rsid w:val="006B42E1"/>
    <w:rsid w:val="006C30A0"/>
    <w:rsid w:val="006D3BC8"/>
    <w:rsid w:val="006E1526"/>
    <w:rsid w:val="007017E6"/>
    <w:rsid w:val="00716273"/>
    <w:rsid w:val="00725909"/>
    <w:rsid w:val="007430B5"/>
    <w:rsid w:val="007445FE"/>
    <w:rsid w:val="00765D2C"/>
    <w:rsid w:val="007709F3"/>
    <w:rsid w:val="00773FE5"/>
    <w:rsid w:val="00792154"/>
    <w:rsid w:val="007A3BC8"/>
    <w:rsid w:val="007B09EB"/>
    <w:rsid w:val="007D5B8C"/>
    <w:rsid w:val="008023B9"/>
    <w:rsid w:val="00812406"/>
    <w:rsid w:val="00822581"/>
    <w:rsid w:val="008309DD"/>
    <w:rsid w:val="00830E9F"/>
    <w:rsid w:val="0083227A"/>
    <w:rsid w:val="008349B6"/>
    <w:rsid w:val="00835CC5"/>
    <w:rsid w:val="0086205B"/>
    <w:rsid w:val="00866900"/>
    <w:rsid w:val="0087083D"/>
    <w:rsid w:val="008802E2"/>
    <w:rsid w:val="00881163"/>
    <w:rsid w:val="00881BA1"/>
    <w:rsid w:val="008A1316"/>
    <w:rsid w:val="008B2DF3"/>
    <w:rsid w:val="008C00DB"/>
    <w:rsid w:val="008C17B6"/>
    <w:rsid w:val="008C26B8"/>
    <w:rsid w:val="008D0731"/>
    <w:rsid w:val="008F208F"/>
    <w:rsid w:val="0090223B"/>
    <w:rsid w:val="009027E2"/>
    <w:rsid w:val="009066EE"/>
    <w:rsid w:val="00913F06"/>
    <w:rsid w:val="009148B3"/>
    <w:rsid w:val="00920155"/>
    <w:rsid w:val="00920B89"/>
    <w:rsid w:val="00935B6E"/>
    <w:rsid w:val="00937D25"/>
    <w:rsid w:val="00961B17"/>
    <w:rsid w:val="009620B7"/>
    <w:rsid w:val="009671DD"/>
    <w:rsid w:val="00971DB5"/>
    <w:rsid w:val="00976B0B"/>
    <w:rsid w:val="0098018C"/>
    <w:rsid w:val="00982084"/>
    <w:rsid w:val="00984F9C"/>
    <w:rsid w:val="00995963"/>
    <w:rsid w:val="009979EC"/>
    <w:rsid w:val="009A1561"/>
    <w:rsid w:val="009B61EB"/>
    <w:rsid w:val="009B75C2"/>
    <w:rsid w:val="009C0F8B"/>
    <w:rsid w:val="009C2064"/>
    <w:rsid w:val="009C4B15"/>
    <w:rsid w:val="009D1697"/>
    <w:rsid w:val="009F3F0A"/>
    <w:rsid w:val="00A014F8"/>
    <w:rsid w:val="00A22B0B"/>
    <w:rsid w:val="00A24233"/>
    <w:rsid w:val="00A269E7"/>
    <w:rsid w:val="00A2795C"/>
    <w:rsid w:val="00A328AD"/>
    <w:rsid w:val="00A33774"/>
    <w:rsid w:val="00A47D3D"/>
    <w:rsid w:val="00A5173C"/>
    <w:rsid w:val="00A61AEF"/>
    <w:rsid w:val="00A632D5"/>
    <w:rsid w:val="00A76DFE"/>
    <w:rsid w:val="00A86AF2"/>
    <w:rsid w:val="00A905F4"/>
    <w:rsid w:val="00A94ACE"/>
    <w:rsid w:val="00A94DAF"/>
    <w:rsid w:val="00AE249F"/>
    <w:rsid w:val="00AE415F"/>
    <w:rsid w:val="00AE423C"/>
    <w:rsid w:val="00AF173A"/>
    <w:rsid w:val="00B066A4"/>
    <w:rsid w:val="00B07A13"/>
    <w:rsid w:val="00B112BC"/>
    <w:rsid w:val="00B4279B"/>
    <w:rsid w:val="00B45FC9"/>
    <w:rsid w:val="00B4771B"/>
    <w:rsid w:val="00B86589"/>
    <w:rsid w:val="00B92C6C"/>
    <w:rsid w:val="00BA0B99"/>
    <w:rsid w:val="00BB0864"/>
    <w:rsid w:val="00BB6BDE"/>
    <w:rsid w:val="00BC7CCF"/>
    <w:rsid w:val="00BE250C"/>
    <w:rsid w:val="00BE2EBC"/>
    <w:rsid w:val="00BE470B"/>
    <w:rsid w:val="00BF2F37"/>
    <w:rsid w:val="00C03CB5"/>
    <w:rsid w:val="00C15C5A"/>
    <w:rsid w:val="00C23660"/>
    <w:rsid w:val="00C33142"/>
    <w:rsid w:val="00C44F42"/>
    <w:rsid w:val="00C57A91"/>
    <w:rsid w:val="00C64AB6"/>
    <w:rsid w:val="00C67D12"/>
    <w:rsid w:val="00C70E7A"/>
    <w:rsid w:val="00C754D6"/>
    <w:rsid w:val="00C76A16"/>
    <w:rsid w:val="00C7799D"/>
    <w:rsid w:val="00CC01C2"/>
    <w:rsid w:val="00CC412C"/>
    <w:rsid w:val="00CD1F54"/>
    <w:rsid w:val="00CE03F6"/>
    <w:rsid w:val="00CE4725"/>
    <w:rsid w:val="00CF21F2"/>
    <w:rsid w:val="00CF7B6B"/>
    <w:rsid w:val="00D02712"/>
    <w:rsid w:val="00D2138D"/>
    <w:rsid w:val="00D214D0"/>
    <w:rsid w:val="00D30D2F"/>
    <w:rsid w:val="00D31AEE"/>
    <w:rsid w:val="00D33B1A"/>
    <w:rsid w:val="00D6546B"/>
    <w:rsid w:val="00D725C7"/>
    <w:rsid w:val="00D83292"/>
    <w:rsid w:val="00D94DB3"/>
    <w:rsid w:val="00D96930"/>
    <w:rsid w:val="00DA156E"/>
    <w:rsid w:val="00DB7B05"/>
    <w:rsid w:val="00DD4BED"/>
    <w:rsid w:val="00DE305F"/>
    <w:rsid w:val="00DE39F0"/>
    <w:rsid w:val="00DF0AF3"/>
    <w:rsid w:val="00E038EE"/>
    <w:rsid w:val="00E07398"/>
    <w:rsid w:val="00E169DE"/>
    <w:rsid w:val="00E25B9D"/>
    <w:rsid w:val="00E27D7E"/>
    <w:rsid w:val="00E33DBC"/>
    <w:rsid w:val="00E35543"/>
    <w:rsid w:val="00E42CC8"/>
    <w:rsid w:val="00E42E13"/>
    <w:rsid w:val="00E55D7D"/>
    <w:rsid w:val="00E6257C"/>
    <w:rsid w:val="00E63C59"/>
    <w:rsid w:val="00E84805"/>
    <w:rsid w:val="00E86320"/>
    <w:rsid w:val="00E94C54"/>
    <w:rsid w:val="00EA0490"/>
    <w:rsid w:val="00EB4CE4"/>
    <w:rsid w:val="00EC298D"/>
    <w:rsid w:val="00ED3675"/>
    <w:rsid w:val="00EF1A40"/>
    <w:rsid w:val="00F0629E"/>
    <w:rsid w:val="00F126B5"/>
    <w:rsid w:val="00F1471D"/>
    <w:rsid w:val="00F4517A"/>
    <w:rsid w:val="00F475ED"/>
    <w:rsid w:val="00F53EA1"/>
    <w:rsid w:val="00F5558F"/>
    <w:rsid w:val="00F57EC8"/>
    <w:rsid w:val="00F65816"/>
    <w:rsid w:val="00F7333A"/>
    <w:rsid w:val="00F91E51"/>
    <w:rsid w:val="00FA08F5"/>
    <w:rsid w:val="00FA124A"/>
    <w:rsid w:val="00FB00AB"/>
    <w:rsid w:val="00FC030A"/>
    <w:rsid w:val="00FC08DD"/>
    <w:rsid w:val="00FC2316"/>
    <w:rsid w:val="00FC2CFD"/>
    <w:rsid w:val="00FF3D61"/>
    <w:rsid w:val="00FF722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6C8004"/>
  <w15:docId w15:val="{92A357F8-EA5E-43BB-9A26-511DBD155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Theme="minorEastAsia"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uiPriority w:val="9"/>
    <w:qFormat/>
    <w:rsid w:val="008F208F"/>
    <w:pPr>
      <w:keepNext/>
      <w:keepLines/>
      <w:spacing w:before="280"/>
      <w:ind w:left="1134" w:hanging="1134"/>
      <w:outlineLvl w:val="0"/>
    </w:pPr>
    <w:rPr>
      <w:b/>
      <w:sz w:val="28"/>
    </w:rPr>
  </w:style>
  <w:style w:type="paragraph" w:styleId="Heading2">
    <w:name w:val="heading 2"/>
    <w:basedOn w:val="Heading1"/>
    <w:next w:val="Normal"/>
    <w:link w:val="Heading2Char"/>
    <w:uiPriority w:val="9"/>
    <w:qFormat/>
    <w:rsid w:val="008F208F"/>
    <w:pPr>
      <w:spacing w:before="200"/>
      <w:outlineLvl w:val="1"/>
    </w:pPr>
    <w:rPr>
      <w:sz w:val="24"/>
    </w:rPr>
  </w:style>
  <w:style w:type="paragraph" w:styleId="Heading3">
    <w:name w:val="heading 3"/>
    <w:basedOn w:val="Heading1"/>
    <w:next w:val="Normal"/>
    <w:link w:val="Heading3Char"/>
    <w:uiPriority w:val="9"/>
    <w:qFormat/>
    <w:rsid w:val="008F208F"/>
    <w:pPr>
      <w:tabs>
        <w:tab w:val="clear" w:pos="1134"/>
      </w:tabs>
      <w:spacing w:before="200"/>
      <w:outlineLvl w:val="2"/>
    </w:pPr>
    <w:rPr>
      <w:sz w:val="24"/>
    </w:rPr>
  </w:style>
  <w:style w:type="paragraph" w:styleId="Heading4">
    <w:name w:val="heading 4"/>
    <w:basedOn w:val="Heading3"/>
    <w:next w:val="Normal"/>
    <w:link w:val="Heading4Char"/>
    <w:uiPriority w:val="9"/>
    <w:qFormat/>
    <w:rsid w:val="008F208F"/>
    <w:pPr>
      <w:outlineLvl w:val="3"/>
    </w:pPr>
  </w:style>
  <w:style w:type="paragraph" w:styleId="Heading5">
    <w:name w:val="heading 5"/>
    <w:basedOn w:val="Heading4"/>
    <w:next w:val="Normal"/>
    <w:link w:val="Heading5Char"/>
    <w:uiPriority w:val="9"/>
    <w:qFormat/>
    <w:rsid w:val="008F208F"/>
    <w:pPr>
      <w:outlineLvl w:val="4"/>
    </w:pPr>
  </w:style>
  <w:style w:type="paragraph" w:styleId="Heading6">
    <w:name w:val="heading 6"/>
    <w:basedOn w:val="Heading4"/>
    <w:next w:val="Normal"/>
    <w:link w:val="Heading6Char"/>
    <w:uiPriority w:val="9"/>
    <w:qFormat/>
    <w:rsid w:val="008F208F"/>
    <w:pPr>
      <w:outlineLvl w:val="5"/>
    </w:pPr>
  </w:style>
  <w:style w:type="paragraph" w:styleId="Heading7">
    <w:name w:val="heading 7"/>
    <w:basedOn w:val="Heading6"/>
    <w:next w:val="Normal"/>
    <w:link w:val="Heading7Char"/>
    <w:uiPriority w:val="9"/>
    <w:qFormat/>
    <w:rsid w:val="008F208F"/>
    <w:pPr>
      <w:outlineLvl w:val="6"/>
    </w:pPr>
  </w:style>
  <w:style w:type="paragraph" w:styleId="Heading8">
    <w:name w:val="heading 8"/>
    <w:basedOn w:val="Heading6"/>
    <w:next w:val="Normal"/>
    <w:link w:val="Heading8Char"/>
    <w:uiPriority w:val="9"/>
    <w:qFormat/>
    <w:rsid w:val="008F208F"/>
    <w:pPr>
      <w:outlineLvl w:val="7"/>
    </w:pPr>
  </w:style>
  <w:style w:type="paragraph" w:styleId="Heading9">
    <w:name w:val="heading 9"/>
    <w:basedOn w:val="Heading6"/>
    <w:next w:val="Normal"/>
    <w:link w:val="Heading9Char"/>
    <w:uiPriority w:val="9"/>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uiPriority w:val="99"/>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uiPriority w:val="99"/>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uiPriority w:val="99"/>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
    <w:basedOn w:val="DefaultParagraphFont"/>
    <w:uiPriority w:val="99"/>
    <w:rsid w:val="008F208F"/>
    <w:rPr>
      <w:position w:val="6"/>
      <w:sz w:val="18"/>
    </w:rPr>
  </w:style>
  <w:style w:type="paragraph" w:styleId="FootnoteText">
    <w:name w:val="footnote text"/>
    <w:aliases w:val="ALTS FOOTNOTE,Footnote Text Char Char1,Footnote Text Char4 Char Char,Footnote Text Char1 Char1 Char1 Char,Footnote Text Char Char1 Char1 Char Char,Footnote Text Char1 Char1 Char1 Char Char Char1,DNV-FT"/>
    <w:basedOn w:val="Normal"/>
    <w:link w:val="FootnoteTextChar"/>
    <w:uiPriority w:val="99"/>
    <w:rsid w:val="008F208F"/>
    <w:pPr>
      <w:keepLines/>
      <w:tabs>
        <w:tab w:val="left" w:pos="255"/>
      </w:tabs>
    </w:pPr>
  </w:style>
  <w:style w:type="paragraph" w:customStyle="1" w:styleId="Note">
    <w:name w:val="Note"/>
    <w:basedOn w:val="Normal"/>
    <w:next w:val="Normal"/>
    <w:uiPriority w:val="99"/>
    <w:rsid w:val="008F208F"/>
    <w:pPr>
      <w:tabs>
        <w:tab w:val="left" w:pos="284"/>
      </w:tabs>
      <w:spacing w:before="80"/>
    </w:pPr>
  </w:style>
  <w:style w:type="paragraph" w:styleId="Header">
    <w:name w:val="header"/>
    <w:basedOn w:val="Normal"/>
    <w:link w:val="HeaderChar"/>
    <w:uiPriority w:val="99"/>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uiPriority w:val="99"/>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link w:val="SourceChar"/>
    <w:uiPriority w:val="99"/>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uiPriority w:val="99"/>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uiPriority w:val="99"/>
    <w:rsid w:val="008F208F"/>
    <w:rPr>
      <w:sz w:val="20"/>
    </w:rPr>
  </w:style>
  <w:style w:type="paragraph" w:customStyle="1" w:styleId="TableNo">
    <w:name w:val="Table_No"/>
    <w:basedOn w:val="Normal"/>
    <w:next w:val="Normal"/>
    <w:link w:val="TableNo0"/>
    <w:uiPriority w:val="99"/>
    <w:rsid w:val="008F208F"/>
    <w:pPr>
      <w:keepNext/>
      <w:spacing w:before="560" w:after="120"/>
      <w:jc w:val="center"/>
    </w:pPr>
    <w:rPr>
      <w:caps/>
      <w:sz w:val="20"/>
    </w:rPr>
  </w:style>
  <w:style w:type="paragraph" w:customStyle="1" w:styleId="Tabletitle">
    <w:name w:val="Table_title"/>
    <w:basedOn w:val="Normal"/>
    <w:next w:val="Tabletext"/>
    <w:link w:val="Tabletitle0"/>
    <w:uiPriority w:val="99"/>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link w:val="Title1Char"/>
    <w:uiPriority w:val="99"/>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uiPriority w:val="99"/>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link w:val="FigureChar"/>
    <w:uiPriority w:val="99"/>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link w:val="FiguretitleChar"/>
    <w:uiPriority w:val="99"/>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link w:val="FigureNoChar"/>
    <w:uiPriority w:val="99"/>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uiPriority w:val="99"/>
    <w:rsid w:val="008F208F"/>
    <w:rPr>
      <w:rFonts w:ascii="Times New Roman" w:hAnsi="Times New Roman"/>
      <w:caps/>
      <w:noProof/>
      <w:sz w:val="16"/>
      <w:lang w:val="en-GB" w:eastAsia="en-US"/>
    </w:rPr>
  </w:style>
  <w:style w:type="character" w:customStyle="1" w:styleId="FootnoteTextChar">
    <w:name w:val="Footnote Text Char"/>
    <w:aliases w:val="ALTS FOOTNOTE Char,Footnote Text Char Char1 Char,Footnote Text Char4 Char Char Char,Footnote Text Char1 Char1 Char1 Char Char,Footnote Text Char Char1 Char1 Char Char Char,Footnote Text Char1 Char1 Char1 Char Char Char1 Char"/>
    <w:basedOn w:val="DefaultParagraphFont"/>
    <w:link w:val="FootnoteText"/>
    <w:uiPriority w:val="99"/>
    <w:rsid w:val="008F208F"/>
    <w:rPr>
      <w:rFonts w:ascii="Times New Roman" w:hAnsi="Times New Roman"/>
      <w:sz w:val="24"/>
      <w:lang w:val="en-GB" w:eastAsia="en-US"/>
    </w:rPr>
  </w:style>
  <w:style w:type="character" w:customStyle="1" w:styleId="HeaderChar">
    <w:name w:val="Header Char"/>
    <w:basedOn w:val="DefaultParagraphFont"/>
    <w:link w:val="Header"/>
    <w:uiPriority w:val="99"/>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character" w:styleId="Hyperlink">
    <w:name w:val="Hyperlink"/>
    <w:uiPriority w:val="99"/>
    <w:unhideWhenUsed/>
    <w:rsid w:val="00ED3675"/>
    <w:rPr>
      <w:rFonts w:ascii="Times New Roman" w:hAnsi="Times New Roman" w:cs="Times New Roman" w:hint="default"/>
      <w:color w:val="0000FF"/>
      <w:u w:val="single"/>
    </w:rPr>
  </w:style>
  <w:style w:type="paragraph" w:styleId="EndnoteText">
    <w:name w:val="endnote text"/>
    <w:basedOn w:val="Normal"/>
    <w:link w:val="EndnoteTextChar"/>
    <w:rsid w:val="00ED3675"/>
    <w:pPr>
      <w:spacing w:before="0"/>
    </w:pPr>
    <w:rPr>
      <w:sz w:val="20"/>
      <w:lang w:val="en-US"/>
    </w:rPr>
  </w:style>
  <w:style w:type="character" w:customStyle="1" w:styleId="EndnoteTextChar">
    <w:name w:val="Endnote Text Char"/>
    <w:basedOn w:val="DefaultParagraphFont"/>
    <w:link w:val="EndnoteText"/>
    <w:rsid w:val="00ED3675"/>
    <w:rPr>
      <w:rFonts w:ascii="Times New Roman" w:hAnsi="Times New Roman"/>
      <w:lang w:eastAsia="en-US"/>
    </w:rPr>
  </w:style>
  <w:style w:type="paragraph" w:styleId="BalloonText">
    <w:name w:val="Balloon Text"/>
    <w:basedOn w:val="Normal"/>
    <w:link w:val="BalloonTextChar"/>
    <w:uiPriority w:val="99"/>
    <w:rsid w:val="00ED3675"/>
    <w:pPr>
      <w:spacing w:before="0"/>
    </w:pPr>
    <w:rPr>
      <w:rFonts w:ascii="Tahoma" w:hAnsi="Tahoma" w:cs="Tahoma"/>
      <w:sz w:val="16"/>
      <w:szCs w:val="16"/>
      <w:lang w:val="en-US"/>
    </w:rPr>
  </w:style>
  <w:style w:type="character" w:customStyle="1" w:styleId="BalloonTextChar">
    <w:name w:val="Balloon Text Char"/>
    <w:basedOn w:val="DefaultParagraphFont"/>
    <w:link w:val="BalloonText"/>
    <w:uiPriority w:val="99"/>
    <w:rsid w:val="00ED3675"/>
    <w:rPr>
      <w:rFonts w:ascii="Tahoma" w:hAnsi="Tahoma" w:cs="Tahoma"/>
      <w:sz w:val="16"/>
      <w:szCs w:val="16"/>
      <w:lang w:eastAsia="en-US"/>
    </w:rPr>
  </w:style>
  <w:style w:type="character" w:customStyle="1" w:styleId="Heading2Char">
    <w:name w:val="Heading 2 Char"/>
    <w:basedOn w:val="DefaultParagraphFont"/>
    <w:link w:val="Heading2"/>
    <w:uiPriority w:val="9"/>
    <w:locked/>
    <w:rsid w:val="00ED3675"/>
    <w:rPr>
      <w:rFonts w:ascii="Times New Roman" w:hAnsi="Times New Roman"/>
      <w:b/>
      <w:sz w:val="24"/>
      <w:lang w:val="en-GB" w:eastAsia="en-US"/>
    </w:rPr>
  </w:style>
  <w:style w:type="character" w:customStyle="1" w:styleId="Heading3Char">
    <w:name w:val="Heading 3 Char"/>
    <w:basedOn w:val="DefaultParagraphFont"/>
    <w:link w:val="Heading3"/>
    <w:uiPriority w:val="9"/>
    <w:locked/>
    <w:rsid w:val="00ED3675"/>
    <w:rPr>
      <w:rFonts w:ascii="Times New Roman" w:hAnsi="Times New Roman"/>
      <w:b/>
      <w:sz w:val="24"/>
      <w:lang w:val="en-GB" w:eastAsia="en-US"/>
    </w:rPr>
  </w:style>
  <w:style w:type="character" w:customStyle="1" w:styleId="SourceChar">
    <w:name w:val="Source Char"/>
    <w:link w:val="Source"/>
    <w:uiPriority w:val="99"/>
    <w:locked/>
    <w:rsid w:val="00ED3675"/>
    <w:rPr>
      <w:rFonts w:ascii="Times New Roman" w:hAnsi="Times New Roman"/>
      <w:b/>
      <w:sz w:val="28"/>
      <w:lang w:val="en-GB" w:eastAsia="en-US"/>
    </w:rPr>
  </w:style>
  <w:style w:type="character" w:customStyle="1" w:styleId="Title1Char">
    <w:name w:val="Title 1 Char"/>
    <w:link w:val="Title1"/>
    <w:uiPriority w:val="99"/>
    <w:locked/>
    <w:rsid w:val="00ED3675"/>
    <w:rPr>
      <w:rFonts w:ascii="Times New Roman" w:hAnsi="Times New Roman"/>
      <w:caps/>
      <w:sz w:val="28"/>
      <w:lang w:val="en-GB" w:eastAsia="en-US"/>
    </w:rPr>
  </w:style>
  <w:style w:type="character" w:customStyle="1" w:styleId="NormalaftertitleChar">
    <w:name w:val="Normal_after_title Char"/>
    <w:link w:val="Normalaftertitle"/>
    <w:uiPriority w:val="99"/>
    <w:locked/>
    <w:rsid w:val="00ED3675"/>
    <w:rPr>
      <w:rFonts w:ascii="Times New Roman" w:hAnsi="Times New Roman"/>
      <w:sz w:val="24"/>
      <w:lang w:val="en-GB" w:eastAsia="en-US"/>
    </w:rPr>
  </w:style>
  <w:style w:type="character" w:styleId="Strong">
    <w:name w:val="Strong"/>
    <w:basedOn w:val="DefaultParagraphFont"/>
    <w:uiPriority w:val="22"/>
    <w:qFormat/>
    <w:rsid w:val="00ED3675"/>
    <w:rPr>
      <w:b/>
      <w:bCs/>
    </w:rPr>
  </w:style>
  <w:style w:type="character" w:styleId="FollowedHyperlink">
    <w:name w:val="FollowedHyperlink"/>
    <w:basedOn w:val="DefaultParagraphFont"/>
    <w:uiPriority w:val="99"/>
    <w:rsid w:val="00ED3675"/>
    <w:rPr>
      <w:color w:val="800080" w:themeColor="followedHyperlink"/>
      <w:u w:val="single"/>
    </w:rPr>
  </w:style>
  <w:style w:type="character" w:customStyle="1" w:styleId="href">
    <w:name w:val="href"/>
    <w:basedOn w:val="DefaultParagraphFont"/>
    <w:uiPriority w:val="99"/>
    <w:rsid w:val="00ED3675"/>
    <w:rPr>
      <w:rFonts w:cs="Times New Roman"/>
    </w:rPr>
  </w:style>
  <w:style w:type="paragraph" w:customStyle="1" w:styleId="Line">
    <w:name w:val="Line"/>
    <w:basedOn w:val="Normal"/>
    <w:next w:val="Normal"/>
    <w:uiPriority w:val="99"/>
    <w:rsid w:val="00ED3675"/>
    <w:pPr>
      <w:pBdr>
        <w:top w:val="single" w:sz="6" w:space="1" w:color="auto"/>
      </w:pBdr>
      <w:tabs>
        <w:tab w:val="clear" w:pos="1134"/>
        <w:tab w:val="clear" w:pos="1871"/>
        <w:tab w:val="clear" w:pos="2268"/>
      </w:tabs>
      <w:spacing w:before="240"/>
      <w:ind w:left="3997" w:right="3997"/>
      <w:jc w:val="center"/>
    </w:pPr>
    <w:rPr>
      <w:rFonts w:eastAsia="MS Mincho"/>
      <w:sz w:val="20"/>
      <w:lang w:val="en-US"/>
    </w:rPr>
  </w:style>
  <w:style w:type="paragraph" w:customStyle="1" w:styleId="AnnexNoTitle">
    <w:name w:val="Annex_NoTitle"/>
    <w:basedOn w:val="Normal"/>
    <w:next w:val="Normalaftertitle"/>
    <w:link w:val="AnnexNoTitleChar"/>
    <w:uiPriority w:val="99"/>
    <w:rsid w:val="00ED3675"/>
    <w:pPr>
      <w:keepNext/>
      <w:keepLines/>
      <w:tabs>
        <w:tab w:val="clear" w:pos="1134"/>
        <w:tab w:val="clear" w:pos="1871"/>
        <w:tab w:val="clear" w:pos="2268"/>
        <w:tab w:val="left" w:pos="794"/>
        <w:tab w:val="left" w:pos="1191"/>
        <w:tab w:val="left" w:pos="1588"/>
        <w:tab w:val="left" w:pos="1985"/>
      </w:tabs>
      <w:spacing w:before="480" w:after="80"/>
      <w:jc w:val="center"/>
    </w:pPr>
    <w:rPr>
      <w:rFonts w:eastAsia="MS Mincho"/>
      <w:b/>
      <w:sz w:val="28"/>
      <w:lang w:val="fr-FR"/>
    </w:rPr>
  </w:style>
  <w:style w:type="paragraph" w:customStyle="1" w:styleId="HeadingSum">
    <w:name w:val="Heading_Sum"/>
    <w:basedOn w:val="Normal"/>
    <w:next w:val="Normal"/>
    <w:uiPriority w:val="99"/>
    <w:rsid w:val="00ED3675"/>
    <w:pPr>
      <w:keepNext/>
      <w:keepLines/>
      <w:tabs>
        <w:tab w:val="clear" w:pos="1134"/>
        <w:tab w:val="clear" w:pos="1871"/>
        <w:tab w:val="clear" w:pos="2268"/>
        <w:tab w:val="left" w:pos="794"/>
        <w:tab w:val="left" w:pos="1191"/>
        <w:tab w:val="left" w:pos="1588"/>
        <w:tab w:val="left" w:pos="1985"/>
      </w:tabs>
      <w:spacing w:before="240"/>
      <w:jc w:val="both"/>
    </w:pPr>
    <w:rPr>
      <w:rFonts w:eastAsia="MS Mincho"/>
      <w:b/>
      <w:sz w:val="22"/>
      <w:lang w:val="es-ES_tradnl"/>
    </w:rPr>
  </w:style>
  <w:style w:type="paragraph" w:customStyle="1" w:styleId="Summary">
    <w:name w:val="Summary"/>
    <w:basedOn w:val="Normal"/>
    <w:next w:val="Normalaftertitle"/>
    <w:uiPriority w:val="99"/>
    <w:rsid w:val="00ED3675"/>
    <w:pPr>
      <w:tabs>
        <w:tab w:val="clear" w:pos="1134"/>
        <w:tab w:val="clear" w:pos="1871"/>
        <w:tab w:val="clear" w:pos="2268"/>
        <w:tab w:val="left" w:pos="794"/>
        <w:tab w:val="left" w:pos="1191"/>
        <w:tab w:val="left" w:pos="1588"/>
        <w:tab w:val="left" w:pos="1985"/>
      </w:tabs>
      <w:spacing w:after="480"/>
      <w:jc w:val="both"/>
    </w:pPr>
    <w:rPr>
      <w:rFonts w:eastAsia="MS Mincho"/>
      <w:sz w:val="22"/>
      <w:lang w:val="es-ES_tradnl"/>
    </w:rPr>
  </w:style>
  <w:style w:type="character" w:customStyle="1" w:styleId="AnnexNoTitleChar">
    <w:name w:val="Annex_NoTitle Char"/>
    <w:basedOn w:val="DefaultParagraphFont"/>
    <w:link w:val="AnnexNoTitle"/>
    <w:uiPriority w:val="99"/>
    <w:locked/>
    <w:rsid w:val="00ED3675"/>
    <w:rPr>
      <w:rFonts w:ascii="Times New Roman" w:eastAsia="MS Mincho" w:hAnsi="Times New Roman"/>
      <w:b/>
      <w:sz w:val="28"/>
      <w:lang w:val="fr-FR" w:eastAsia="en-US"/>
    </w:rPr>
  </w:style>
  <w:style w:type="character" w:customStyle="1" w:styleId="TabletextChar">
    <w:name w:val="Table_text Char"/>
    <w:basedOn w:val="DefaultParagraphFont"/>
    <w:link w:val="Tabletext"/>
    <w:locked/>
    <w:rsid w:val="00ED3675"/>
    <w:rPr>
      <w:rFonts w:ascii="Times New Roman" w:hAnsi="Times New Roman"/>
      <w:lang w:val="en-GB" w:eastAsia="en-US"/>
    </w:rPr>
  </w:style>
  <w:style w:type="character" w:customStyle="1" w:styleId="TableheadChar">
    <w:name w:val="Table_head Char"/>
    <w:basedOn w:val="DefaultParagraphFont"/>
    <w:link w:val="Tablehead"/>
    <w:locked/>
    <w:rsid w:val="00ED3675"/>
    <w:rPr>
      <w:rFonts w:ascii="Times New Roman Bold" w:hAnsi="Times New Roman Bold" w:cs="Times New Roman Bold"/>
      <w:b/>
      <w:lang w:val="en-GB" w:eastAsia="en-US"/>
    </w:rPr>
  </w:style>
  <w:style w:type="paragraph" w:styleId="ListParagraph">
    <w:name w:val="List Paragraph"/>
    <w:basedOn w:val="Normal"/>
    <w:uiPriority w:val="34"/>
    <w:qFormat/>
    <w:rsid w:val="00ED3675"/>
    <w:pPr>
      <w:tabs>
        <w:tab w:val="clear" w:pos="1134"/>
        <w:tab w:val="clear" w:pos="1871"/>
        <w:tab w:val="clear" w:pos="2268"/>
        <w:tab w:val="left" w:pos="794"/>
        <w:tab w:val="left" w:pos="1191"/>
        <w:tab w:val="left" w:pos="1588"/>
        <w:tab w:val="left" w:pos="1985"/>
      </w:tabs>
      <w:ind w:left="720"/>
      <w:contextualSpacing/>
      <w:jc w:val="both"/>
      <w:textAlignment w:val="auto"/>
    </w:pPr>
    <w:rPr>
      <w:rFonts w:eastAsia="MS Mincho"/>
      <w:lang w:val="en-US"/>
    </w:rPr>
  </w:style>
  <w:style w:type="table" w:styleId="TableGrid">
    <w:name w:val="Table Grid"/>
    <w:basedOn w:val="TableNormal"/>
    <w:uiPriority w:val="39"/>
    <w:rsid w:val="00ED3675"/>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ED3675"/>
  </w:style>
  <w:style w:type="table" w:customStyle="1" w:styleId="TableGrid1">
    <w:name w:val="Table Grid1"/>
    <w:basedOn w:val="TableNormal"/>
    <w:next w:val="TableGrid"/>
    <w:uiPriority w:val="59"/>
    <w:rsid w:val="00ED3675"/>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D3675"/>
    <w:rPr>
      <w:rFonts w:ascii="Times New Roman" w:hAnsi="Times New Roman"/>
      <w:b/>
      <w:sz w:val="28"/>
      <w:lang w:val="en-GB" w:eastAsia="en-US"/>
    </w:rPr>
  </w:style>
  <w:style w:type="character" w:customStyle="1" w:styleId="Heading4Char">
    <w:name w:val="Heading 4 Char"/>
    <w:basedOn w:val="DefaultParagraphFont"/>
    <w:link w:val="Heading4"/>
    <w:uiPriority w:val="9"/>
    <w:rsid w:val="00ED3675"/>
    <w:rPr>
      <w:rFonts w:ascii="Times New Roman" w:hAnsi="Times New Roman"/>
      <w:b/>
      <w:sz w:val="24"/>
      <w:lang w:val="en-GB" w:eastAsia="en-US"/>
    </w:rPr>
  </w:style>
  <w:style w:type="character" w:customStyle="1" w:styleId="Heading5Char">
    <w:name w:val="Heading 5 Char"/>
    <w:basedOn w:val="DefaultParagraphFont"/>
    <w:link w:val="Heading5"/>
    <w:uiPriority w:val="9"/>
    <w:rsid w:val="00ED3675"/>
    <w:rPr>
      <w:rFonts w:ascii="Times New Roman" w:hAnsi="Times New Roman"/>
      <w:b/>
      <w:sz w:val="24"/>
      <w:lang w:val="en-GB" w:eastAsia="en-US"/>
    </w:rPr>
  </w:style>
  <w:style w:type="character" w:customStyle="1" w:styleId="Heading6Char">
    <w:name w:val="Heading 6 Char"/>
    <w:basedOn w:val="DefaultParagraphFont"/>
    <w:link w:val="Heading6"/>
    <w:uiPriority w:val="9"/>
    <w:rsid w:val="00ED3675"/>
    <w:rPr>
      <w:rFonts w:ascii="Times New Roman" w:hAnsi="Times New Roman"/>
      <w:b/>
      <w:sz w:val="24"/>
      <w:lang w:val="en-GB" w:eastAsia="en-US"/>
    </w:rPr>
  </w:style>
  <w:style w:type="character" w:customStyle="1" w:styleId="Heading7Char">
    <w:name w:val="Heading 7 Char"/>
    <w:basedOn w:val="DefaultParagraphFont"/>
    <w:link w:val="Heading7"/>
    <w:uiPriority w:val="9"/>
    <w:rsid w:val="00ED3675"/>
    <w:rPr>
      <w:rFonts w:ascii="Times New Roman" w:hAnsi="Times New Roman"/>
      <w:b/>
      <w:sz w:val="24"/>
      <w:lang w:val="en-GB" w:eastAsia="en-US"/>
    </w:rPr>
  </w:style>
  <w:style w:type="character" w:customStyle="1" w:styleId="Heading8Char">
    <w:name w:val="Heading 8 Char"/>
    <w:basedOn w:val="DefaultParagraphFont"/>
    <w:link w:val="Heading8"/>
    <w:uiPriority w:val="9"/>
    <w:rsid w:val="00ED3675"/>
    <w:rPr>
      <w:rFonts w:ascii="Times New Roman" w:hAnsi="Times New Roman"/>
      <w:b/>
      <w:sz w:val="24"/>
      <w:lang w:val="en-GB" w:eastAsia="en-US"/>
    </w:rPr>
  </w:style>
  <w:style w:type="character" w:customStyle="1" w:styleId="Heading9Char">
    <w:name w:val="Heading 9 Char"/>
    <w:basedOn w:val="DefaultParagraphFont"/>
    <w:link w:val="Heading9"/>
    <w:uiPriority w:val="9"/>
    <w:rsid w:val="00ED3675"/>
    <w:rPr>
      <w:rFonts w:ascii="Times New Roman" w:hAnsi="Times New Roman"/>
      <w:b/>
      <w:sz w:val="24"/>
      <w:lang w:val="en-GB" w:eastAsia="en-US"/>
    </w:rPr>
  </w:style>
  <w:style w:type="numbering" w:customStyle="1" w:styleId="NoList11">
    <w:name w:val="No List11"/>
    <w:next w:val="NoList"/>
    <w:uiPriority w:val="99"/>
    <w:semiHidden/>
    <w:unhideWhenUsed/>
    <w:rsid w:val="00ED3675"/>
  </w:style>
  <w:style w:type="character" w:styleId="Emphasis">
    <w:name w:val="Emphasis"/>
    <w:uiPriority w:val="20"/>
    <w:qFormat/>
    <w:rsid w:val="00ED3675"/>
    <w:rPr>
      <w:i/>
      <w:iCs/>
    </w:rPr>
  </w:style>
  <w:style w:type="paragraph" w:styleId="NormalWeb">
    <w:name w:val="Normal (Web)"/>
    <w:basedOn w:val="Normal"/>
    <w:uiPriority w:val="99"/>
    <w:unhideWhenUsed/>
    <w:rsid w:val="00ED3675"/>
    <w:pPr>
      <w:tabs>
        <w:tab w:val="clear" w:pos="1134"/>
        <w:tab w:val="clear" w:pos="1871"/>
        <w:tab w:val="clear" w:pos="2268"/>
      </w:tabs>
      <w:overflowPunct/>
      <w:autoSpaceDE/>
      <w:autoSpaceDN/>
      <w:adjustRightInd/>
      <w:spacing w:before="0" w:after="135"/>
      <w:textAlignment w:val="auto"/>
    </w:pPr>
    <w:rPr>
      <w:szCs w:val="24"/>
      <w:lang w:val="en-US"/>
    </w:rPr>
  </w:style>
  <w:style w:type="character" w:customStyle="1" w:styleId="extrasicon1">
    <w:name w:val="extrasicon1"/>
    <w:rsid w:val="00ED3675"/>
  </w:style>
  <w:style w:type="character" w:customStyle="1" w:styleId="siblingnavcmslistmenulinkhighlighted">
    <w:name w:val="siblingnavcmslistmenulinkhighlighted"/>
    <w:rsid w:val="00ED3675"/>
  </w:style>
  <w:style w:type="character" w:customStyle="1" w:styleId="itxtrst">
    <w:name w:val="itxtrst"/>
    <w:rsid w:val="00ED3675"/>
  </w:style>
  <w:style w:type="paragraph" w:customStyle="1" w:styleId="ECCFigure">
    <w:name w:val="ECC Figure"/>
    <w:rsid w:val="00ED3675"/>
    <w:pPr>
      <w:spacing w:before="240" w:after="240"/>
      <w:jc w:val="center"/>
    </w:pPr>
    <w:rPr>
      <w:rFonts w:ascii="Arial" w:hAnsi="Arial"/>
      <w:lang w:val="da-DK" w:eastAsia="en-US"/>
      <w14:cntxtAlts/>
    </w:rPr>
  </w:style>
  <w:style w:type="paragraph" w:customStyle="1" w:styleId="Default">
    <w:name w:val="Default"/>
    <w:rsid w:val="00ED3675"/>
    <w:pPr>
      <w:autoSpaceDE w:val="0"/>
      <w:autoSpaceDN w:val="0"/>
      <w:adjustRightInd w:val="0"/>
    </w:pPr>
    <w:rPr>
      <w:rFonts w:ascii="Arial" w:eastAsia="Calibri" w:hAnsi="Arial" w:cs="Arial"/>
      <w:color w:val="000000"/>
      <w:sz w:val="24"/>
      <w:szCs w:val="24"/>
      <w:lang w:eastAsia="en-US"/>
    </w:rPr>
  </w:style>
  <w:style w:type="paragraph" w:customStyle="1" w:styleId="Pa0">
    <w:name w:val="Pa0"/>
    <w:basedOn w:val="Default"/>
    <w:next w:val="Default"/>
    <w:uiPriority w:val="99"/>
    <w:rsid w:val="00ED3675"/>
    <w:pPr>
      <w:spacing w:line="201" w:lineRule="atLeast"/>
    </w:pPr>
    <w:rPr>
      <w:color w:val="auto"/>
    </w:rPr>
  </w:style>
  <w:style w:type="paragraph" w:customStyle="1" w:styleId="Pa4">
    <w:name w:val="Pa4"/>
    <w:basedOn w:val="Default"/>
    <w:next w:val="Default"/>
    <w:uiPriority w:val="99"/>
    <w:rsid w:val="00ED3675"/>
    <w:pPr>
      <w:spacing w:line="201" w:lineRule="atLeast"/>
    </w:pPr>
    <w:rPr>
      <w:color w:val="auto"/>
    </w:rPr>
  </w:style>
  <w:style w:type="character" w:styleId="CommentReference">
    <w:name w:val="annotation reference"/>
    <w:basedOn w:val="DefaultParagraphFont"/>
    <w:semiHidden/>
    <w:unhideWhenUsed/>
    <w:rsid w:val="00ED3675"/>
    <w:rPr>
      <w:sz w:val="16"/>
      <w:szCs w:val="16"/>
    </w:rPr>
  </w:style>
  <w:style w:type="paragraph" w:styleId="CommentText">
    <w:name w:val="annotation text"/>
    <w:basedOn w:val="Normal"/>
    <w:link w:val="CommentTextChar"/>
    <w:unhideWhenUsed/>
    <w:rsid w:val="00ED3675"/>
    <w:rPr>
      <w:sz w:val="20"/>
      <w:lang w:val="en-US"/>
    </w:rPr>
  </w:style>
  <w:style w:type="character" w:customStyle="1" w:styleId="CommentTextChar">
    <w:name w:val="Comment Text Char"/>
    <w:basedOn w:val="DefaultParagraphFont"/>
    <w:link w:val="CommentText"/>
    <w:rsid w:val="00ED3675"/>
    <w:rPr>
      <w:rFonts w:ascii="Times New Roman" w:hAnsi="Times New Roman"/>
      <w:lang w:eastAsia="en-US"/>
    </w:rPr>
  </w:style>
  <w:style w:type="paragraph" w:styleId="CommentSubject">
    <w:name w:val="annotation subject"/>
    <w:basedOn w:val="CommentText"/>
    <w:next w:val="CommentText"/>
    <w:link w:val="CommentSubjectChar"/>
    <w:semiHidden/>
    <w:unhideWhenUsed/>
    <w:rsid w:val="00ED3675"/>
    <w:rPr>
      <w:b/>
      <w:bCs/>
    </w:rPr>
  </w:style>
  <w:style w:type="character" w:customStyle="1" w:styleId="CommentSubjectChar">
    <w:name w:val="Comment Subject Char"/>
    <w:basedOn w:val="CommentTextChar"/>
    <w:link w:val="CommentSubject"/>
    <w:semiHidden/>
    <w:rsid w:val="00ED3675"/>
    <w:rPr>
      <w:rFonts w:ascii="Times New Roman" w:hAnsi="Times New Roman"/>
      <w:b/>
      <w:bCs/>
      <w:lang w:eastAsia="en-US"/>
    </w:rPr>
  </w:style>
  <w:style w:type="paragraph" w:styleId="Revision">
    <w:name w:val="Revision"/>
    <w:hidden/>
    <w:uiPriority w:val="99"/>
    <w:semiHidden/>
    <w:rsid w:val="00ED3675"/>
    <w:rPr>
      <w:rFonts w:ascii="Times New Roman" w:hAnsi="Times New Roman"/>
      <w:sz w:val="24"/>
      <w:lang w:val="en-GB" w:eastAsia="en-US"/>
    </w:rPr>
  </w:style>
  <w:style w:type="paragraph" w:styleId="Caption">
    <w:name w:val="caption"/>
    <w:basedOn w:val="Normal"/>
    <w:next w:val="Normal"/>
    <w:unhideWhenUsed/>
    <w:qFormat/>
    <w:rsid w:val="00ED3675"/>
    <w:pPr>
      <w:spacing w:before="0" w:after="200"/>
    </w:pPr>
    <w:rPr>
      <w:b/>
      <w:bCs/>
      <w:color w:val="4F81BD" w:themeColor="accent1"/>
      <w:sz w:val="18"/>
      <w:szCs w:val="18"/>
      <w:lang w:val="en-US"/>
    </w:rPr>
  </w:style>
  <w:style w:type="character" w:customStyle="1" w:styleId="FigureChar">
    <w:name w:val="Figure Char"/>
    <w:basedOn w:val="DefaultParagraphFont"/>
    <w:link w:val="Figure"/>
    <w:locked/>
    <w:rsid w:val="001B1D14"/>
    <w:rPr>
      <w:rFonts w:ascii="Times New Roman" w:hAnsi="Times New Roman"/>
      <w:sz w:val="24"/>
      <w:lang w:val="en-GB" w:eastAsia="en-US"/>
    </w:rPr>
  </w:style>
  <w:style w:type="paragraph" w:customStyle="1" w:styleId="Tablefin">
    <w:name w:val="Table_fin"/>
    <w:basedOn w:val="Normal"/>
    <w:next w:val="Normal"/>
    <w:uiPriority w:val="99"/>
    <w:rsid w:val="001B1D14"/>
    <w:pPr>
      <w:tabs>
        <w:tab w:val="clear" w:pos="1134"/>
        <w:tab w:val="clear" w:pos="1871"/>
        <w:tab w:val="clear" w:pos="2268"/>
        <w:tab w:val="left" w:pos="794"/>
        <w:tab w:val="left" w:pos="1191"/>
        <w:tab w:val="left" w:pos="1588"/>
        <w:tab w:val="left" w:pos="1985"/>
      </w:tabs>
      <w:spacing w:before="0"/>
      <w:jc w:val="both"/>
    </w:pPr>
    <w:rPr>
      <w:rFonts w:eastAsia="Times New Roman"/>
      <w:sz w:val="20"/>
    </w:rPr>
  </w:style>
  <w:style w:type="character" w:customStyle="1" w:styleId="TablelegendChar">
    <w:name w:val="Table_legend Char"/>
    <w:link w:val="Tablelegend"/>
    <w:uiPriority w:val="99"/>
    <w:locked/>
    <w:rsid w:val="001B1D14"/>
    <w:rPr>
      <w:rFonts w:ascii="Times New Roman" w:hAnsi="Times New Roman"/>
      <w:lang w:val="en-GB" w:eastAsia="en-US"/>
    </w:rPr>
  </w:style>
  <w:style w:type="character" w:customStyle="1" w:styleId="TableNo0">
    <w:name w:val="Table_No Знак"/>
    <w:link w:val="TableNo"/>
    <w:locked/>
    <w:rsid w:val="001B1D14"/>
    <w:rPr>
      <w:rFonts w:ascii="Times New Roman" w:hAnsi="Times New Roman"/>
      <w:caps/>
      <w:lang w:val="en-GB" w:eastAsia="en-US"/>
    </w:rPr>
  </w:style>
  <w:style w:type="character" w:customStyle="1" w:styleId="Tabletitle0">
    <w:name w:val="Table_title Знак"/>
    <w:link w:val="Tabletitle"/>
    <w:locked/>
    <w:rsid w:val="001B1D14"/>
    <w:rPr>
      <w:rFonts w:ascii="Times New Roman Bold" w:hAnsi="Times New Roman Bold"/>
      <w:b/>
      <w:lang w:val="en-GB" w:eastAsia="en-US"/>
    </w:rPr>
  </w:style>
  <w:style w:type="character" w:customStyle="1" w:styleId="FiguretitleChar">
    <w:name w:val="Figure_title Char"/>
    <w:basedOn w:val="DefaultParagraphFont"/>
    <w:link w:val="Figuretitle"/>
    <w:locked/>
    <w:rsid w:val="001B1D14"/>
    <w:rPr>
      <w:rFonts w:ascii="Times New Roman Bold" w:hAnsi="Times New Roman Bold"/>
      <w:b/>
      <w:lang w:val="en-GB" w:eastAsia="en-US"/>
    </w:rPr>
  </w:style>
  <w:style w:type="character" w:customStyle="1" w:styleId="FigureNoChar">
    <w:name w:val="Figure_No Char"/>
    <w:basedOn w:val="DefaultParagraphFont"/>
    <w:link w:val="FigureNo"/>
    <w:locked/>
    <w:rsid w:val="001B1D14"/>
    <w:rPr>
      <w:rFonts w:ascii="Times New Roman" w:hAnsi="Times New Roman"/>
      <w:caps/>
      <w:lang w:val="en-GB" w:eastAsia="en-US"/>
    </w:rPr>
  </w:style>
  <w:style w:type="paragraph" w:customStyle="1" w:styleId="Blanc">
    <w:name w:val="Blanc"/>
    <w:basedOn w:val="Normal"/>
    <w:next w:val="Tabletext"/>
    <w:link w:val="BlancChar"/>
    <w:uiPriority w:val="99"/>
    <w:rsid w:val="009C0F8B"/>
    <w:pPr>
      <w:keepNext/>
      <w:keepLines/>
      <w:tabs>
        <w:tab w:val="clear" w:pos="1134"/>
        <w:tab w:val="clear" w:pos="1871"/>
        <w:tab w:val="clear" w:pos="2268"/>
      </w:tabs>
      <w:spacing w:before="0"/>
      <w:jc w:val="both"/>
    </w:pPr>
    <w:rPr>
      <w:rFonts w:eastAsia="Times New Roman"/>
      <w:sz w:val="16"/>
    </w:rPr>
  </w:style>
  <w:style w:type="character" w:customStyle="1" w:styleId="BlancChar">
    <w:name w:val="Blanc Char"/>
    <w:link w:val="Blanc"/>
    <w:uiPriority w:val="99"/>
    <w:locked/>
    <w:rsid w:val="009C0F8B"/>
    <w:rPr>
      <w:rFonts w:ascii="Times New Roman" w:eastAsia="Times New Roman" w:hAnsi="Times New Roman"/>
      <w:sz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oleObject" Target="embeddings/oleObject1.bin"/><Relationship Id="rId18" Type="http://schemas.openxmlformats.org/officeDocument/2006/relationships/image" Target="media/image5.emf"/><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package" Target="embeddings/Microsoft_Word_Document3.docx"/><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oleObject" Target="embeddings/oleObject2.bin"/><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image" Target="media/image6.emf"/><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Microsoft_Word_97_-_2003_Document1.doc"/><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package" Target="embeddings/Microsoft_Word_Document1.docx"/><Relationship Id="rId23" Type="http://schemas.openxmlformats.org/officeDocument/2006/relationships/oleObject" Target="embeddings/oleObject3.bin"/><Relationship Id="rId28" Type="http://schemas.openxmlformats.org/officeDocument/2006/relationships/fontTable" Target="fontTable.xml"/><Relationship Id="rId10" Type="http://schemas.openxmlformats.org/officeDocument/2006/relationships/image" Target="media/image1.emf"/><Relationship Id="rId19" Type="http://schemas.openxmlformats.org/officeDocument/2006/relationships/package" Target="embeddings/Microsoft_Word_Document2.docx"/><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image" Target="media/image3.emf"/><Relationship Id="rId22" Type="http://schemas.openxmlformats.org/officeDocument/2006/relationships/image" Target="media/image7.emf"/><Relationship Id="rId27" Type="http://schemas.openxmlformats.org/officeDocument/2006/relationships/footer" Target="footer2.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traz\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ysClr val="window" lastClr="FFFFFF"/>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AEC3EC-8059-4BB1-B11B-4845A7FCB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287</TotalTime>
  <Pages>24</Pages>
  <Words>6119</Words>
  <Characters>34883</Characters>
  <Application>Microsoft Office Word</Application>
  <DocSecurity>0</DocSecurity>
  <Lines>290</Lines>
  <Paragraphs>81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ITU</Company>
  <LinksUpToDate>false</LinksUpToDate>
  <CharactersWithSpaces>40921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dc:creator>
  <cp:lastModifiedBy>Seamus Doyle</cp:lastModifiedBy>
  <cp:revision>11</cp:revision>
  <cp:lastPrinted>2014-12-03T15:34:00Z</cp:lastPrinted>
  <dcterms:created xsi:type="dcterms:W3CDTF">2015-04-21T13:32:00Z</dcterms:created>
  <dcterms:modified xsi:type="dcterms:W3CDTF">2015-09-12T11:49:00Z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